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6CCE3"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188ED897" w14:textId="77777777" w:rsidR="00001E3D" w:rsidRPr="00D70015" w:rsidRDefault="00001E3D" w:rsidP="00CB41FC">
      <w:pPr>
        <w:rPr>
          <w:b/>
          <w:sz w:val="24"/>
          <w:szCs w:val="24"/>
        </w:rPr>
      </w:pPr>
    </w:p>
    <w:p w14:paraId="3B17CE34" w14:textId="77777777" w:rsidR="00A54458" w:rsidRPr="00D70015" w:rsidRDefault="00A54458" w:rsidP="00983A4A">
      <w:pPr>
        <w:spacing w:after="240"/>
        <w:rPr>
          <w:b/>
          <w:sz w:val="24"/>
          <w:szCs w:val="24"/>
        </w:rPr>
      </w:pPr>
    </w:p>
    <w:p w14:paraId="1B4E8752" w14:textId="2F148C70" w:rsidR="00001E3D" w:rsidRPr="00983A4A" w:rsidRDefault="00001E3D" w:rsidP="0002172B">
      <w:pPr>
        <w:rPr>
          <w:b/>
          <w:sz w:val="28"/>
        </w:rPr>
      </w:pPr>
      <w:r>
        <w:rPr>
          <w:b/>
          <w:sz w:val="28"/>
        </w:rPr>
        <w:t>Název vysoké školy:</w:t>
      </w:r>
      <w:r w:rsidR="00983A4A" w:rsidRPr="00983A4A">
        <w:rPr>
          <w:b/>
          <w:sz w:val="28"/>
        </w:rPr>
        <w:t xml:space="preserve"> </w:t>
      </w:r>
      <w:r w:rsidR="00A54458">
        <w:rPr>
          <w:b/>
          <w:sz w:val="28"/>
        </w:rPr>
        <w:t xml:space="preserve">  </w:t>
      </w:r>
      <w:r w:rsidR="008D026C">
        <w:rPr>
          <w:b/>
          <w:sz w:val="28"/>
        </w:rPr>
        <w:t>Tomas Bata University in Zlín</w:t>
      </w:r>
    </w:p>
    <w:p w14:paraId="2EAA13E1" w14:textId="77777777" w:rsidR="00001E3D" w:rsidRPr="00A93D19" w:rsidRDefault="00001E3D" w:rsidP="0002172B">
      <w:pPr>
        <w:ind w:left="3686" w:hanging="3686"/>
        <w:rPr>
          <w:b/>
        </w:rPr>
      </w:pPr>
    </w:p>
    <w:p w14:paraId="2FB4BB27" w14:textId="77777777" w:rsidR="00A93D19" w:rsidRPr="00A93D19" w:rsidRDefault="00A93D19" w:rsidP="0002172B">
      <w:pPr>
        <w:ind w:left="3686" w:hanging="3686"/>
        <w:rPr>
          <w:b/>
        </w:rPr>
      </w:pPr>
    </w:p>
    <w:p w14:paraId="44CD5B51" w14:textId="77777777" w:rsidR="0002172B" w:rsidRPr="00A93D19" w:rsidRDefault="0002172B" w:rsidP="0002172B">
      <w:pPr>
        <w:ind w:left="3686" w:hanging="3686"/>
        <w:rPr>
          <w:b/>
        </w:rPr>
      </w:pPr>
    </w:p>
    <w:p w14:paraId="1535145C" w14:textId="6D5B700B" w:rsidR="00001E3D" w:rsidRPr="00983A4A" w:rsidRDefault="00001E3D" w:rsidP="0002172B">
      <w:pPr>
        <w:rPr>
          <w:b/>
          <w:sz w:val="28"/>
        </w:rPr>
      </w:pPr>
      <w:r>
        <w:rPr>
          <w:b/>
          <w:sz w:val="28"/>
        </w:rPr>
        <w:t xml:space="preserve">Název součásti vysoké </w:t>
      </w:r>
      <w:r w:rsidR="00983A4A">
        <w:rPr>
          <w:b/>
          <w:sz w:val="28"/>
        </w:rPr>
        <w:t>školy:</w:t>
      </w:r>
      <w:r w:rsidR="00983A4A" w:rsidRPr="00983A4A">
        <w:rPr>
          <w:b/>
          <w:sz w:val="28"/>
        </w:rPr>
        <w:t xml:space="preserve"> </w:t>
      </w:r>
      <w:r w:rsidR="00A54458">
        <w:rPr>
          <w:b/>
          <w:sz w:val="28"/>
        </w:rPr>
        <w:t xml:space="preserve">  </w:t>
      </w:r>
      <w:r w:rsidR="008D026C">
        <w:rPr>
          <w:b/>
          <w:sz w:val="28"/>
        </w:rPr>
        <w:t>Faculty of Technology</w:t>
      </w:r>
    </w:p>
    <w:p w14:paraId="26FA0E75" w14:textId="77777777" w:rsidR="0002172B" w:rsidRPr="00A93D19" w:rsidRDefault="0002172B" w:rsidP="0002172B">
      <w:pPr>
        <w:rPr>
          <w:b/>
        </w:rPr>
      </w:pPr>
    </w:p>
    <w:p w14:paraId="437C9E9C" w14:textId="77777777" w:rsidR="00A93D19" w:rsidRPr="00A93D19" w:rsidRDefault="00A93D19" w:rsidP="0002172B">
      <w:pPr>
        <w:rPr>
          <w:b/>
        </w:rPr>
      </w:pPr>
    </w:p>
    <w:p w14:paraId="62096ED3" w14:textId="77777777" w:rsidR="0002172B" w:rsidRPr="00A93D19" w:rsidRDefault="0002172B" w:rsidP="0002172B">
      <w:pPr>
        <w:rPr>
          <w:b/>
        </w:rPr>
      </w:pPr>
    </w:p>
    <w:p w14:paraId="1EED8A11" w14:textId="77777777" w:rsidR="00001E3D" w:rsidRDefault="00001E3D" w:rsidP="0002172B">
      <w:pPr>
        <w:rPr>
          <w:b/>
          <w:sz w:val="28"/>
        </w:rPr>
      </w:pPr>
      <w:r>
        <w:rPr>
          <w:b/>
          <w:sz w:val="28"/>
        </w:rPr>
        <w:t>Název spolupracující instituce:</w:t>
      </w:r>
    </w:p>
    <w:p w14:paraId="540D8B91" w14:textId="77777777" w:rsidR="0002172B" w:rsidRPr="00A93D19" w:rsidRDefault="0002172B" w:rsidP="0002172B">
      <w:pPr>
        <w:rPr>
          <w:b/>
        </w:rPr>
      </w:pPr>
    </w:p>
    <w:p w14:paraId="1EDD9F8A" w14:textId="77777777" w:rsidR="00A93D19" w:rsidRPr="00A93D19" w:rsidRDefault="00A93D19" w:rsidP="0002172B">
      <w:pPr>
        <w:rPr>
          <w:b/>
        </w:rPr>
      </w:pPr>
    </w:p>
    <w:p w14:paraId="26B01EAE" w14:textId="77777777" w:rsidR="0002172B" w:rsidRPr="00A93D19" w:rsidRDefault="0002172B" w:rsidP="0002172B">
      <w:pPr>
        <w:rPr>
          <w:b/>
        </w:rPr>
      </w:pPr>
    </w:p>
    <w:p w14:paraId="4D95CD5B" w14:textId="6365954F" w:rsidR="00001E3D" w:rsidRDefault="00A54458" w:rsidP="0002172B">
      <w:pPr>
        <w:rPr>
          <w:b/>
          <w:sz w:val="28"/>
        </w:rPr>
      </w:pPr>
      <w:r>
        <w:rPr>
          <w:b/>
          <w:sz w:val="28"/>
        </w:rPr>
        <w:t xml:space="preserve">Název studijního programu:   </w:t>
      </w:r>
      <w:r w:rsidR="00B967E3">
        <w:rPr>
          <w:b/>
          <w:sz w:val="28"/>
        </w:rPr>
        <w:t>T</w:t>
      </w:r>
      <w:r w:rsidR="008D026C">
        <w:rPr>
          <w:b/>
          <w:sz w:val="28"/>
        </w:rPr>
        <w:t>echnology of Macromolecular Substances</w:t>
      </w:r>
    </w:p>
    <w:p w14:paraId="58136B64" w14:textId="77777777" w:rsidR="0002172B" w:rsidRPr="00A93D19" w:rsidRDefault="0002172B" w:rsidP="0002172B">
      <w:pPr>
        <w:rPr>
          <w:b/>
        </w:rPr>
      </w:pPr>
    </w:p>
    <w:p w14:paraId="373E34F2" w14:textId="77777777" w:rsidR="00A93D19" w:rsidRPr="00A93D19" w:rsidRDefault="00A93D19" w:rsidP="0002172B">
      <w:pPr>
        <w:rPr>
          <w:b/>
        </w:rPr>
      </w:pPr>
    </w:p>
    <w:p w14:paraId="7C0BB371" w14:textId="77777777" w:rsidR="0002172B" w:rsidRPr="00A93D19" w:rsidRDefault="0002172B" w:rsidP="0002172B">
      <w:pPr>
        <w:rPr>
          <w:b/>
        </w:rPr>
      </w:pPr>
    </w:p>
    <w:p w14:paraId="67EFE744" w14:textId="26210C4D" w:rsidR="00001E3D" w:rsidRDefault="00001E3D" w:rsidP="0002172B">
      <w:pPr>
        <w:ind w:left="3544" w:hanging="3544"/>
        <w:rPr>
          <w:sz w:val="28"/>
        </w:rPr>
      </w:pPr>
      <w:r>
        <w:rPr>
          <w:b/>
          <w:sz w:val="28"/>
        </w:rPr>
        <w:t>Typ žádosti o akreditaci:</w:t>
      </w:r>
      <w:r w:rsidR="00A54458">
        <w:rPr>
          <w:sz w:val="28"/>
        </w:rPr>
        <w:t xml:space="preserve">   </w:t>
      </w:r>
      <w:r w:rsidR="0009351C">
        <w:rPr>
          <w:b/>
          <w:sz w:val="28"/>
        </w:rPr>
        <w:t>udělení</w:t>
      </w:r>
      <w:r w:rsidR="002711A0" w:rsidRPr="00395BCC">
        <w:rPr>
          <w:b/>
          <w:sz w:val="28"/>
        </w:rPr>
        <w:t xml:space="preserve"> akreditace</w:t>
      </w:r>
    </w:p>
    <w:p w14:paraId="728A08A5" w14:textId="77777777" w:rsidR="0002172B" w:rsidRPr="00A93D19" w:rsidRDefault="0002172B" w:rsidP="0002172B">
      <w:pPr>
        <w:rPr>
          <w:b/>
        </w:rPr>
      </w:pPr>
    </w:p>
    <w:p w14:paraId="6881EA26" w14:textId="77777777" w:rsidR="00A93D19" w:rsidRPr="00A93D19" w:rsidRDefault="00A93D19" w:rsidP="0002172B">
      <w:pPr>
        <w:rPr>
          <w:b/>
        </w:rPr>
      </w:pPr>
    </w:p>
    <w:p w14:paraId="347A945C" w14:textId="77777777" w:rsidR="0002172B" w:rsidRPr="00A93D19" w:rsidRDefault="0002172B" w:rsidP="0002172B">
      <w:pPr>
        <w:rPr>
          <w:b/>
        </w:rPr>
      </w:pPr>
    </w:p>
    <w:p w14:paraId="5D9A4EFC" w14:textId="77777777" w:rsidR="00001E3D" w:rsidRPr="00983A4A" w:rsidRDefault="00001E3D" w:rsidP="0002172B">
      <w:pPr>
        <w:rPr>
          <w:b/>
          <w:sz w:val="28"/>
        </w:rPr>
      </w:pPr>
      <w:r>
        <w:rPr>
          <w:b/>
          <w:sz w:val="28"/>
        </w:rPr>
        <w:t>Schvalující orgán:</w:t>
      </w:r>
      <w:r w:rsidR="00A54458">
        <w:t xml:space="preserve">   </w:t>
      </w:r>
      <w:r w:rsidR="00983A4A" w:rsidRPr="00983A4A">
        <w:rPr>
          <w:b/>
          <w:sz w:val="28"/>
        </w:rPr>
        <w:t>Rada pro vnitřní hodnocení</w:t>
      </w:r>
      <w:r w:rsidR="0063514B">
        <w:rPr>
          <w:b/>
          <w:sz w:val="28"/>
        </w:rPr>
        <w:t xml:space="preserve">  UTB ve Zlíně</w:t>
      </w:r>
    </w:p>
    <w:p w14:paraId="1B2B12E8" w14:textId="77777777" w:rsidR="0002172B" w:rsidRPr="00A93D19" w:rsidRDefault="0002172B" w:rsidP="0002172B">
      <w:pPr>
        <w:rPr>
          <w:b/>
        </w:rPr>
      </w:pPr>
    </w:p>
    <w:p w14:paraId="5B00A385" w14:textId="77777777" w:rsidR="00A93D19" w:rsidRPr="00A93D19" w:rsidRDefault="00A93D19" w:rsidP="0002172B">
      <w:pPr>
        <w:rPr>
          <w:b/>
        </w:rPr>
      </w:pPr>
    </w:p>
    <w:p w14:paraId="5E811636" w14:textId="77777777" w:rsidR="0002172B" w:rsidRPr="00A93D19" w:rsidRDefault="0002172B" w:rsidP="0002172B">
      <w:pPr>
        <w:rPr>
          <w:b/>
        </w:rPr>
      </w:pPr>
    </w:p>
    <w:p w14:paraId="193DFDD8" w14:textId="6B3C2DE5" w:rsidR="00001E3D" w:rsidRDefault="00001E3D" w:rsidP="0002172B">
      <w:pPr>
        <w:rPr>
          <w:b/>
          <w:sz w:val="28"/>
        </w:rPr>
      </w:pPr>
      <w:r>
        <w:rPr>
          <w:b/>
          <w:sz w:val="28"/>
        </w:rPr>
        <w:t>Datum schválení žádosti:</w:t>
      </w:r>
      <w:r w:rsidR="00823628">
        <w:rPr>
          <w:b/>
          <w:sz w:val="28"/>
        </w:rPr>
        <w:t xml:space="preserve"> 26.2.2019</w:t>
      </w:r>
    </w:p>
    <w:p w14:paraId="07595BC0" w14:textId="77777777" w:rsidR="0002172B" w:rsidRPr="00A93D19" w:rsidRDefault="0002172B" w:rsidP="0002172B">
      <w:pPr>
        <w:rPr>
          <w:b/>
        </w:rPr>
      </w:pPr>
    </w:p>
    <w:p w14:paraId="428E1EDA" w14:textId="77777777" w:rsidR="00A93D19" w:rsidRPr="00A93D19" w:rsidRDefault="00A93D19" w:rsidP="0002172B">
      <w:pPr>
        <w:rPr>
          <w:b/>
        </w:rPr>
      </w:pPr>
    </w:p>
    <w:p w14:paraId="0A2177E5" w14:textId="77777777" w:rsidR="0002172B" w:rsidRPr="00A93D19" w:rsidRDefault="0002172B" w:rsidP="0002172B">
      <w:pPr>
        <w:rPr>
          <w:b/>
        </w:rPr>
      </w:pPr>
    </w:p>
    <w:p w14:paraId="410146EF" w14:textId="77777777" w:rsidR="00001E3D" w:rsidRDefault="00001E3D" w:rsidP="0002172B">
      <w:pPr>
        <w:rPr>
          <w:b/>
          <w:sz w:val="28"/>
        </w:rPr>
      </w:pPr>
      <w:r>
        <w:rPr>
          <w:b/>
          <w:sz w:val="28"/>
        </w:rPr>
        <w:t>Odkaz na elektronickou podobu žádosti:</w:t>
      </w:r>
    </w:p>
    <w:p w14:paraId="52CC759C" w14:textId="5C468858" w:rsidR="0002172B" w:rsidRPr="00A93D19" w:rsidRDefault="004D1230" w:rsidP="0002172B">
      <w:hyperlink r:id="rId8" w:history="1">
        <w:r w:rsidR="008D026C" w:rsidRPr="002A6C6B">
          <w:rPr>
            <w:rStyle w:val="Hyperlink"/>
            <w:sz w:val="28"/>
            <w:szCs w:val="28"/>
          </w:rPr>
          <w:t>http://akreditace.ft.utb.cz/dps_tml_an/</w:t>
        </w:r>
      </w:hyperlink>
      <w:r w:rsidR="00E97F8D" w:rsidRPr="00E97F8D">
        <w:rPr>
          <w:sz w:val="28"/>
          <w:szCs w:val="28"/>
        </w:rPr>
        <w:t xml:space="preserve"> (heslo: ftakreditace)</w:t>
      </w:r>
    </w:p>
    <w:p w14:paraId="61425C7F" w14:textId="77777777" w:rsidR="00A93D19" w:rsidRPr="00A93D19" w:rsidRDefault="00A93D19" w:rsidP="0002172B"/>
    <w:p w14:paraId="08C8B12D" w14:textId="77777777" w:rsidR="00001E3D" w:rsidRDefault="00001E3D" w:rsidP="0002172B">
      <w:pPr>
        <w:rPr>
          <w:b/>
        </w:rPr>
      </w:pPr>
    </w:p>
    <w:p w14:paraId="18E979FA" w14:textId="77777777" w:rsidR="008D026C" w:rsidRPr="00A93D19" w:rsidRDefault="008D026C" w:rsidP="0002172B">
      <w:pPr>
        <w:rPr>
          <w:b/>
        </w:rPr>
      </w:pPr>
    </w:p>
    <w:p w14:paraId="1641B41D" w14:textId="77777777" w:rsidR="003D3977" w:rsidRDefault="00001E3D" w:rsidP="0002172B">
      <w:pPr>
        <w:rPr>
          <w:b/>
          <w:sz w:val="28"/>
        </w:rPr>
      </w:pPr>
      <w:r>
        <w:rPr>
          <w:b/>
          <w:sz w:val="28"/>
        </w:rPr>
        <w:t>Odkazy na relevantní vnitřní předpisy:</w:t>
      </w:r>
      <w:r w:rsidR="003D3977">
        <w:rPr>
          <w:b/>
          <w:sz w:val="28"/>
        </w:rPr>
        <w:t xml:space="preserve"> </w:t>
      </w:r>
    </w:p>
    <w:p w14:paraId="5DB46DA9" w14:textId="77777777" w:rsidR="006D21C5" w:rsidRPr="002A6C6B" w:rsidRDefault="004D1230" w:rsidP="006D21C5">
      <w:pPr>
        <w:rPr>
          <w:rStyle w:val="Hyperlink"/>
          <w:sz w:val="28"/>
        </w:rPr>
      </w:pPr>
      <w:hyperlink r:id="rId9" w:history="1">
        <w:r w:rsidR="006D21C5" w:rsidRPr="002A6C6B">
          <w:rPr>
            <w:rStyle w:val="Hyperlink"/>
            <w:sz w:val="28"/>
          </w:rPr>
          <w:t>https://www.utb.cz/univerzita/uredni-deska/vnitrni-normy-a-predpisy/vnitrni-predpisy/</w:t>
        </w:r>
      </w:hyperlink>
    </w:p>
    <w:p w14:paraId="4D555541" w14:textId="406533B2" w:rsidR="006D21C5" w:rsidRPr="002A6C6B" w:rsidRDefault="004D1230" w:rsidP="006D21C5">
      <w:hyperlink r:id="rId10" w:history="1">
        <w:r w:rsidR="006D21C5" w:rsidRPr="002A6C6B">
          <w:rPr>
            <w:rStyle w:val="Hyperlink"/>
            <w:sz w:val="28"/>
            <w:szCs w:val="28"/>
          </w:rPr>
          <w:t>https://ft.utb.cz/o-fakulte/uredni-deska/vnitrni-normy-a-predpisy/vnitrni-predpisy/</w:t>
        </w:r>
      </w:hyperlink>
    </w:p>
    <w:p w14:paraId="1DE85C85" w14:textId="7D0DC365" w:rsidR="002B2124" w:rsidRPr="002A6C6B" w:rsidRDefault="004D1230" w:rsidP="00AA2248">
      <w:pPr>
        <w:jc w:val="both"/>
        <w:rPr>
          <w:sz w:val="28"/>
          <w:szCs w:val="28"/>
        </w:rPr>
      </w:pPr>
      <w:hyperlink r:id="rId11" w:history="1">
        <w:r w:rsidR="002B2124" w:rsidRPr="002A6C6B">
          <w:rPr>
            <w:rStyle w:val="Hyperlink"/>
            <w:sz w:val="28"/>
            <w:szCs w:val="28"/>
          </w:rPr>
          <w:t>https://www.utb.cz/en/university/official-board/internal-rules-and-regulations/rules-and-regulations/</w:t>
        </w:r>
      </w:hyperlink>
    </w:p>
    <w:p w14:paraId="053FB4A6" w14:textId="36EC8001" w:rsidR="00E521F9" w:rsidRPr="002A6C6B" w:rsidRDefault="004D1230" w:rsidP="00AA2248">
      <w:pPr>
        <w:jc w:val="both"/>
        <w:rPr>
          <w:sz w:val="28"/>
          <w:szCs w:val="28"/>
        </w:rPr>
      </w:pPr>
      <w:hyperlink r:id="rId12" w:history="1">
        <w:r w:rsidR="002B2124" w:rsidRPr="002A6C6B">
          <w:rPr>
            <w:rStyle w:val="Hyperlink"/>
            <w:sz w:val="28"/>
            <w:szCs w:val="28"/>
          </w:rPr>
          <w:t>https://ft.utb.cz/en/about-the-faculty/official-board/internal-regulations/</w:t>
        </w:r>
      </w:hyperlink>
    </w:p>
    <w:p w14:paraId="50F827D0" w14:textId="77777777" w:rsidR="002B2124" w:rsidRPr="00A93D19" w:rsidRDefault="002B2124" w:rsidP="0002172B">
      <w:pPr>
        <w:rPr>
          <w:b/>
        </w:rPr>
      </w:pPr>
    </w:p>
    <w:p w14:paraId="76D300DF" w14:textId="77777777" w:rsidR="0002172B" w:rsidRPr="00A93D19" w:rsidRDefault="0002172B" w:rsidP="0002172B">
      <w:pPr>
        <w:rPr>
          <w:b/>
        </w:rPr>
      </w:pPr>
    </w:p>
    <w:p w14:paraId="17D56FF0" w14:textId="77777777" w:rsidR="0002172B" w:rsidRPr="00A93D19" w:rsidRDefault="0002172B" w:rsidP="0002172B">
      <w:pPr>
        <w:rPr>
          <w:b/>
        </w:rPr>
      </w:pPr>
    </w:p>
    <w:p w14:paraId="723406A7" w14:textId="77777777" w:rsidR="00001E3D" w:rsidRDefault="00001E3D" w:rsidP="0002172B">
      <w:pPr>
        <w:rPr>
          <w:b/>
          <w:sz w:val="28"/>
        </w:rPr>
      </w:pPr>
      <w:r>
        <w:rPr>
          <w:b/>
          <w:sz w:val="28"/>
        </w:rPr>
        <w:t>ISCED F</w:t>
      </w:r>
      <w:r w:rsidR="00FC08B3">
        <w:rPr>
          <w:b/>
          <w:sz w:val="28"/>
        </w:rPr>
        <w:t xml:space="preserve"> a stručné zdůvodnění</w:t>
      </w:r>
      <w:r>
        <w:rPr>
          <w:b/>
          <w:sz w:val="28"/>
        </w:rPr>
        <w:t>:</w:t>
      </w:r>
      <w:r w:rsidR="000C63DD">
        <w:rPr>
          <w:b/>
          <w:sz w:val="28"/>
        </w:rPr>
        <w:t xml:space="preserve"> 0531 </w:t>
      </w:r>
      <w:r w:rsidR="00713C93">
        <w:rPr>
          <w:b/>
          <w:sz w:val="28"/>
        </w:rPr>
        <w:t>–</w:t>
      </w:r>
      <w:r w:rsidR="000C63DD">
        <w:rPr>
          <w:b/>
          <w:sz w:val="28"/>
        </w:rPr>
        <w:t xml:space="preserve"> Chemie</w:t>
      </w:r>
    </w:p>
    <w:p w14:paraId="71120C89" w14:textId="77777777" w:rsidR="00CD5508" w:rsidRDefault="00430056" w:rsidP="002636C6">
      <w:pPr>
        <w:spacing w:before="60" w:after="240"/>
        <w:jc w:val="both"/>
        <w:rPr>
          <w:sz w:val="24"/>
          <w:szCs w:val="24"/>
        </w:rPr>
      </w:pPr>
      <w:r w:rsidRPr="002A6F8C">
        <w:rPr>
          <w:sz w:val="24"/>
          <w:szCs w:val="24"/>
        </w:rPr>
        <w:t>Základním tématickým okruhem p</w:t>
      </w:r>
      <w:r w:rsidR="008F2973" w:rsidRPr="002A6F8C">
        <w:rPr>
          <w:sz w:val="24"/>
          <w:szCs w:val="24"/>
        </w:rPr>
        <w:t>rogram</w:t>
      </w:r>
      <w:r w:rsidRPr="002A6F8C">
        <w:rPr>
          <w:sz w:val="24"/>
          <w:szCs w:val="24"/>
        </w:rPr>
        <w:t>u</w:t>
      </w:r>
      <w:r w:rsidR="006D21C5">
        <w:rPr>
          <w:sz w:val="24"/>
          <w:szCs w:val="24"/>
        </w:rPr>
        <w:t xml:space="preserve"> Technology of Macromolecular Substances</w:t>
      </w:r>
      <w:r w:rsidRPr="002A6F8C">
        <w:rPr>
          <w:sz w:val="24"/>
          <w:szCs w:val="24"/>
        </w:rPr>
        <w:t xml:space="preserve"> </w:t>
      </w:r>
      <w:r w:rsidR="003B1343" w:rsidRPr="002A6F8C">
        <w:rPr>
          <w:sz w:val="24"/>
          <w:szCs w:val="24"/>
        </w:rPr>
        <w:t xml:space="preserve">je </w:t>
      </w:r>
      <w:r w:rsidRPr="002A6F8C">
        <w:rPr>
          <w:sz w:val="24"/>
          <w:szCs w:val="24"/>
        </w:rPr>
        <w:t>polymerní věd</w:t>
      </w:r>
      <w:r w:rsidR="003B1343" w:rsidRPr="002A6F8C">
        <w:rPr>
          <w:sz w:val="24"/>
          <w:szCs w:val="24"/>
        </w:rPr>
        <w:t>a</w:t>
      </w:r>
      <w:r w:rsidRPr="002A6F8C">
        <w:rPr>
          <w:sz w:val="24"/>
          <w:szCs w:val="24"/>
        </w:rPr>
        <w:t xml:space="preserve"> (</w:t>
      </w:r>
      <w:r w:rsidR="006D21C5">
        <w:rPr>
          <w:sz w:val="24"/>
          <w:szCs w:val="24"/>
        </w:rPr>
        <w:t>P</w:t>
      </w:r>
      <w:r w:rsidR="006D21C5" w:rsidRPr="002A6F8C">
        <w:rPr>
          <w:sz w:val="24"/>
          <w:szCs w:val="24"/>
        </w:rPr>
        <w:t xml:space="preserve">olymer </w:t>
      </w:r>
      <w:r w:rsidR="006D21C5">
        <w:rPr>
          <w:sz w:val="24"/>
          <w:szCs w:val="24"/>
        </w:rPr>
        <w:t>S</w:t>
      </w:r>
      <w:r w:rsidR="006D21C5" w:rsidRPr="002A6F8C">
        <w:rPr>
          <w:sz w:val="24"/>
          <w:szCs w:val="24"/>
        </w:rPr>
        <w:t>cience</w:t>
      </w:r>
      <w:r w:rsidRPr="002A6F8C">
        <w:rPr>
          <w:sz w:val="24"/>
          <w:szCs w:val="24"/>
        </w:rPr>
        <w:t xml:space="preserve">) </w:t>
      </w:r>
      <w:r w:rsidR="003B1343" w:rsidRPr="002A6F8C">
        <w:rPr>
          <w:sz w:val="24"/>
          <w:szCs w:val="24"/>
        </w:rPr>
        <w:t xml:space="preserve">se specifickým důrazem na inženýrství a technologie </w:t>
      </w:r>
      <w:r w:rsidRPr="002A6F8C">
        <w:rPr>
          <w:sz w:val="24"/>
          <w:szCs w:val="24"/>
        </w:rPr>
        <w:t xml:space="preserve">zpracování makromolekulárních látek, který </w:t>
      </w:r>
      <w:r w:rsidR="003B1343" w:rsidRPr="002A6F8C">
        <w:rPr>
          <w:sz w:val="24"/>
          <w:szCs w:val="24"/>
        </w:rPr>
        <w:t xml:space="preserve">dle Nařízení Vlády č.275/2016 Sb. (Část třináctá) </w:t>
      </w:r>
      <w:r w:rsidR="00AA4E30" w:rsidRPr="002A6F8C">
        <w:rPr>
          <w:sz w:val="24"/>
          <w:szCs w:val="24"/>
        </w:rPr>
        <w:t>spadá</w:t>
      </w:r>
      <w:r w:rsidR="003B1343" w:rsidRPr="002A6F8C">
        <w:rPr>
          <w:sz w:val="24"/>
          <w:szCs w:val="24"/>
        </w:rPr>
        <w:t xml:space="preserve"> do oblasti vzdělávání Chemie. </w:t>
      </w:r>
      <w:r w:rsidR="008F2973" w:rsidRPr="002A6F8C">
        <w:rPr>
          <w:sz w:val="24"/>
          <w:szCs w:val="24"/>
        </w:rPr>
        <w:t xml:space="preserve"> </w:t>
      </w:r>
    </w:p>
    <w:p w14:paraId="50F024E9" w14:textId="5C77E4CB" w:rsidR="00001E3D" w:rsidRPr="002A6F8C" w:rsidRDefault="008F2973" w:rsidP="002636C6">
      <w:pPr>
        <w:spacing w:before="60" w:after="240"/>
        <w:jc w:val="both"/>
        <w:rPr>
          <w:sz w:val="24"/>
          <w:szCs w:val="24"/>
        </w:rPr>
      </w:pPr>
      <w:r w:rsidRPr="002A6F8C">
        <w:rPr>
          <w:sz w:val="24"/>
          <w:szCs w:val="24"/>
        </w:rPr>
        <w:t xml:space="preserve"> </w:t>
      </w:r>
      <w:r w:rsidR="000B1A76" w:rsidRPr="002A6F8C">
        <w:rPr>
          <w:sz w:val="24"/>
          <w:szCs w:val="24"/>
        </w:rPr>
        <w:t xml:space="preserve"> </w:t>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0"/>
        <w:gridCol w:w="2959"/>
        <w:gridCol w:w="43"/>
        <w:gridCol w:w="45"/>
        <w:gridCol w:w="45"/>
        <w:gridCol w:w="70"/>
        <w:gridCol w:w="201"/>
        <w:gridCol w:w="167"/>
        <w:gridCol w:w="51"/>
        <w:gridCol w:w="54"/>
        <w:gridCol w:w="53"/>
        <w:gridCol w:w="984"/>
        <w:gridCol w:w="32"/>
        <w:gridCol w:w="36"/>
        <w:gridCol w:w="71"/>
        <w:gridCol w:w="71"/>
        <w:gridCol w:w="687"/>
        <w:gridCol w:w="81"/>
        <w:gridCol w:w="83"/>
        <w:gridCol w:w="84"/>
        <w:gridCol w:w="575"/>
        <w:gridCol w:w="93"/>
        <w:gridCol w:w="94"/>
        <w:gridCol w:w="96"/>
        <w:gridCol w:w="861"/>
        <w:gridCol w:w="1028"/>
        <w:gridCol w:w="124"/>
        <w:gridCol w:w="125"/>
        <w:gridCol w:w="128"/>
        <w:gridCol w:w="164"/>
        <w:gridCol w:w="132"/>
        <w:gridCol w:w="132"/>
        <w:gridCol w:w="136"/>
        <w:gridCol w:w="231"/>
        <w:gridCol w:w="142"/>
        <w:gridCol w:w="184"/>
        <w:gridCol w:w="147"/>
        <w:tblGridChange w:id="0">
          <w:tblGrid>
            <w:gridCol w:w="140"/>
            <w:gridCol w:w="1640"/>
            <w:gridCol w:w="1407"/>
            <w:gridCol w:w="115"/>
            <w:gridCol w:w="473"/>
            <w:gridCol w:w="1069"/>
            <w:gridCol w:w="35"/>
            <w:gridCol w:w="43"/>
            <w:gridCol w:w="29"/>
            <w:gridCol w:w="16"/>
            <w:gridCol w:w="45"/>
            <w:gridCol w:w="271"/>
            <w:gridCol w:w="167"/>
            <w:gridCol w:w="51"/>
            <w:gridCol w:w="54"/>
            <w:gridCol w:w="53"/>
            <w:gridCol w:w="265"/>
            <w:gridCol w:w="719"/>
            <w:gridCol w:w="68"/>
            <w:gridCol w:w="59"/>
            <w:gridCol w:w="12"/>
            <w:gridCol w:w="71"/>
            <w:gridCol w:w="687"/>
            <w:gridCol w:w="81"/>
            <w:gridCol w:w="83"/>
            <w:gridCol w:w="23"/>
            <w:gridCol w:w="61"/>
            <w:gridCol w:w="575"/>
            <w:gridCol w:w="93"/>
            <w:gridCol w:w="94"/>
            <w:gridCol w:w="96"/>
            <w:gridCol w:w="358"/>
            <w:gridCol w:w="556"/>
            <w:gridCol w:w="509"/>
            <w:gridCol w:w="184"/>
            <w:gridCol w:w="147"/>
            <w:gridCol w:w="135"/>
            <w:gridCol w:w="124"/>
            <w:gridCol w:w="125"/>
            <w:gridCol w:w="128"/>
            <w:gridCol w:w="164"/>
            <w:gridCol w:w="132"/>
            <w:gridCol w:w="132"/>
            <w:gridCol w:w="136"/>
            <w:gridCol w:w="231"/>
            <w:gridCol w:w="326"/>
            <w:gridCol w:w="147"/>
          </w:tblGrid>
        </w:tblGridChange>
      </w:tblGrid>
      <w:tr w:rsidR="008A3778" w14:paraId="4FDAA091" w14:textId="77777777" w:rsidTr="00B7684B">
        <w:trPr>
          <w:gridBefore w:val="1"/>
          <w:gridAfter w:val="2"/>
          <w:wBefore w:w="140" w:type="dxa"/>
          <w:wAfter w:w="331" w:type="dxa"/>
        </w:trPr>
        <w:tc>
          <w:tcPr>
            <w:tcW w:w="9878" w:type="dxa"/>
            <w:gridSpan w:val="34"/>
            <w:tcBorders>
              <w:bottom w:val="double" w:sz="4" w:space="0" w:color="auto"/>
            </w:tcBorders>
            <w:shd w:val="clear" w:color="auto" w:fill="BDD6EE"/>
          </w:tcPr>
          <w:p w14:paraId="3A07948C" w14:textId="6F2EA640" w:rsidR="008A3778" w:rsidRDefault="008A3778" w:rsidP="003E7936">
            <w:pPr>
              <w:jc w:val="both"/>
              <w:rPr>
                <w:b/>
                <w:sz w:val="28"/>
              </w:rPr>
            </w:pPr>
            <w:r>
              <w:rPr>
                <w:b/>
                <w:sz w:val="28"/>
              </w:rPr>
              <w:lastRenderedPageBreak/>
              <w:t xml:space="preserve">B-I – </w:t>
            </w:r>
            <w:r>
              <w:rPr>
                <w:b/>
                <w:sz w:val="26"/>
                <w:szCs w:val="26"/>
              </w:rPr>
              <w:t>Charakteristika studijního programu</w:t>
            </w:r>
          </w:p>
        </w:tc>
      </w:tr>
      <w:tr w:rsidR="008A3778" w14:paraId="4693F46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114EAF20" w14:textId="77777777" w:rsidR="008A3778" w:rsidRDefault="008A3778" w:rsidP="00A54458">
            <w:pPr>
              <w:rPr>
                <w:b/>
              </w:rPr>
            </w:pPr>
            <w:r>
              <w:rPr>
                <w:b/>
              </w:rPr>
              <w:t>Název studijního programu</w:t>
            </w:r>
          </w:p>
        </w:tc>
        <w:tc>
          <w:tcPr>
            <w:tcW w:w="6716" w:type="dxa"/>
            <w:gridSpan w:val="29"/>
            <w:tcBorders>
              <w:bottom w:val="single" w:sz="2" w:space="0" w:color="auto"/>
            </w:tcBorders>
            <w:vAlign w:val="center"/>
          </w:tcPr>
          <w:p w14:paraId="12A106F1" w14:textId="682F5B68" w:rsidR="008A3778" w:rsidRPr="00A54458" w:rsidRDefault="008D026C" w:rsidP="00A54458">
            <w:pPr>
              <w:rPr>
                <w:b/>
              </w:rPr>
            </w:pPr>
            <w:r>
              <w:rPr>
                <w:b/>
              </w:rPr>
              <w:t>Technology of Macromolecular Substances</w:t>
            </w:r>
          </w:p>
        </w:tc>
      </w:tr>
      <w:tr w:rsidR="008A3778" w14:paraId="08BF31F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35135394" w14:textId="77777777" w:rsidR="008A3778" w:rsidRDefault="008A3778" w:rsidP="00A54458">
            <w:pPr>
              <w:rPr>
                <w:b/>
              </w:rPr>
            </w:pPr>
            <w:r>
              <w:rPr>
                <w:b/>
              </w:rPr>
              <w:t>Typ studijního programu</w:t>
            </w:r>
          </w:p>
        </w:tc>
        <w:tc>
          <w:tcPr>
            <w:tcW w:w="6716" w:type="dxa"/>
            <w:gridSpan w:val="29"/>
            <w:tcBorders>
              <w:bottom w:val="single" w:sz="2" w:space="0" w:color="auto"/>
            </w:tcBorders>
            <w:vAlign w:val="center"/>
          </w:tcPr>
          <w:p w14:paraId="417A37E5" w14:textId="77777777" w:rsidR="008A3778" w:rsidRDefault="008A3778" w:rsidP="00A54458">
            <w:r>
              <w:t xml:space="preserve">doktorský </w:t>
            </w:r>
          </w:p>
        </w:tc>
      </w:tr>
      <w:tr w:rsidR="008A3778" w14:paraId="1C9D0A00"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29EBDE04" w14:textId="77777777" w:rsidR="008A3778" w:rsidRDefault="008A3778" w:rsidP="00A54458">
            <w:pPr>
              <w:rPr>
                <w:b/>
              </w:rPr>
            </w:pPr>
            <w:r>
              <w:rPr>
                <w:b/>
              </w:rPr>
              <w:t>Profil studijního programu</w:t>
            </w:r>
          </w:p>
        </w:tc>
        <w:tc>
          <w:tcPr>
            <w:tcW w:w="6716" w:type="dxa"/>
            <w:gridSpan w:val="29"/>
            <w:tcBorders>
              <w:bottom w:val="single" w:sz="2" w:space="0" w:color="auto"/>
            </w:tcBorders>
            <w:vAlign w:val="center"/>
          </w:tcPr>
          <w:p w14:paraId="58B115C5" w14:textId="77777777" w:rsidR="008A3778" w:rsidRDefault="008A3778" w:rsidP="00A54458"/>
        </w:tc>
      </w:tr>
      <w:tr w:rsidR="008A3778" w14:paraId="696F9795"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4F9556E6" w14:textId="77777777" w:rsidR="008A3778" w:rsidRDefault="008A3778" w:rsidP="00A54458">
            <w:pPr>
              <w:rPr>
                <w:b/>
              </w:rPr>
            </w:pPr>
            <w:r>
              <w:rPr>
                <w:b/>
              </w:rPr>
              <w:t>Forma studia</w:t>
            </w:r>
          </w:p>
        </w:tc>
        <w:tc>
          <w:tcPr>
            <w:tcW w:w="6716" w:type="dxa"/>
            <w:gridSpan w:val="29"/>
            <w:tcBorders>
              <w:bottom w:val="single" w:sz="2" w:space="0" w:color="auto"/>
            </w:tcBorders>
            <w:vAlign w:val="center"/>
          </w:tcPr>
          <w:p w14:paraId="2F339889" w14:textId="77777777" w:rsidR="008A3778" w:rsidRDefault="008A3778" w:rsidP="00A54458">
            <w:r>
              <w:t xml:space="preserve">prezenční – kombinovaná </w:t>
            </w:r>
          </w:p>
        </w:tc>
      </w:tr>
      <w:tr w:rsidR="008A3778" w14:paraId="27E4A65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79172AD5" w14:textId="77777777" w:rsidR="008A3778" w:rsidRDefault="008A3778" w:rsidP="00A54458">
            <w:pPr>
              <w:rPr>
                <w:b/>
              </w:rPr>
            </w:pPr>
            <w:r>
              <w:rPr>
                <w:b/>
              </w:rPr>
              <w:t>Standardní doba studia</w:t>
            </w:r>
          </w:p>
        </w:tc>
        <w:tc>
          <w:tcPr>
            <w:tcW w:w="6716" w:type="dxa"/>
            <w:gridSpan w:val="29"/>
            <w:tcBorders>
              <w:bottom w:val="single" w:sz="2" w:space="0" w:color="auto"/>
            </w:tcBorders>
            <w:vAlign w:val="center"/>
          </w:tcPr>
          <w:p w14:paraId="08D32950" w14:textId="77777777" w:rsidR="008A3778" w:rsidRDefault="008A3778" w:rsidP="00A54458">
            <w:r>
              <w:t>4 roky</w:t>
            </w:r>
          </w:p>
        </w:tc>
      </w:tr>
      <w:tr w:rsidR="008A3778" w14:paraId="4DFC24B7"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09CD83D7" w14:textId="77777777" w:rsidR="008A3778" w:rsidRDefault="008A3778" w:rsidP="00A54458">
            <w:pPr>
              <w:rPr>
                <w:b/>
              </w:rPr>
            </w:pPr>
            <w:r>
              <w:rPr>
                <w:b/>
              </w:rPr>
              <w:t>Jazyk studia</w:t>
            </w:r>
          </w:p>
        </w:tc>
        <w:tc>
          <w:tcPr>
            <w:tcW w:w="6716" w:type="dxa"/>
            <w:gridSpan w:val="29"/>
            <w:tcBorders>
              <w:bottom w:val="single" w:sz="2" w:space="0" w:color="auto"/>
            </w:tcBorders>
            <w:vAlign w:val="center"/>
          </w:tcPr>
          <w:p w14:paraId="2C477FBC" w14:textId="5A37CC50" w:rsidR="008A3778" w:rsidRDefault="005D58AD" w:rsidP="00A54458">
            <w:r>
              <w:t>anglický</w:t>
            </w:r>
          </w:p>
        </w:tc>
      </w:tr>
      <w:tr w:rsidR="008A3778" w14:paraId="257FE55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5D195D04" w14:textId="77777777" w:rsidR="008A3778" w:rsidRDefault="008A3778" w:rsidP="00A54458">
            <w:pPr>
              <w:rPr>
                <w:b/>
              </w:rPr>
            </w:pPr>
            <w:r>
              <w:rPr>
                <w:b/>
              </w:rPr>
              <w:t>Udělovaný akademický titul</w:t>
            </w:r>
          </w:p>
        </w:tc>
        <w:tc>
          <w:tcPr>
            <w:tcW w:w="6716" w:type="dxa"/>
            <w:gridSpan w:val="29"/>
            <w:tcBorders>
              <w:bottom w:val="single" w:sz="2" w:space="0" w:color="auto"/>
            </w:tcBorders>
            <w:vAlign w:val="center"/>
          </w:tcPr>
          <w:p w14:paraId="311248CE" w14:textId="77777777" w:rsidR="008A3778" w:rsidRDefault="00DA5086" w:rsidP="00A54458">
            <w:r>
              <w:t>d</w:t>
            </w:r>
            <w:r w:rsidR="008A3778">
              <w:t>oktor (Ph.D.)</w:t>
            </w:r>
          </w:p>
        </w:tc>
      </w:tr>
      <w:tr w:rsidR="008A3778" w14:paraId="2918355E"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368D5681" w14:textId="77777777" w:rsidR="008A3778" w:rsidRDefault="008A3778" w:rsidP="00A54458">
            <w:pPr>
              <w:rPr>
                <w:b/>
              </w:rPr>
            </w:pPr>
            <w:r>
              <w:rPr>
                <w:b/>
              </w:rPr>
              <w:t>Rigorózní řízení</w:t>
            </w:r>
          </w:p>
        </w:tc>
        <w:tc>
          <w:tcPr>
            <w:tcW w:w="1542" w:type="dxa"/>
            <w:gridSpan w:val="7"/>
            <w:tcBorders>
              <w:bottom w:val="single" w:sz="2" w:space="0" w:color="auto"/>
            </w:tcBorders>
            <w:vAlign w:val="center"/>
          </w:tcPr>
          <w:p w14:paraId="673C52ED" w14:textId="77777777" w:rsidR="008A3778" w:rsidRDefault="00A54458" w:rsidP="00A54458">
            <w:r>
              <w:t>n</w:t>
            </w:r>
            <w:r w:rsidR="008A3778">
              <w:t>e</w:t>
            </w:r>
          </w:p>
        </w:tc>
        <w:tc>
          <w:tcPr>
            <w:tcW w:w="2832" w:type="dxa"/>
            <w:gridSpan w:val="12"/>
            <w:tcBorders>
              <w:bottom w:val="single" w:sz="2" w:space="0" w:color="auto"/>
            </w:tcBorders>
            <w:shd w:val="clear" w:color="auto" w:fill="F7CAAC"/>
            <w:vAlign w:val="center"/>
          </w:tcPr>
          <w:p w14:paraId="1046338E" w14:textId="77777777" w:rsidR="008A3778" w:rsidRPr="005F401C" w:rsidRDefault="008A3778" w:rsidP="00A54458">
            <w:pPr>
              <w:rPr>
                <w:b/>
                <w:bCs/>
              </w:rPr>
            </w:pPr>
            <w:r w:rsidRPr="005F401C">
              <w:rPr>
                <w:b/>
                <w:bCs/>
              </w:rPr>
              <w:t>Udělovaný akademický titul</w:t>
            </w:r>
          </w:p>
        </w:tc>
        <w:tc>
          <w:tcPr>
            <w:tcW w:w="2342" w:type="dxa"/>
            <w:gridSpan w:val="10"/>
            <w:tcBorders>
              <w:bottom w:val="single" w:sz="2" w:space="0" w:color="auto"/>
            </w:tcBorders>
            <w:vAlign w:val="center"/>
          </w:tcPr>
          <w:p w14:paraId="70347FD0" w14:textId="77777777" w:rsidR="008A3778" w:rsidRDefault="008A3778" w:rsidP="00A54458">
            <w:r>
              <w:t>-</w:t>
            </w:r>
            <w:r w:rsidR="00A54458">
              <w:t>--</w:t>
            </w:r>
          </w:p>
        </w:tc>
      </w:tr>
      <w:tr w:rsidR="008A3778" w14:paraId="5EADB0B0"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20C412B8" w14:textId="77777777" w:rsidR="008A3778" w:rsidRDefault="008A3778" w:rsidP="00A54458">
            <w:pPr>
              <w:rPr>
                <w:b/>
              </w:rPr>
            </w:pPr>
            <w:r>
              <w:rPr>
                <w:b/>
              </w:rPr>
              <w:t>Garant studijního programu</w:t>
            </w:r>
          </w:p>
        </w:tc>
        <w:tc>
          <w:tcPr>
            <w:tcW w:w="6716" w:type="dxa"/>
            <w:gridSpan w:val="29"/>
            <w:tcBorders>
              <w:bottom w:val="single" w:sz="2" w:space="0" w:color="auto"/>
            </w:tcBorders>
            <w:vAlign w:val="center"/>
          </w:tcPr>
          <w:p w14:paraId="1D0EDFD5" w14:textId="77777777" w:rsidR="008A3778" w:rsidRDefault="008A3778" w:rsidP="00A54458">
            <w:r>
              <w:t>prof</w:t>
            </w:r>
            <w:r w:rsidR="00A54458">
              <w:t xml:space="preserve">. Ing. Martin Zatloukal, Ph.D. </w:t>
            </w:r>
            <w:r>
              <w:t>DSc.</w:t>
            </w:r>
          </w:p>
        </w:tc>
      </w:tr>
      <w:tr w:rsidR="008A3778" w14:paraId="0E8B8507" w14:textId="77777777" w:rsidTr="00B7684B">
        <w:trPr>
          <w:gridBefore w:val="1"/>
          <w:gridAfter w:val="2"/>
          <w:wBefore w:w="140" w:type="dxa"/>
          <w:wAfter w:w="331" w:type="dxa"/>
        </w:trPr>
        <w:tc>
          <w:tcPr>
            <w:tcW w:w="3162" w:type="dxa"/>
            <w:gridSpan w:val="5"/>
            <w:tcBorders>
              <w:top w:val="single" w:sz="2" w:space="0" w:color="auto"/>
              <w:left w:val="single" w:sz="2" w:space="0" w:color="auto"/>
              <w:bottom w:val="single" w:sz="2" w:space="0" w:color="auto"/>
              <w:right w:val="single" w:sz="2" w:space="0" w:color="auto"/>
            </w:tcBorders>
            <w:shd w:val="clear" w:color="auto" w:fill="F7CAAC"/>
          </w:tcPr>
          <w:p w14:paraId="486046A0" w14:textId="77777777" w:rsidR="008A3778" w:rsidRDefault="008A3778" w:rsidP="003E7936">
            <w:pPr>
              <w:jc w:val="both"/>
              <w:rPr>
                <w:b/>
              </w:rPr>
            </w:pPr>
            <w:r>
              <w:rPr>
                <w:b/>
              </w:rPr>
              <w:t>Zaměření na přípravu k výkonu regulovaného povolání</w:t>
            </w:r>
          </w:p>
        </w:tc>
        <w:tc>
          <w:tcPr>
            <w:tcW w:w="6716" w:type="dxa"/>
            <w:gridSpan w:val="29"/>
            <w:tcBorders>
              <w:top w:val="single" w:sz="2" w:space="0" w:color="auto"/>
              <w:left w:val="single" w:sz="2" w:space="0" w:color="auto"/>
              <w:bottom w:val="single" w:sz="2" w:space="0" w:color="auto"/>
              <w:right w:val="single" w:sz="2" w:space="0" w:color="auto"/>
            </w:tcBorders>
          </w:tcPr>
          <w:p w14:paraId="3082372D" w14:textId="77777777" w:rsidR="008A3778" w:rsidRDefault="00A54458" w:rsidP="003E7936">
            <w:r>
              <w:t>n</w:t>
            </w:r>
            <w:r w:rsidR="008A3778">
              <w:t>e</w:t>
            </w:r>
          </w:p>
        </w:tc>
      </w:tr>
      <w:tr w:rsidR="008A3778" w14:paraId="4B1D6537" w14:textId="77777777" w:rsidTr="00B7684B">
        <w:trPr>
          <w:gridBefore w:val="1"/>
          <w:gridAfter w:val="2"/>
          <w:wBefore w:w="140" w:type="dxa"/>
          <w:wAfter w:w="331" w:type="dxa"/>
        </w:trPr>
        <w:tc>
          <w:tcPr>
            <w:tcW w:w="3162" w:type="dxa"/>
            <w:gridSpan w:val="5"/>
            <w:tcBorders>
              <w:top w:val="single" w:sz="2" w:space="0" w:color="auto"/>
              <w:left w:val="single" w:sz="2" w:space="0" w:color="auto"/>
              <w:bottom w:val="single" w:sz="2" w:space="0" w:color="auto"/>
              <w:right w:val="single" w:sz="2" w:space="0" w:color="auto"/>
            </w:tcBorders>
            <w:shd w:val="clear" w:color="auto" w:fill="F7CAAC"/>
          </w:tcPr>
          <w:p w14:paraId="197B228E" w14:textId="77777777" w:rsidR="008A3778" w:rsidRDefault="008A3778" w:rsidP="003E7936">
            <w:pPr>
              <w:jc w:val="both"/>
              <w:rPr>
                <w:b/>
              </w:rPr>
            </w:pPr>
            <w:r>
              <w:rPr>
                <w:b/>
              </w:rPr>
              <w:t xml:space="preserve">Zaměření na přípravu odborníků z oblasti bezpečnosti České republiky </w:t>
            </w:r>
          </w:p>
        </w:tc>
        <w:tc>
          <w:tcPr>
            <w:tcW w:w="6716" w:type="dxa"/>
            <w:gridSpan w:val="29"/>
            <w:tcBorders>
              <w:top w:val="single" w:sz="2" w:space="0" w:color="auto"/>
              <w:left w:val="single" w:sz="2" w:space="0" w:color="auto"/>
              <w:bottom w:val="single" w:sz="2" w:space="0" w:color="auto"/>
              <w:right w:val="single" w:sz="2" w:space="0" w:color="auto"/>
            </w:tcBorders>
          </w:tcPr>
          <w:p w14:paraId="23E9603A" w14:textId="77777777" w:rsidR="008A3778" w:rsidRDefault="00A54458" w:rsidP="003E7936">
            <w:r>
              <w:t>n</w:t>
            </w:r>
            <w:r w:rsidR="008A3778">
              <w:t>e</w:t>
            </w:r>
          </w:p>
        </w:tc>
      </w:tr>
      <w:tr w:rsidR="008A3778" w14:paraId="58A98ABD" w14:textId="77777777" w:rsidTr="00B7684B">
        <w:trPr>
          <w:gridBefore w:val="1"/>
          <w:gridAfter w:val="2"/>
          <w:wBefore w:w="140" w:type="dxa"/>
          <w:wAfter w:w="331" w:type="dxa"/>
          <w:trHeight w:val="438"/>
        </w:trPr>
        <w:tc>
          <w:tcPr>
            <w:tcW w:w="3162" w:type="dxa"/>
            <w:gridSpan w:val="5"/>
            <w:tcBorders>
              <w:top w:val="single" w:sz="2" w:space="0" w:color="auto"/>
              <w:left w:val="single" w:sz="2" w:space="0" w:color="auto"/>
              <w:bottom w:val="single" w:sz="2" w:space="0" w:color="auto"/>
              <w:right w:val="single" w:sz="2" w:space="0" w:color="auto"/>
            </w:tcBorders>
            <w:shd w:val="clear" w:color="auto" w:fill="F7CAAC"/>
          </w:tcPr>
          <w:p w14:paraId="41C0C825" w14:textId="77777777" w:rsidR="008A3778" w:rsidRDefault="008A3778" w:rsidP="003E7936">
            <w:pPr>
              <w:jc w:val="both"/>
              <w:rPr>
                <w:b/>
              </w:rPr>
            </w:pPr>
            <w:r>
              <w:rPr>
                <w:b/>
              </w:rPr>
              <w:t>Uznávací orgán</w:t>
            </w:r>
          </w:p>
        </w:tc>
        <w:tc>
          <w:tcPr>
            <w:tcW w:w="6716" w:type="dxa"/>
            <w:gridSpan w:val="29"/>
            <w:tcBorders>
              <w:top w:val="single" w:sz="2" w:space="0" w:color="auto"/>
              <w:left w:val="single" w:sz="2" w:space="0" w:color="auto"/>
              <w:bottom w:val="single" w:sz="2" w:space="0" w:color="auto"/>
              <w:right w:val="single" w:sz="2" w:space="0" w:color="auto"/>
            </w:tcBorders>
          </w:tcPr>
          <w:p w14:paraId="1BCB1321" w14:textId="77777777" w:rsidR="008A3778" w:rsidRDefault="00A54458" w:rsidP="003E7936">
            <w:r w:rsidRPr="00576A9E">
              <w:t>n</w:t>
            </w:r>
            <w:r w:rsidR="008A3778" w:rsidRPr="00576A9E">
              <w:t>e</w:t>
            </w:r>
          </w:p>
        </w:tc>
      </w:tr>
      <w:tr w:rsidR="008A3778" w14:paraId="571D2DD2" w14:textId="77777777" w:rsidTr="00B7684B">
        <w:trPr>
          <w:gridBefore w:val="1"/>
          <w:gridAfter w:val="2"/>
          <w:wBefore w:w="140" w:type="dxa"/>
          <w:wAfter w:w="331" w:type="dxa"/>
        </w:trPr>
        <w:tc>
          <w:tcPr>
            <w:tcW w:w="9878" w:type="dxa"/>
            <w:gridSpan w:val="34"/>
            <w:tcBorders>
              <w:top w:val="single" w:sz="2" w:space="0" w:color="auto"/>
            </w:tcBorders>
            <w:shd w:val="clear" w:color="auto" w:fill="F7CAAC"/>
          </w:tcPr>
          <w:p w14:paraId="7B3C65E0" w14:textId="77777777" w:rsidR="008A3778" w:rsidRDefault="008A3778" w:rsidP="003E7936">
            <w:pPr>
              <w:jc w:val="both"/>
            </w:pPr>
            <w:r>
              <w:rPr>
                <w:b/>
              </w:rPr>
              <w:t>Oblast(i) vzdělávání a u kombinovaného studijního programu podíl jednotlivých oblastí vzdělávání v %</w:t>
            </w:r>
          </w:p>
        </w:tc>
      </w:tr>
      <w:tr w:rsidR="008A3778" w14:paraId="1436431C" w14:textId="77777777" w:rsidTr="00B7684B">
        <w:trPr>
          <w:gridBefore w:val="1"/>
          <w:gridAfter w:val="2"/>
          <w:wBefore w:w="140" w:type="dxa"/>
          <w:wAfter w:w="331" w:type="dxa"/>
          <w:trHeight w:val="363"/>
        </w:trPr>
        <w:tc>
          <w:tcPr>
            <w:tcW w:w="9878" w:type="dxa"/>
            <w:gridSpan w:val="34"/>
            <w:shd w:val="clear" w:color="auto" w:fill="FFFFFF"/>
          </w:tcPr>
          <w:p w14:paraId="1573BD6A" w14:textId="77777777" w:rsidR="008A3778" w:rsidRDefault="008A3778" w:rsidP="00B7684B">
            <w:pPr>
              <w:spacing w:before="60" w:after="60"/>
            </w:pPr>
            <w:r>
              <w:t>Chemie 100%</w:t>
            </w:r>
          </w:p>
        </w:tc>
      </w:tr>
      <w:tr w:rsidR="008A3778" w14:paraId="5C10CCB8" w14:textId="77777777" w:rsidTr="00B7684B">
        <w:trPr>
          <w:gridBefore w:val="1"/>
          <w:gridAfter w:val="2"/>
          <w:wBefore w:w="140" w:type="dxa"/>
          <w:wAfter w:w="331" w:type="dxa"/>
          <w:trHeight w:val="70"/>
        </w:trPr>
        <w:tc>
          <w:tcPr>
            <w:tcW w:w="9878" w:type="dxa"/>
            <w:gridSpan w:val="34"/>
            <w:shd w:val="clear" w:color="auto" w:fill="F7CAAC"/>
          </w:tcPr>
          <w:p w14:paraId="00B9341C" w14:textId="77777777" w:rsidR="008A3778" w:rsidRDefault="008A3778" w:rsidP="003E7936">
            <w:r>
              <w:rPr>
                <w:b/>
              </w:rPr>
              <w:t>Cíle studia ve studijním programu</w:t>
            </w:r>
          </w:p>
        </w:tc>
      </w:tr>
      <w:tr w:rsidR="008A3778" w14:paraId="5E036F31" w14:textId="77777777" w:rsidTr="00B7684B">
        <w:trPr>
          <w:gridBefore w:val="1"/>
          <w:gridAfter w:val="2"/>
          <w:wBefore w:w="140" w:type="dxa"/>
          <w:wAfter w:w="331" w:type="dxa"/>
          <w:trHeight w:val="2108"/>
        </w:trPr>
        <w:tc>
          <w:tcPr>
            <w:tcW w:w="9878" w:type="dxa"/>
            <w:gridSpan w:val="34"/>
            <w:shd w:val="clear" w:color="auto" w:fill="FFFFFF"/>
          </w:tcPr>
          <w:p w14:paraId="7D86DEA4" w14:textId="75C5D808" w:rsidR="008A3778" w:rsidRPr="00402009" w:rsidRDefault="00B4544E" w:rsidP="00B7684B">
            <w:pPr>
              <w:spacing w:before="60" w:after="60" w:line="288" w:lineRule="auto"/>
              <w:jc w:val="both"/>
            </w:pPr>
            <w:r w:rsidRPr="00402009">
              <w:t>Cílem doktorského studia je zajistit doktorandovi vědecký rozvoj poznatků ve studovaném oboru, rozvoj talentu k tvůrčí praxi a rozvoj vědecké či inženýrské osobnosti, a to především v oblasti exaktn</w:t>
            </w:r>
            <w:r w:rsidRPr="00402009">
              <w:rPr>
                <w:rFonts w:hint="eastAsia"/>
              </w:rPr>
              <w:t>í</w:t>
            </w:r>
            <w:r w:rsidRPr="00402009">
              <w:t>ho popisu zpracovatelsk</w:t>
            </w:r>
            <w:r w:rsidRPr="00402009">
              <w:rPr>
                <w:rFonts w:hint="eastAsia"/>
              </w:rPr>
              <w:t>ý</w:t>
            </w:r>
            <w:r w:rsidRPr="00402009">
              <w:t>ch proces</w:t>
            </w:r>
            <w:r w:rsidRPr="00402009">
              <w:rPr>
                <w:rFonts w:hint="eastAsia"/>
              </w:rPr>
              <w:t>ů</w:t>
            </w:r>
            <w:r w:rsidRPr="00402009">
              <w:t>, fyzik</w:t>
            </w:r>
            <w:r w:rsidRPr="00402009">
              <w:rPr>
                <w:rFonts w:hint="eastAsia"/>
              </w:rPr>
              <w:t>á</w:t>
            </w:r>
            <w:r w:rsidRPr="00402009">
              <w:t>ln</w:t>
            </w:r>
            <w:r w:rsidRPr="00402009">
              <w:rPr>
                <w:rFonts w:hint="eastAsia"/>
              </w:rPr>
              <w:t>í</w:t>
            </w:r>
            <w:r w:rsidRPr="00402009">
              <w:t>ch a chemick</w:t>
            </w:r>
            <w:r w:rsidRPr="00402009">
              <w:rPr>
                <w:rFonts w:hint="eastAsia"/>
              </w:rPr>
              <w:t>ý</w:t>
            </w:r>
            <w:r w:rsidRPr="00402009">
              <w:t>ch vlastnost</w:t>
            </w:r>
            <w:r w:rsidRPr="00402009">
              <w:rPr>
                <w:rFonts w:hint="eastAsia"/>
              </w:rPr>
              <w:t>í</w:t>
            </w:r>
            <w:r w:rsidRPr="00402009">
              <w:t xml:space="preserve"> polymern</w:t>
            </w:r>
            <w:r w:rsidRPr="00402009">
              <w:rPr>
                <w:rFonts w:hint="eastAsia"/>
              </w:rPr>
              <w:t>í</w:t>
            </w:r>
            <w:r w:rsidRPr="00402009">
              <w:t>ch materi</w:t>
            </w:r>
            <w:r w:rsidRPr="00402009">
              <w:rPr>
                <w:rFonts w:hint="eastAsia"/>
              </w:rPr>
              <w:t>á</w:t>
            </w:r>
            <w:r w:rsidRPr="00402009">
              <w:t>l</w:t>
            </w:r>
            <w:r w:rsidRPr="00402009">
              <w:rPr>
                <w:rFonts w:hint="eastAsia"/>
              </w:rPr>
              <w:t>ů</w:t>
            </w:r>
            <w:r w:rsidRPr="00402009">
              <w:t xml:space="preserve"> a produkt</w:t>
            </w:r>
            <w:r w:rsidRPr="00402009">
              <w:rPr>
                <w:rFonts w:hint="eastAsia"/>
              </w:rPr>
              <w:t>ů</w:t>
            </w:r>
            <w:r w:rsidRPr="00402009">
              <w:t xml:space="preserve"> z nich z</w:t>
            </w:r>
            <w:r w:rsidRPr="00402009">
              <w:rPr>
                <w:rFonts w:hint="eastAsia"/>
              </w:rPr>
              <w:t>í</w:t>
            </w:r>
            <w:r w:rsidRPr="00402009">
              <w:t>skan</w:t>
            </w:r>
            <w:r w:rsidRPr="00402009">
              <w:rPr>
                <w:rFonts w:hint="eastAsia"/>
              </w:rPr>
              <w:t>ý</w:t>
            </w:r>
            <w:r w:rsidRPr="00402009">
              <w:t>ch se specifickým důrazem na potřeby plastikářského a gumárenské</w:t>
            </w:r>
            <w:r w:rsidR="006472F1" w:rsidRPr="00402009">
              <w:t>ho</w:t>
            </w:r>
            <w:r w:rsidRPr="00402009">
              <w:t xml:space="preserve"> průmyslu, který je silně provázán s nejvíce dominantním průmyslem ČR, a to automobilovým, elektrotechnickým a strojírenským průmyslem včetně spotřebního a jiného průmyslu (jako např. odvětví chemie a chemický průmysl, oblast pokročilých materiálů a výrobních technologií, výroba dopravních prostředků, atd.). Tato provázanost je dána značným podílem plastových a pryžových komponent a výrobků používaných v těchto odvětvích nebo, v případě strojírenství, využíváním specifických strojů a zařízení pro jejich výrobu.</w:t>
            </w:r>
          </w:p>
          <w:p w14:paraId="6B952E31" w14:textId="77777777" w:rsidR="007F2BB1" w:rsidRDefault="007F2BB1" w:rsidP="00B7684B">
            <w:pPr>
              <w:spacing w:before="60" w:after="60" w:line="288" w:lineRule="auto"/>
              <w:jc w:val="both"/>
            </w:pPr>
            <w:r w:rsidRPr="00402009">
              <w:t xml:space="preserve">Mezi základní tématické okruhy </w:t>
            </w:r>
            <w:r w:rsidR="006472F1" w:rsidRPr="00402009">
              <w:t>studijního programu</w:t>
            </w:r>
            <w:r w:rsidR="006D21C5">
              <w:t xml:space="preserve"> Technology of Macromolecular Substances</w:t>
            </w:r>
            <w:r w:rsidR="006472F1" w:rsidRPr="00402009">
              <w:t xml:space="preserve"> </w:t>
            </w:r>
            <w:r w:rsidRPr="00402009">
              <w:t>patří zejména makromolekulární chemie, fyzikální chemie a fyzika polymerů, inženýrství a technologie zpracování makromolekulárních látek včetně mezioborových oblastí z makromolekulární vědy vycházející a nebo s ní úzce související.</w:t>
            </w:r>
          </w:p>
          <w:p w14:paraId="0B8A91AE" w14:textId="5DFE2E6C" w:rsidR="00A031B4" w:rsidRDefault="00BF2194" w:rsidP="00B7684B">
            <w:pPr>
              <w:spacing w:before="60" w:after="60" w:line="288" w:lineRule="auto"/>
              <w:jc w:val="both"/>
            </w:pPr>
            <w:r w:rsidRPr="00675BF0">
              <w:t>Typické tématické okruhy daného programu jsou orientovány zejména na přípravu, charakterizaci a zpracování polymerních materiálů, a to např. v těchto oblastech: polymerní směsi a plněné systémy, 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biologicky rozložitelné polymery a polymerní směsi; vodivé polymery a biopolymery; polymerní kompozity a nanokompozity; hydrogely a biokompozity; antimikrobiální polymerní materiály, 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tc>
      </w:tr>
      <w:tr w:rsidR="008A3778" w14:paraId="1AC280A0" w14:textId="77777777" w:rsidTr="00B7684B">
        <w:trPr>
          <w:gridBefore w:val="1"/>
          <w:gridAfter w:val="2"/>
          <w:wBefore w:w="140" w:type="dxa"/>
          <w:wAfter w:w="331" w:type="dxa"/>
          <w:trHeight w:val="187"/>
        </w:trPr>
        <w:tc>
          <w:tcPr>
            <w:tcW w:w="9878" w:type="dxa"/>
            <w:gridSpan w:val="34"/>
            <w:shd w:val="clear" w:color="auto" w:fill="F7CAAC"/>
          </w:tcPr>
          <w:p w14:paraId="44CD805E" w14:textId="77777777" w:rsidR="008A3778" w:rsidRDefault="008A3778" w:rsidP="003E7936">
            <w:pPr>
              <w:jc w:val="both"/>
            </w:pPr>
            <w:r>
              <w:rPr>
                <w:b/>
              </w:rPr>
              <w:t>Profil absolventa studijního programu</w:t>
            </w:r>
          </w:p>
        </w:tc>
      </w:tr>
      <w:tr w:rsidR="008A3778" w14:paraId="29BB4B2B" w14:textId="77777777" w:rsidTr="00B7684B">
        <w:trPr>
          <w:gridBefore w:val="1"/>
          <w:gridAfter w:val="2"/>
          <w:wBefore w:w="140" w:type="dxa"/>
          <w:wAfter w:w="331" w:type="dxa"/>
          <w:trHeight w:val="70"/>
        </w:trPr>
        <w:tc>
          <w:tcPr>
            <w:tcW w:w="9878" w:type="dxa"/>
            <w:gridSpan w:val="34"/>
            <w:shd w:val="clear" w:color="auto" w:fill="FFFFFF"/>
          </w:tcPr>
          <w:p w14:paraId="32CD31DF" w14:textId="3D8145E9" w:rsidR="00A54458" w:rsidRPr="00B9460D" w:rsidRDefault="008A3778" w:rsidP="00B7684B">
            <w:pPr>
              <w:autoSpaceDE w:val="0"/>
              <w:autoSpaceDN w:val="0"/>
              <w:adjustRightInd w:val="0"/>
              <w:spacing w:before="60" w:line="288" w:lineRule="auto"/>
              <w:jc w:val="both"/>
              <w:rPr>
                <w:spacing w:val="-2"/>
              </w:rPr>
            </w:pPr>
            <w:r w:rsidRPr="00B9460D">
              <w:rPr>
                <w:spacing w:val="-2"/>
              </w:rPr>
              <w:t xml:space="preserve">Studijní </w:t>
            </w:r>
            <w:r w:rsidR="004A395A" w:rsidRPr="00B9460D">
              <w:rPr>
                <w:spacing w:val="-2"/>
              </w:rPr>
              <w:t xml:space="preserve">program </w:t>
            </w:r>
            <w:r w:rsidR="006D21C5">
              <w:t>Technology of Macromolecular Substances</w:t>
            </w:r>
            <w:r w:rsidR="006D21C5" w:rsidRPr="00402009">
              <w:t xml:space="preserve"> </w:t>
            </w:r>
            <w:r w:rsidRPr="00B9460D">
              <w:rPr>
                <w:spacing w:val="-2"/>
              </w:rPr>
              <w:t>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 poznatky. V průběhu studia musí doktorand prokázat schopnost tvůrčím způsobem řešit složité odborné problémy.</w:t>
            </w:r>
          </w:p>
          <w:p w14:paraId="04FF1740" w14:textId="77777777" w:rsidR="00A54458" w:rsidRPr="00B9460D" w:rsidRDefault="00A54458" w:rsidP="00B7684B">
            <w:pPr>
              <w:autoSpaceDE w:val="0"/>
              <w:autoSpaceDN w:val="0"/>
              <w:adjustRightInd w:val="0"/>
              <w:spacing w:before="60" w:after="60" w:line="288" w:lineRule="auto"/>
              <w:jc w:val="both"/>
            </w:pPr>
            <w:r w:rsidRPr="00B9460D">
              <w:rPr>
                <w:spacing w:val="-2"/>
              </w:rPr>
              <w:t>S</w:t>
            </w:r>
            <w:r w:rsidR="008A3778" w:rsidRPr="00B9460D">
              <w:rPr>
                <w:spacing w:val="-2"/>
              </w:rPr>
              <w:t xml:space="preserve">oučástí studia se předpokládá prezentace výsledků na mezinárodních konferencích a jejich publikace v zahraničních odborných časopisech. </w:t>
            </w:r>
            <w:r w:rsidR="00B4544E" w:rsidRPr="00B9460D">
              <w:t>Absolvent bude technologicky orientovaný odborník vybavený znalostmi nutnými pro exaktní popis zpracovatelských procesů, fyzikálních a chemických vlastností polymerních materiálů a produktů z nich získaných, který bude schopen samostatn</w:t>
            </w:r>
            <w:r w:rsidR="00B4544E" w:rsidRPr="00B9460D">
              <w:rPr>
                <w:rFonts w:hint="eastAsia"/>
              </w:rPr>
              <w:t>ě</w:t>
            </w:r>
            <w:r w:rsidR="00B4544E" w:rsidRPr="00B9460D">
              <w:t>, kreativn</w:t>
            </w:r>
            <w:r w:rsidR="00B4544E" w:rsidRPr="00B9460D">
              <w:rPr>
                <w:rFonts w:hint="eastAsia"/>
              </w:rPr>
              <w:t>ě</w:t>
            </w:r>
            <w:r w:rsidR="00B4544E" w:rsidRPr="00B9460D">
              <w:t>, v</w:t>
            </w:r>
            <w:r w:rsidR="00B4544E" w:rsidRPr="00B9460D">
              <w:rPr>
                <w:rFonts w:hint="eastAsia"/>
              </w:rPr>
              <w:t>ě</w:t>
            </w:r>
            <w:r w:rsidR="00B4544E" w:rsidRPr="00B9460D">
              <w:t>decky, v</w:t>
            </w:r>
            <w:r w:rsidR="00B4544E" w:rsidRPr="00B9460D">
              <w:rPr>
                <w:rFonts w:hint="eastAsia"/>
              </w:rPr>
              <w:t>ý</w:t>
            </w:r>
            <w:r w:rsidR="00B4544E" w:rsidRPr="00B9460D">
              <w:t>zkumn</w:t>
            </w:r>
            <w:r w:rsidR="00B4544E" w:rsidRPr="00B9460D">
              <w:rPr>
                <w:rFonts w:hint="eastAsia"/>
              </w:rPr>
              <w:t>ě</w:t>
            </w:r>
            <w:r w:rsidR="00B4544E" w:rsidRPr="00B9460D">
              <w:t xml:space="preserve"> a pedagogicky pracovat v oblasti zpracovatelstv</w:t>
            </w:r>
            <w:r w:rsidR="00B4544E" w:rsidRPr="00B9460D">
              <w:rPr>
                <w:rFonts w:hint="eastAsia"/>
              </w:rPr>
              <w:t>í</w:t>
            </w:r>
            <w:r w:rsidR="00B4544E" w:rsidRPr="00B9460D">
              <w:t xml:space="preserve"> polymern</w:t>
            </w:r>
            <w:r w:rsidR="00B4544E" w:rsidRPr="00B9460D">
              <w:rPr>
                <w:rFonts w:hint="eastAsia"/>
              </w:rPr>
              <w:t>í</w:t>
            </w:r>
            <w:r w:rsidR="00B4544E" w:rsidRPr="00B9460D">
              <w:t>ch materi</w:t>
            </w:r>
            <w:r w:rsidR="00B4544E" w:rsidRPr="00B9460D">
              <w:rPr>
                <w:rFonts w:hint="eastAsia"/>
              </w:rPr>
              <w:t>á</w:t>
            </w:r>
            <w:r w:rsidR="00B4544E" w:rsidRPr="00B9460D">
              <w:t>l</w:t>
            </w:r>
            <w:r w:rsidR="00B4544E" w:rsidRPr="00B9460D">
              <w:rPr>
                <w:rFonts w:hint="eastAsia"/>
              </w:rPr>
              <w:t>ů</w:t>
            </w:r>
            <w:r w:rsidR="00B4544E" w:rsidRPr="00B9460D">
              <w:t xml:space="preserve">, </w:t>
            </w:r>
            <w:r w:rsidR="00B4544E" w:rsidRPr="00B9460D">
              <w:rPr>
                <w:rFonts w:hint="eastAsia"/>
              </w:rPr>
              <w:t>ř</w:t>
            </w:r>
            <w:r w:rsidR="00B4544E" w:rsidRPr="00B9460D">
              <w:t>e</w:t>
            </w:r>
            <w:r w:rsidR="00B4544E" w:rsidRPr="00B9460D">
              <w:rPr>
                <w:rFonts w:hint="eastAsia"/>
              </w:rPr>
              <w:t>š</w:t>
            </w:r>
            <w:r w:rsidR="00B4544E" w:rsidRPr="00B9460D">
              <w:t>it inovativn</w:t>
            </w:r>
            <w:r w:rsidR="00B4544E" w:rsidRPr="00B9460D">
              <w:rPr>
                <w:rFonts w:hint="eastAsia"/>
              </w:rPr>
              <w:t>í</w:t>
            </w:r>
            <w:r w:rsidR="00B4544E" w:rsidRPr="00B9460D">
              <w:t xml:space="preserve"> po</w:t>
            </w:r>
            <w:r w:rsidR="00B4544E" w:rsidRPr="00B9460D">
              <w:rPr>
                <w:rFonts w:hint="eastAsia"/>
              </w:rPr>
              <w:t>ž</w:t>
            </w:r>
            <w:r w:rsidR="00B4544E" w:rsidRPr="00B9460D">
              <w:t>adavky na nov</w:t>
            </w:r>
            <w:r w:rsidR="00B4544E" w:rsidRPr="00B9460D">
              <w:rPr>
                <w:rFonts w:hint="eastAsia"/>
              </w:rPr>
              <w:t>é</w:t>
            </w:r>
            <w:r w:rsidR="00B4544E" w:rsidRPr="00B9460D">
              <w:t xml:space="preserve"> materi</w:t>
            </w:r>
            <w:r w:rsidR="00B4544E" w:rsidRPr="00B9460D">
              <w:rPr>
                <w:rFonts w:hint="eastAsia"/>
              </w:rPr>
              <w:t>á</w:t>
            </w:r>
            <w:r w:rsidR="00B4544E" w:rsidRPr="00B9460D">
              <w:t>ly a postupy vylep</w:t>
            </w:r>
            <w:r w:rsidR="00B4544E" w:rsidRPr="00B9460D">
              <w:rPr>
                <w:rFonts w:hint="eastAsia"/>
              </w:rPr>
              <w:t>š</w:t>
            </w:r>
            <w:r w:rsidR="00B4544E" w:rsidRPr="00B9460D">
              <w:t>uj</w:t>
            </w:r>
            <w:r w:rsidR="00B4544E" w:rsidRPr="00B9460D">
              <w:rPr>
                <w:rFonts w:hint="eastAsia"/>
              </w:rPr>
              <w:t>í</w:t>
            </w:r>
            <w:r w:rsidR="00B4544E" w:rsidRPr="00B9460D">
              <w:t>c</w:t>
            </w:r>
            <w:r w:rsidR="00B4544E" w:rsidRPr="00B9460D">
              <w:rPr>
                <w:rFonts w:hint="eastAsia"/>
              </w:rPr>
              <w:t>í</w:t>
            </w:r>
            <w:r w:rsidR="00B4544E" w:rsidRPr="00B9460D">
              <w:t xml:space="preserve"> u</w:t>
            </w:r>
            <w:r w:rsidR="00B4544E" w:rsidRPr="00B9460D">
              <w:rPr>
                <w:rFonts w:hint="eastAsia"/>
              </w:rPr>
              <w:t>ž</w:t>
            </w:r>
            <w:r w:rsidR="00B4544E" w:rsidRPr="00B9460D">
              <w:t>itn</w:t>
            </w:r>
            <w:r w:rsidR="00B4544E" w:rsidRPr="00B9460D">
              <w:rPr>
                <w:rFonts w:hint="eastAsia"/>
              </w:rPr>
              <w:t>é</w:t>
            </w:r>
            <w:r w:rsidR="00B4544E" w:rsidRPr="00B9460D">
              <w:t xml:space="preserve"> vlastnosti v</w:t>
            </w:r>
            <w:r w:rsidR="00B4544E" w:rsidRPr="00B9460D">
              <w:rPr>
                <w:rFonts w:hint="eastAsia"/>
              </w:rPr>
              <w:t>ý</w:t>
            </w:r>
            <w:r w:rsidR="00B4544E" w:rsidRPr="00B9460D">
              <w:t>robk</w:t>
            </w:r>
            <w:r w:rsidR="00B4544E" w:rsidRPr="00B9460D">
              <w:rPr>
                <w:rFonts w:hint="eastAsia"/>
              </w:rPr>
              <w:t>ů</w:t>
            </w:r>
            <w:r w:rsidR="00B4544E" w:rsidRPr="00B9460D">
              <w:t xml:space="preserve">. </w:t>
            </w:r>
          </w:p>
          <w:p w14:paraId="492BA08E" w14:textId="26715A3A" w:rsidR="00A93D19" w:rsidRPr="002A6F8C" w:rsidRDefault="00B4544E" w:rsidP="00B7684B">
            <w:pPr>
              <w:autoSpaceDE w:val="0"/>
              <w:autoSpaceDN w:val="0"/>
              <w:adjustRightInd w:val="0"/>
              <w:spacing w:before="60" w:after="60" w:line="288" w:lineRule="auto"/>
              <w:jc w:val="both"/>
              <w:rPr>
                <w:sz w:val="2"/>
                <w:szCs w:val="2"/>
              </w:rPr>
            </w:pPr>
            <w:r w:rsidRPr="00B9460D">
              <w:t xml:space="preserve">Absolventi tohoto </w:t>
            </w:r>
            <w:r w:rsidR="00496BDC" w:rsidRPr="00B9460D">
              <w:t>programu</w:t>
            </w:r>
            <w:r w:rsidRPr="00B9460D">
              <w:t xml:space="preserve"> najdou </w:t>
            </w:r>
            <w:r w:rsidRPr="00B9460D">
              <w:rPr>
                <w:rFonts w:hint="eastAsia"/>
              </w:rPr>
              <w:t>š</w:t>
            </w:r>
            <w:r w:rsidRPr="00B9460D">
              <w:t>irok</w:t>
            </w:r>
            <w:r w:rsidRPr="00B9460D">
              <w:rPr>
                <w:rFonts w:hint="eastAsia"/>
              </w:rPr>
              <w:t>é</w:t>
            </w:r>
            <w:r w:rsidRPr="00B9460D">
              <w:t xml:space="preserve"> uplatn</w:t>
            </w:r>
            <w:r w:rsidRPr="00B9460D">
              <w:rPr>
                <w:rFonts w:hint="eastAsia"/>
              </w:rPr>
              <w:t>ě</w:t>
            </w:r>
            <w:r w:rsidRPr="00B9460D">
              <w:t>n</w:t>
            </w:r>
            <w:r w:rsidRPr="00B9460D">
              <w:rPr>
                <w:rFonts w:hint="eastAsia"/>
              </w:rPr>
              <w:t>í</w:t>
            </w:r>
            <w:r w:rsidRPr="00B9460D">
              <w:t xml:space="preserve"> </w:t>
            </w:r>
            <w:r w:rsidR="00BD33F2" w:rsidRPr="00B9460D">
              <w:t>v technologických firmách, výzkumných a vývojových jednotkách</w:t>
            </w:r>
            <w:r w:rsidR="00A93A4E" w:rsidRPr="00B9460D">
              <w:t xml:space="preserve"> (jako např. Univerzity, Akademie v</w:t>
            </w:r>
            <w:r w:rsidR="00A93A4E" w:rsidRPr="00B9460D">
              <w:rPr>
                <w:rFonts w:hint="eastAsia"/>
              </w:rPr>
              <w:t>ě</w:t>
            </w:r>
            <w:r w:rsidR="00A93A4E" w:rsidRPr="00B9460D">
              <w:t xml:space="preserve">d </w:t>
            </w:r>
            <w:r w:rsidR="00A93A4E" w:rsidRPr="00B9460D">
              <w:rPr>
                <w:rFonts w:hint="eastAsia"/>
              </w:rPr>
              <w:t>Č</w:t>
            </w:r>
            <w:r w:rsidR="00A93A4E" w:rsidRPr="00B9460D">
              <w:t>esk</w:t>
            </w:r>
            <w:r w:rsidR="00A93A4E" w:rsidRPr="00B9460D">
              <w:rPr>
                <w:rFonts w:hint="eastAsia"/>
              </w:rPr>
              <w:t>é</w:t>
            </w:r>
            <w:r w:rsidR="00A93A4E" w:rsidRPr="00B9460D">
              <w:t xml:space="preserve"> republiky, Technologick</w:t>
            </w:r>
            <w:r w:rsidR="00A93A4E" w:rsidRPr="00B9460D">
              <w:rPr>
                <w:rFonts w:hint="eastAsia"/>
              </w:rPr>
              <w:t>é</w:t>
            </w:r>
            <w:r w:rsidR="00A93A4E" w:rsidRPr="00B9460D">
              <w:t xml:space="preserve"> parky, Centra pro transfer technologi</w:t>
            </w:r>
            <w:r w:rsidR="00A93A4E" w:rsidRPr="00B9460D">
              <w:rPr>
                <w:rFonts w:hint="eastAsia"/>
              </w:rPr>
              <w:t>í</w:t>
            </w:r>
            <w:r w:rsidR="00A93A4E" w:rsidRPr="00B9460D">
              <w:t xml:space="preserve">, Centra </w:t>
            </w:r>
            <w:r w:rsidR="00A93A4E" w:rsidRPr="00B9460D">
              <w:lastRenderedPageBreak/>
              <w:t>aplikovan</w:t>
            </w:r>
            <w:r w:rsidR="00A93A4E" w:rsidRPr="00B9460D">
              <w:rPr>
                <w:rFonts w:hint="eastAsia"/>
              </w:rPr>
              <w:t>é</w:t>
            </w:r>
            <w:r w:rsidR="00A93A4E" w:rsidRPr="00B9460D">
              <w:t>ho v</w:t>
            </w:r>
            <w:r w:rsidR="00A93A4E" w:rsidRPr="00B9460D">
              <w:rPr>
                <w:rFonts w:hint="eastAsia"/>
              </w:rPr>
              <w:t>ý</w:t>
            </w:r>
            <w:r w:rsidR="00A93A4E" w:rsidRPr="00B9460D">
              <w:t>zkumu, Centra v</w:t>
            </w:r>
            <w:r w:rsidR="00A93A4E" w:rsidRPr="00B9460D">
              <w:rPr>
                <w:rFonts w:hint="eastAsia"/>
              </w:rPr>
              <w:t>ý</w:t>
            </w:r>
            <w:r w:rsidR="00A93A4E" w:rsidRPr="00B9460D">
              <w:t>zkumu a v</w:t>
            </w:r>
            <w:r w:rsidR="00A93A4E" w:rsidRPr="00B9460D">
              <w:rPr>
                <w:rFonts w:hint="eastAsia"/>
              </w:rPr>
              <w:t>ý</w:t>
            </w:r>
            <w:r w:rsidR="00A93A4E" w:rsidRPr="00B9460D">
              <w:t>voje, Technologick</w:t>
            </w:r>
            <w:r w:rsidR="00A93A4E" w:rsidRPr="00B9460D">
              <w:rPr>
                <w:rFonts w:hint="eastAsia"/>
              </w:rPr>
              <w:t>á</w:t>
            </w:r>
            <w:r w:rsidR="00A93A4E" w:rsidRPr="00B9460D">
              <w:t xml:space="preserve"> centra atp.), v certifikačních ústavech na </w:t>
            </w:r>
            <w:r w:rsidRPr="00B9460D">
              <w:t>pozic</w:t>
            </w:r>
            <w:r w:rsidRPr="00B9460D">
              <w:rPr>
                <w:rFonts w:hint="eastAsia"/>
              </w:rPr>
              <w:t>í</w:t>
            </w:r>
            <w:r w:rsidRPr="00B9460D">
              <w:t xml:space="preserve">ch </w:t>
            </w:r>
            <w:r w:rsidR="00A93A4E" w:rsidRPr="00B9460D">
              <w:t xml:space="preserve">vedoucích pracovníků, </w:t>
            </w:r>
            <w:r w:rsidRPr="00B9460D">
              <w:t>projektov</w:t>
            </w:r>
            <w:r w:rsidRPr="00B9460D">
              <w:rPr>
                <w:rFonts w:hint="eastAsia"/>
              </w:rPr>
              <w:t>ý</w:t>
            </w:r>
            <w:r w:rsidRPr="00B9460D">
              <w:t>ch mana</w:t>
            </w:r>
            <w:r w:rsidRPr="00B9460D">
              <w:rPr>
                <w:rFonts w:hint="eastAsia"/>
              </w:rPr>
              <w:t>ž</w:t>
            </w:r>
            <w:r w:rsidRPr="00B9460D">
              <w:t>er</w:t>
            </w:r>
            <w:r w:rsidRPr="00B9460D">
              <w:rPr>
                <w:rFonts w:hint="eastAsia"/>
              </w:rPr>
              <w:t>ů</w:t>
            </w:r>
            <w:r w:rsidRPr="00B9460D">
              <w:t xml:space="preserve"> a samostatných výzkumných pracovníků</w:t>
            </w:r>
            <w:r w:rsidR="006A5532" w:rsidRPr="00B9460D">
              <w:t>, zejména pak</w:t>
            </w:r>
            <w:r w:rsidRPr="00B9460D">
              <w:t xml:space="preserve"> ve vedouc</w:t>
            </w:r>
            <w:r w:rsidRPr="00B9460D">
              <w:rPr>
                <w:rFonts w:hint="eastAsia"/>
              </w:rPr>
              <w:t>í</w:t>
            </w:r>
            <w:r w:rsidRPr="00B9460D">
              <w:t>ch pozic</w:t>
            </w:r>
            <w:r w:rsidRPr="00B9460D">
              <w:rPr>
                <w:rFonts w:hint="eastAsia"/>
              </w:rPr>
              <w:t>í</w:t>
            </w:r>
            <w:r w:rsidRPr="00B9460D">
              <w:t>ch v odd</w:t>
            </w:r>
            <w:r w:rsidRPr="00B9460D">
              <w:rPr>
                <w:rFonts w:hint="eastAsia"/>
              </w:rPr>
              <w:t>ě</w:t>
            </w:r>
            <w:r w:rsidRPr="00B9460D">
              <w:t>len</w:t>
            </w:r>
            <w:r w:rsidRPr="00B9460D">
              <w:rPr>
                <w:rFonts w:hint="eastAsia"/>
              </w:rPr>
              <w:t>í</w:t>
            </w:r>
            <w:r w:rsidRPr="00B9460D">
              <w:t>ch v</w:t>
            </w:r>
            <w:r w:rsidRPr="00B9460D">
              <w:rPr>
                <w:rFonts w:hint="eastAsia"/>
              </w:rPr>
              <w:t>ý</w:t>
            </w:r>
            <w:r w:rsidRPr="00B9460D">
              <w:t>zkumu a v</w:t>
            </w:r>
            <w:r w:rsidRPr="00B9460D">
              <w:rPr>
                <w:rFonts w:hint="eastAsia"/>
              </w:rPr>
              <w:t>ý</w:t>
            </w:r>
            <w:r w:rsidRPr="00B9460D">
              <w:t>voje ve v</w:t>
            </w:r>
            <w:r w:rsidRPr="00B9460D">
              <w:rPr>
                <w:rFonts w:hint="eastAsia"/>
              </w:rPr>
              <w:t>ý</w:t>
            </w:r>
            <w:r w:rsidRPr="00B9460D">
              <w:t>robn</w:t>
            </w:r>
            <w:r w:rsidRPr="00B9460D">
              <w:rPr>
                <w:rFonts w:hint="eastAsia"/>
              </w:rPr>
              <w:t>í</w:t>
            </w:r>
            <w:r w:rsidRPr="00B9460D">
              <w:t>ch organizac</w:t>
            </w:r>
            <w:r w:rsidRPr="00B9460D">
              <w:rPr>
                <w:rFonts w:hint="eastAsia"/>
              </w:rPr>
              <w:t>í</w:t>
            </w:r>
            <w:r w:rsidRPr="00B9460D">
              <w:t>ch zab</w:t>
            </w:r>
            <w:r w:rsidRPr="00B9460D">
              <w:rPr>
                <w:rFonts w:hint="eastAsia"/>
              </w:rPr>
              <w:t>ý</w:t>
            </w:r>
            <w:r w:rsidRPr="00B9460D">
              <w:t>vaj</w:t>
            </w:r>
            <w:r w:rsidRPr="00B9460D">
              <w:rPr>
                <w:rFonts w:hint="eastAsia"/>
              </w:rPr>
              <w:t>í</w:t>
            </w:r>
            <w:r w:rsidRPr="00B9460D">
              <w:t>c</w:t>
            </w:r>
            <w:r w:rsidRPr="00B9460D">
              <w:rPr>
                <w:rFonts w:hint="eastAsia"/>
              </w:rPr>
              <w:t>í</w:t>
            </w:r>
            <w:r w:rsidRPr="00B9460D">
              <w:t>ch se problematikou zpracov</w:t>
            </w:r>
            <w:r w:rsidRPr="00B9460D">
              <w:rPr>
                <w:rFonts w:hint="eastAsia"/>
              </w:rPr>
              <w:t>á</w:t>
            </w:r>
            <w:r w:rsidRPr="00B9460D">
              <w:t>n</w:t>
            </w:r>
            <w:r w:rsidRPr="00B9460D">
              <w:rPr>
                <w:rFonts w:hint="eastAsia"/>
              </w:rPr>
              <w:t>í</w:t>
            </w:r>
            <w:r w:rsidRPr="00B9460D">
              <w:t xml:space="preserve"> materi</w:t>
            </w:r>
            <w:r w:rsidRPr="00B9460D">
              <w:rPr>
                <w:rFonts w:hint="eastAsia"/>
              </w:rPr>
              <w:t>á</w:t>
            </w:r>
            <w:r w:rsidRPr="00B9460D">
              <w:t>l</w:t>
            </w:r>
            <w:r w:rsidRPr="00B9460D">
              <w:rPr>
                <w:rFonts w:hint="eastAsia"/>
              </w:rPr>
              <w:t>ů</w:t>
            </w:r>
            <w:r w:rsidRPr="00B9460D">
              <w:t>, tj. v plastik</w:t>
            </w:r>
            <w:r w:rsidRPr="00B9460D">
              <w:rPr>
                <w:rFonts w:hint="eastAsia"/>
              </w:rPr>
              <w:t>ář</w:t>
            </w:r>
            <w:r w:rsidRPr="00B9460D">
              <w:t>sk</w:t>
            </w:r>
            <w:r w:rsidRPr="00B9460D">
              <w:rPr>
                <w:rFonts w:hint="eastAsia"/>
              </w:rPr>
              <w:t>é</w:t>
            </w:r>
            <w:r w:rsidRPr="00B9460D">
              <w:t>m a gum</w:t>
            </w:r>
            <w:r w:rsidRPr="00B9460D">
              <w:rPr>
                <w:rFonts w:hint="eastAsia"/>
              </w:rPr>
              <w:t>á</w:t>
            </w:r>
            <w:r w:rsidRPr="00B9460D">
              <w:t>rensk</w:t>
            </w:r>
            <w:r w:rsidRPr="00B9460D">
              <w:rPr>
                <w:rFonts w:hint="eastAsia"/>
              </w:rPr>
              <w:t>é</w:t>
            </w:r>
            <w:r w:rsidRPr="00B9460D">
              <w:t>m pr</w:t>
            </w:r>
            <w:r w:rsidRPr="00B9460D">
              <w:rPr>
                <w:rFonts w:hint="eastAsia"/>
              </w:rPr>
              <w:t>ů</w:t>
            </w:r>
            <w:r w:rsidRPr="00B9460D">
              <w:t>myslu, a na n</w:t>
            </w:r>
            <w:r w:rsidRPr="00B9460D">
              <w:rPr>
                <w:rFonts w:hint="eastAsia"/>
              </w:rPr>
              <w:t>ě</w:t>
            </w:r>
            <w:r w:rsidRPr="00B9460D">
              <w:t xml:space="preserve"> navazuj</w:t>
            </w:r>
            <w:r w:rsidRPr="00B9460D">
              <w:rPr>
                <w:rFonts w:hint="eastAsia"/>
              </w:rPr>
              <w:t>í</w:t>
            </w:r>
            <w:r w:rsidRPr="00B9460D">
              <w:t>c</w:t>
            </w:r>
            <w:r w:rsidRPr="00B9460D">
              <w:rPr>
                <w:rFonts w:hint="eastAsia"/>
              </w:rPr>
              <w:t>í</w:t>
            </w:r>
            <w:r w:rsidRPr="00B9460D">
              <w:t>ch segmentech.</w:t>
            </w:r>
          </w:p>
        </w:tc>
      </w:tr>
      <w:tr w:rsidR="008A3778" w14:paraId="4A3D2A3E" w14:textId="77777777" w:rsidTr="00B7684B">
        <w:trPr>
          <w:gridBefore w:val="1"/>
          <w:gridAfter w:val="2"/>
          <w:wBefore w:w="140" w:type="dxa"/>
          <w:wAfter w:w="331" w:type="dxa"/>
          <w:trHeight w:val="185"/>
        </w:trPr>
        <w:tc>
          <w:tcPr>
            <w:tcW w:w="9878" w:type="dxa"/>
            <w:gridSpan w:val="34"/>
            <w:shd w:val="clear" w:color="auto" w:fill="F7CAAC"/>
          </w:tcPr>
          <w:p w14:paraId="113F7376" w14:textId="77777777" w:rsidR="008A3778" w:rsidRPr="00ED322D" w:rsidRDefault="008A3778" w:rsidP="003E7936">
            <w:r w:rsidRPr="00ED322D">
              <w:rPr>
                <w:b/>
              </w:rPr>
              <w:lastRenderedPageBreak/>
              <w:t>Pravidla a podmínky pro tvorbu studijních plánů</w:t>
            </w:r>
          </w:p>
        </w:tc>
      </w:tr>
      <w:tr w:rsidR="008A3778" w14:paraId="6CC78CC0" w14:textId="77777777" w:rsidTr="00B7684B">
        <w:trPr>
          <w:gridBefore w:val="1"/>
          <w:gridAfter w:val="2"/>
          <w:wBefore w:w="140" w:type="dxa"/>
          <w:wAfter w:w="331" w:type="dxa"/>
          <w:trHeight w:val="1590"/>
        </w:trPr>
        <w:tc>
          <w:tcPr>
            <w:tcW w:w="9878" w:type="dxa"/>
            <w:gridSpan w:val="34"/>
            <w:shd w:val="clear" w:color="auto" w:fill="FFFFFF"/>
          </w:tcPr>
          <w:p w14:paraId="098BE90E" w14:textId="77777777" w:rsidR="00BF2194" w:rsidRPr="006472F1" w:rsidRDefault="00BF2194" w:rsidP="003D7017">
            <w:pPr>
              <w:shd w:val="clear" w:color="auto" w:fill="FFFFFF"/>
              <w:spacing w:before="60" w:line="257"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Zkušebním Řádem UTB ve Zlíně (SZŘ UTB) </w:t>
            </w:r>
            <w:hyperlink r:id="rId13" w:history="1">
              <w:r w:rsidRPr="00284DF5">
                <w:rPr>
                  <w:rStyle w:val="Hyperlink"/>
                </w:rPr>
                <w:t>https://ft.utb.cz/mdocs-posts/studijnim-a-zkusebnim-radem-utb-ve-zline/</w:t>
              </w:r>
            </w:hyperlink>
            <w:r w:rsidRPr="006472F1">
              <w:t xml:space="preserve"> a Vnitřním Předpisem Fakulty Technologické Univerzity Tomáše Bati ve Zlíně (VP FT UTB) </w:t>
            </w:r>
            <w:hyperlink r:id="rId14" w:history="1">
              <w:r w:rsidRPr="00284DF5">
                <w:rPr>
                  <w:rStyle w:val="Hyperlink"/>
                </w:rPr>
                <w:t>https://ft.utb.cz/mdocs-posts/pravidla-prubehu-studia-ve-studijnich-programech-uskutecnovanych-na-fakulte-technologicke/</w:t>
              </w:r>
            </w:hyperlink>
            <w:r w:rsidRPr="006472F1">
              <w:t xml:space="preserve">, které jsou dostupné na www stránkách UTB ve Zlíně. </w:t>
            </w:r>
          </w:p>
          <w:p w14:paraId="278A6517" w14:textId="77777777" w:rsidR="00803D61" w:rsidRPr="0009351C" w:rsidRDefault="008A3778" w:rsidP="003D7017">
            <w:pPr>
              <w:spacing w:line="257" w:lineRule="auto"/>
              <w:jc w:val="both"/>
              <w:rPr>
                <w:spacing w:val="-2"/>
              </w:rPr>
            </w:pPr>
            <w:r w:rsidRPr="0009351C">
              <w:rPr>
                <w:spacing w:val="-2"/>
              </w:rPr>
              <w:t>Předměty doktorského studijního programu jsou odborné předměty a cizí jazyk. Doktorand skládá zkoušky z odborných předmětů váza</w:t>
            </w:r>
            <w:r w:rsidR="00A54458" w:rsidRPr="0009351C">
              <w:rPr>
                <w:spacing w:val="-2"/>
              </w:rPr>
              <w:t xml:space="preserve">ných k tématu disertační práce </w:t>
            </w:r>
            <w:r w:rsidRPr="0009351C">
              <w:rPr>
                <w:spacing w:val="-2"/>
              </w:rPr>
              <w:t>a zkoušku z cizího jazyka.</w:t>
            </w:r>
          </w:p>
          <w:p w14:paraId="078B0B5E" w14:textId="56D7FF06" w:rsidR="00803D61" w:rsidRPr="0009351C" w:rsidRDefault="008A3778" w:rsidP="003D7017">
            <w:pPr>
              <w:spacing w:before="80" w:line="257" w:lineRule="auto"/>
              <w:jc w:val="both"/>
              <w:rPr>
                <w:spacing w:val="-2"/>
              </w:rPr>
            </w:pPr>
            <w:r w:rsidRPr="0009351C">
              <w:rPr>
                <w:spacing w:val="-2"/>
              </w:rPr>
              <w:t xml:space="preserve">Při sestavování Individuálního studijního plánu doktoranda si student volí </w:t>
            </w:r>
            <w:r w:rsidR="004A205A" w:rsidRPr="0009351C">
              <w:rPr>
                <w:spacing w:val="-2"/>
              </w:rPr>
              <w:t xml:space="preserve">povinně cizí jazyk a </w:t>
            </w:r>
            <w:r w:rsidRPr="0009351C">
              <w:rPr>
                <w:spacing w:val="-2"/>
              </w:rPr>
              <w:t xml:space="preserve">minimálně </w:t>
            </w:r>
            <w:r w:rsidR="004A205A" w:rsidRPr="0009351C">
              <w:rPr>
                <w:spacing w:val="-2"/>
              </w:rPr>
              <w:t xml:space="preserve">tři odborné </w:t>
            </w:r>
            <w:r w:rsidRPr="0009351C">
              <w:rPr>
                <w:spacing w:val="-2"/>
              </w:rPr>
              <w:t xml:space="preserve">předměty. </w:t>
            </w:r>
            <w:r w:rsidR="004A205A" w:rsidRPr="0009351C">
              <w:rPr>
                <w:spacing w:val="-2"/>
              </w:rPr>
              <w:t>Dva</w:t>
            </w:r>
            <w:r w:rsidRPr="0009351C">
              <w:rPr>
                <w:spacing w:val="-2"/>
              </w:rPr>
              <w:t xml:space="preserve"> z nich musí být ze seznamu povinně volitelných. Seznamy předmětů jsou stanoveny příslušnou oborovou radou.</w:t>
            </w:r>
          </w:p>
          <w:p w14:paraId="6C7568C3" w14:textId="77777777" w:rsidR="003D7017" w:rsidRDefault="0009351C" w:rsidP="003D7017">
            <w:pPr>
              <w:shd w:val="clear" w:color="auto" w:fill="FFFFFF"/>
              <w:spacing w:line="257" w:lineRule="auto"/>
              <w:jc w:val="both"/>
              <w:rPr>
                <w:ins w:id="1" w:author="utb" w:date="2019-09-09T13:21:00Z"/>
              </w:rPr>
            </w:pPr>
            <w:r w:rsidRPr="006472F1">
              <w:t xml:space="preserve">Tvorba Individuálního studijního plánu vymezující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w:t>
            </w:r>
            <w:del w:id="2" w:author="utb" w:date="2019-09-09T13:20:00Z">
              <w:r w:rsidRPr="006472F1" w:rsidDel="003D7017">
                <w:delText xml:space="preserve">je </w:delText>
              </w:r>
            </w:del>
            <w:ins w:id="3" w:author="utb" w:date="2019-09-09T13:20:00Z">
              <w:r w:rsidR="003D7017" w:rsidRPr="006472F1">
                <w:t>j</w:t>
              </w:r>
              <w:r w:rsidR="003D7017">
                <w:t>sou dva</w:t>
              </w:r>
              <w:r w:rsidR="003D7017" w:rsidRPr="006472F1">
                <w:t xml:space="preserve"> </w:t>
              </w:r>
            </w:ins>
            <w:r w:rsidRPr="006472F1">
              <w:t>požadav</w:t>
            </w:r>
            <w:del w:id="4" w:author="utb" w:date="2019-09-09T13:20:00Z">
              <w:r w:rsidRPr="006472F1" w:rsidDel="003D7017">
                <w:delText>e</w:delText>
              </w:r>
            </w:del>
            <w:r w:rsidRPr="006472F1">
              <w:t>k</w:t>
            </w:r>
            <w:ins w:id="5" w:author="utb" w:date="2019-09-09T13:20:00Z">
              <w:r w:rsidR="003D7017">
                <w:t>y</w:t>
              </w:r>
            </w:ins>
            <w:r w:rsidRPr="006472F1">
              <w:t xml:space="preserve"> pro řádné ukončení studia, a to </w:t>
            </w:r>
            <w:ins w:id="6" w:author="utb" w:date="2019-09-09T13:21:00Z">
              <w:r w:rsidR="003D7017">
                <w:t>následující:</w:t>
              </w:r>
            </w:ins>
          </w:p>
          <w:p w14:paraId="28F0B383" w14:textId="77777777" w:rsidR="003D7017" w:rsidRDefault="0009351C">
            <w:pPr>
              <w:pStyle w:val="ListParagraph"/>
              <w:numPr>
                <w:ilvl w:val="0"/>
                <w:numId w:val="55"/>
              </w:numPr>
              <w:shd w:val="clear" w:color="auto" w:fill="FFFFFF"/>
              <w:spacing w:line="257" w:lineRule="auto"/>
              <w:jc w:val="both"/>
              <w:rPr>
                <w:ins w:id="7" w:author="utb" w:date="2019-09-09T13:21:00Z"/>
              </w:rPr>
              <w:pPrChange w:id="8" w:author="utb" w:date="2019-09-09T13:21:00Z">
                <w:pPr>
                  <w:shd w:val="clear" w:color="auto" w:fill="FFFFFF"/>
                  <w:spacing w:after="80" w:line="264" w:lineRule="auto"/>
                  <w:jc w:val="both"/>
                </w:pPr>
              </w:pPrChange>
            </w:pPr>
            <w:r w:rsidRPr="006472F1">
              <w:t>doložení nejméně dvou publikací v časopisech evidovaných v databázi Web of Science s příznakem article (podmínkou je akceptace v tisku), kdy alespoň u jedné z nich je doktorand uveden jako první autor (viz. Článek 37 SZŘ UTB a VP FT UTB</w:t>
            </w:r>
            <w:del w:id="9" w:author="utb" w:date="2019-09-09T13:21:00Z">
              <w:r w:rsidRPr="006472F1" w:rsidDel="003D7017">
                <w:delText xml:space="preserve">). </w:delText>
              </w:r>
            </w:del>
            <w:ins w:id="10" w:author="utb" w:date="2019-09-09T13:21:00Z">
              <w:r w:rsidR="003D7017" w:rsidRPr="006472F1">
                <w:t>)</w:t>
              </w:r>
              <w:r w:rsidR="003D7017">
                <w:t>,</w:t>
              </w:r>
            </w:ins>
          </w:p>
          <w:p w14:paraId="2D23A0C3" w14:textId="09671436" w:rsidR="0009351C" w:rsidRPr="006472F1" w:rsidRDefault="003D7017">
            <w:pPr>
              <w:pStyle w:val="ListParagraph"/>
              <w:numPr>
                <w:ilvl w:val="0"/>
                <w:numId w:val="55"/>
              </w:numPr>
              <w:shd w:val="clear" w:color="auto" w:fill="FFFFFF"/>
              <w:spacing w:line="257" w:lineRule="auto"/>
              <w:jc w:val="both"/>
              <w:pPrChange w:id="11" w:author="utb" w:date="2019-09-09T13:21:00Z">
                <w:pPr>
                  <w:shd w:val="clear" w:color="auto" w:fill="FFFFFF"/>
                  <w:spacing w:after="80" w:line="264" w:lineRule="auto"/>
                  <w:jc w:val="both"/>
                </w:pPr>
              </w:pPrChange>
            </w:pPr>
            <w:ins w:id="12" w:author="utb" w:date="2019-09-09T13:21:00Z">
              <w:r>
                <w:t>absolvování studijního pobytu na zahraniční instituci v délce nejméně jednoho měsíce dle Nařízení vlády č. 274/2016 Sb. o standardech pro akreditace ve vysokém školství (</w:t>
              </w:r>
              <w:r w:rsidRPr="005E4C64">
                <w:t>v části 2, hlava 2, písm</w:t>
              </w:r>
              <w:r>
                <w:t>eno</w:t>
              </w:r>
              <w:r w:rsidRPr="005E4C64">
                <w:t xml:space="preserve"> H.3</w:t>
              </w:r>
              <w:r>
                <w:t>).</w:t>
              </w:r>
              <w:r w:rsidRPr="006472F1">
                <w:t xml:space="preserve"> </w:t>
              </w:r>
            </w:ins>
          </w:p>
          <w:p w14:paraId="4ADB1CA6" w14:textId="77777777" w:rsidR="0009351C" w:rsidRPr="006472F1" w:rsidRDefault="0009351C" w:rsidP="003D7017">
            <w:pPr>
              <w:shd w:val="clear" w:color="auto" w:fill="FFFFFF"/>
              <w:spacing w:before="80" w:line="257" w:lineRule="auto"/>
              <w:jc w:val="both"/>
            </w:pPr>
            <w:r w:rsidRPr="006472F1">
              <w:t>Pravidla vymezující požadavky na státní závěrečnou doktorskou zkoušku jsou uvedeny v Dílu 2 SZŘ UTB a VP FT UTB. Ke státní doktorské zkoušce se doktorand může přihlásit pokud:</w:t>
            </w:r>
          </w:p>
          <w:p w14:paraId="52E6F4E7" w14:textId="77777777" w:rsidR="0009351C" w:rsidRPr="006472F1" w:rsidRDefault="0009351C" w:rsidP="003D7017">
            <w:pPr>
              <w:pStyle w:val="ListParagraph"/>
              <w:numPr>
                <w:ilvl w:val="0"/>
                <w:numId w:val="27"/>
              </w:numPr>
              <w:shd w:val="clear" w:color="auto" w:fill="FFFFFF"/>
              <w:spacing w:line="257" w:lineRule="auto"/>
              <w:ind w:left="714" w:hanging="357"/>
              <w:jc w:val="both"/>
            </w:pPr>
            <w:r w:rsidRPr="006472F1">
              <w:t>úspěšně vykonal zkoušky ze všech předmětů předepsaných jeho individuálním studijním plánem,</w:t>
            </w:r>
          </w:p>
          <w:p w14:paraId="014E31A4" w14:textId="77777777" w:rsidR="0009351C" w:rsidRPr="006472F1" w:rsidRDefault="0009351C" w:rsidP="003D7017">
            <w:pPr>
              <w:pStyle w:val="ListParagraph"/>
              <w:numPr>
                <w:ilvl w:val="0"/>
                <w:numId w:val="27"/>
              </w:numPr>
              <w:shd w:val="clear" w:color="auto" w:fill="FFFFFF"/>
              <w:spacing w:before="80" w:line="257" w:lineRule="auto"/>
              <w:jc w:val="both"/>
            </w:pPr>
            <w:r w:rsidRPr="006472F1">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2FD30D63" w14:textId="77777777" w:rsidR="0009351C" w:rsidRPr="006472F1" w:rsidRDefault="0009351C" w:rsidP="003D7017">
            <w:pPr>
              <w:pStyle w:val="ListParagraph"/>
              <w:numPr>
                <w:ilvl w:val="0"/>
                <w:numId w:val="27"/>
              </w:numPr>
              <w:shd w:val="clear" w:color="auto" w:fill="FFFFFF"/>
              <w:spacing w:before="80" w:line="257" w:lineRule="auto"/>
              <w:ind w:left="714" w:hanging="357"/>
              <w:jc w:val="both"/>
            </w:pPr>
            <w:r w:rsidRPr="006472F1">
              <w:t xml:space="preserve">předložil přehled aktivit vykonaných během svého studia v doktorském studijním programu včetně přehledu uveřejněných prací.  </w:t>
            </w:r>
          </w:p>
          <w:p w14:paraId="1E54DD1A" w14:textId="64F4DB76" w:rsidR="0009351C" w:rsidRPr="006472F1" w:rsidRDefault="0009351C" w:rsidP="003D7017">
            <w:pPr>
              <w:shd w:val="clear" w:color="auto" w:fill="FFFFFF"/>
              <w:spacing w:line="257" w:lineRule="auto"/>
              <w:jc w:val="both"/>
            </w:pPr>
            <w:r w:rsidRPr="006472F1">
              <w:t xml:space="preserve">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přijatých v časopisech evidovaných v databázi Web of Science TM Core Collection a jedna práce připravená k odeslání do redakce (případně čtyři publikace s příznakem </w:t>
            </w:r>
            <w:r w:rsidR="00375DF5">
              <w:t>a</w:t>
            </w:r>
            <w:r w:rsidRPr="006472F1">
              <w:t xml:space="preserve">rticle přijaté v časopisech evidovaných v databázi Web of Science TM Core Collection). Alespoň u dvou prací musí být doktorand uveden jako první autor. Konkrétní publikace může být pro tento účel použita jen v jedné disertační práci. </w:t>
            </w:r>
          </w:p>
          <w:p w14:paraId="0354F1A9" w14:textId="2BCD87C4" w:rsidR="00375DF5" w:rsidRPr="0009351C" w:rsidRDefault="0009351C" w:rsidP="003D7017">
            <w:pPr>
              <w:spacing w:before="80" w:line="257" w:lineRule="auto"/>
              <w:jc w:val="both"/>
            </w:pPr>
            <w:r w:rsidRPr="006472F1">
              <w:t xml:space="preserve">Ochranu duševního vlastnictví ve vztahu k dílu vytvořeného doktorandem (jako např. disertační či jiná odborná práce) upravuje licenční smlouva, jejíž vzor je přílohou č. 6 </w:t>
            </w:r>
            <w:r w:rsidR="004B0BD8">
              <w:t>S</w:t>
            </w:r>
            <w:r w:rsidR="00375DF5">
              <w:t xml:space="preserve">měrnice rektora </w:t>
            </w:r>
            <w:r w:rsidRPr="006472F1">
              <w:t>SR/25/2017</w:t>
            </w:r>
            <w:r w:rsidR="004B0BD8">
              <w:t xml:space="preserve"> – viz</w:t>
            </w:r>
            <w:r w:rsidR="00092003">
              <w:t xml:space="preserve"> </w:t>
            </w:r>
            <w:hyperlink r:id="rId15" w:history="1">
              <w:r w:rsidR="00092003" w:rsidRPr="00284DF5">
                <w:rPr>
                  <w:rStyle w:val="Hyperlink"/>
                </w:rPr>
                <w:t>https://www.utb.cz/mdocs-posts/sr_25_2017_p6/?afterLogin=1</w:t>
              </w:r>
            </w:hyperlink>
            <w:r w:rsidR="00092003">
              <w:t>.</w:t>
            </w:r>
          </w:p>
        </w:tc>
      </w:tr>
      <w:tr w:rsidR="008A3778" w14:paraId="58F3155A" w14:textId="77777777" w:rsidTr="00B7684B">
        <w:trPr>
          <w:gridBefore w:val="1"/>
          <w:gridAfter w:val="2"/>
          <w:wBefore w:w="140" w:type="dxa"/>
          <w:wAfter w:w="331" w:type="dxa"/>
          <w:trHeight w:val="258"/>
        </w:trPr>
        <w:tc>
          <w:tcPr>
            <w:tcW w:w="9878" w:type="dxa"/>
            <w:gridSpan w:val="34"/>
            <w:shd w:val="clear" w:color="auto" w:fill="F7CAAC"/>
            <w:vAlign w:val="center"/>
          </w:tcPr>
          <w:p w14:paraId="3E6F8FF9" w14:textId="77777777" w:rsidR="008A3778" w:rsidRPr="00041758" w:rsidRDefault="008A3778" w:rsidP="00956EAF">
            <w:r w:rsidRPr="00041758">
              <w:rPr>
                <w:b/>
              </w:rPr>
              <w:t xml:space="preserve"> Podmínky k přijetí ke studiu</w:t>
            </w:r>
          </w:p>
        </w:tc>
      </w:tr>
      <w:tr w:rsidR="008A3778" w14:paraId="57E3D122" w14:textId="77777777" w:rsidTr="00B7684B">
        <w:trPr>
          <w:gridBefore w:val="1"/>
          <w:gridAfter w:val="2"/>
          <w:wBefore w:w="140" w:type="dxa"/>
          <w:wAfter w:w="331" w:type="dxa"/>
          <w:trHeight w:val="416"/>
        </w:trPr>
        <w:tc>
          <w:tcPr>
            <w:tcW w:w="9878" w:type="dxa"/>
            <w:gridSpan w:val="34"/>
            <w:shd w:val="clear" w:color="auto" w:fill="FFFFFF"/>
          </w:tcPr>
          <w:p w14:paraId="00870BFE" w14:textId="15A0DC8A" w:rsidR="00A93D19" w:rsidRPr="00041758" w:rsidRDefault="008A3778" w:rsidP="00B7684B">
            <w:pPr>
              <w:spacing w:before="60" w:after="60" w:line="264" w:lineRule="auto"/>
              <w:jc w:val="both"/>
              <w:rPr>
                <w:spacing w:val="-2"/>
              </w:rPr>
            </w:pPr>
            <w:r w:rsidRPr="00041758">
              <w:rPr>
                <w:spacing w:val="-2"/>
              </w:rPr>
              <w:t>Do doktorské formy studia mohou být přijati absolventi vysokoškolského studia magisterského studijního programu zakončeného státní závěrečnou zkouškou a obhajobou diplomové práce, kteří splnili podmínky přijímacího řízení. Jejich vzdělání musí být prostupné se studijním programem</w:t>
            </w:r>
            <w:r w:rsidR="006D21C5">
              <w:t>Technology of Macromolecular Substances</w:t>
            </w:r>
            <w:r w:rsidRPr="00041758">
              <w:rPr>
                <w:spacing w:val="-2"/>
              </w:rPr>
              <w:t>. Podmínky k přijetí se řídí vnitřn</w:t>
            </w:r>
            <w:r w:rsidR="00C5555F">
              <w:rPr>
                <w:spacing w:val="-2"/>
              </w:rPr>
              <w:t xml:space="preserve">í normou Fakulty technologické </w:t>
            </w:r>
            <w:r w:rsidRPr="00041758">
              <w:rPr>
                <w:spacing w:val="-2"/>
              </w:rPr>
              <w:t>Pravidla a podmínky k veřejně vyhlášenému přijímacímu řízení pro akreditované doktorské studijní programy</w:t>
            </w:r>
            <w:r w:rsidR="00A54458">
              <w:rPr>
                <w:spacing w:val="-2"/>
              </w:rPr>
              <w:t xml:space="preserve"> uskutečňované v </w:t>
            </w:r>
            <w:r w:rsidR="00CF422F">
              <w:rPr>
                <w:spacing w:val="-2"/>
              </w:rPr>
              <w:t>anglickém</w:t>
            </w:r>
            <w:r w:rsidR="00A54458">
              <w:rPr>
                <w:spacing w:val="-2"/>
              </w:rPr>
              <w:t xml:space="preserve"> jazyce</w:t>
            </w:r>
            <w:r w:rsidR="00CF422F">
              <w:rPr>
                <w:spacing w:val="-2"/>
              </w:rPr>
              <w:t xml:space="preserve"> (</w:t>
            </w:r>
            <w:r w:rsidR="00CF422F" w:rsidRPr="00CF422F">
              <w:t>Rules and Requirements for the Publicly Announced Admission Procedure for Accredited Doctoral Study Programmes in the English Language</w:t>
            </w:r>
            <w:r w:rsidR="00CF422F">
              <w:t xml:space="preserve">) – viz </w:t>
            </w:r>
            <w:hyperlink r:id="rId16" w:history="1">
              <w:r w:rsidR="00CF422F" w:rsidRPr="00070A9F">
                <w:rPr>
                  <w:rStyle w:val="Hyperlink"/>
                </w:rPr>
                <w:t>https://ft.utb.cz/mdocs-posts/sd-09-2017/</w:t>
              </w:r>
            </w:hyperlink>
            <w:r w:rsidR="00A54458" w:rsidRPr="00CF422F">
              <w:t>.</w:t>
            </w:r>
          </w:p>
        </w:tc>
      </w:tr>
      <w:tr w:rsidR="008A3778" w14:paraId="407FAC18" w14:textId="77777777" w:rsidTr="00B7684B">
        <w:trPr>
          <w:gridBefore w:val="1"/>
          <w:gridAfter w:val="2"/>
          <w:wBefore w:w="140" w:type="dxa"/>
          <w:wAfter w:w="331" w:type="dxa"/>
          <w:trHeight w:val="268"/>
        </w:trPr>
        <w:tc>
          <w:tcPr>
            <w:tcW w:w="9878" w:type="dxa"/>
            <w:gridSpan w:val="34"/>
            <w:shd w:val="clear" w:color="auto" w:fill="F7CAAC"/>
            <w:vAlign w:val="center"/>
          </w:tcPr>
          <w:p w14:paraId="59DAF897" w14:textId="77777777" w:rsidR="008A3778" w:rsidRDefault="008A3778" w:rsidP="00956EAF">
            <w:pPr>
              <w:rPr>
                <w:b/>
              </w:rPr>
            </w:pPr>
            <w:r>
              <w:rPr>
                <w:b/>
              </w:rPr>
              <w:t>Návaznost na další typy studijních programů</w:t>
            </w:r>
          </w:p>
        </w:tc>
      </w:tr>
      <w:tr w:rsidR="008A3778" w14:paraId="3DB49582" w14:textId="77777777" w:rsidTr="00B7684B">
        <w:trPr>
          <w:gridBefore w:val="1"/>
          <w:gridAfter w:val="2"/>
          <w:wBefore w:w="140" w:type="dxa"/>
          <w:wAfter w:w="331" w:type="dxa"/>
          <w:trHeight w:val="282"/>
        </w:trPr>
        <w:tc>
          <w:tcPr>
            <w:tcW w:w="9878" w:type="dxa"/>
            <w:gridSpan w:val="34"/>
            <w:shd w:val="clear" w:color="auto" w:fill="FFFFFF"/>
          </w:tcPr>
          <w:p w14:paraId="013DDF85" w14:textId="5772C307" w:rsidR="00B7684B" w:rsidRDefault="00BF0082" w:rsidP="0064112C">
            <w:pPr>
              <w:spacing w:before="120" w:after="120" w:line="264" w:lineRule="auto"/>
              <w:jc w:val="both"/>
            </w:pPr>
            <w:r>
              <w:t xml:space="preserve">Doktorský studijní </w:t>
            </w:r>
            <w:r w:rsidR="00A4548E">
              <w:t xml:space="preserve">program </w:t>
            </w:r>
            <w:r w:rsidR="005E7478" w:rsidRPr="005E7478">
              <w:t>Technology of Macromolecular Substances</w:t>
            </w:r>
            <w:r w:rsidR="0009351C">
              <w:t xml:space="preserve"> je následovníkem doktorského studijního oboru </w:t>
            </w:r>
            <w:r w:rsidR="001F7FBB" w:rsidRPr="001F7FBB">
              <w:t>2808V006</w:t>
            </w:r>
            <w:r w:rsidR="00AB2B89">
              <w:t>-E</w:t>
            </w:r>
            <w:r w:rsidR="001F7FBB" w:rsidRPr="001F7FBB">
              <w:t xml:space="preserve"> </w:t>
            </w:r>
            <w:r w:rsidR="005E7478">
              <w:t>Technology of Macromolecular Compounds</w:t>
            </w:r>
            <w:r w:rsidR="0009351C" w:rsidRPr="002A6F8C">
              <w:t>, který byl vyučován v rámci studijního program</w:t>
            </w:r>
            <w:r w:rsidR="000B720D" w:rsidRPr="002A6F8C">
              <w:t>u</w:t>
            </w:r>
            <w:r w:rsidR="0009351C" w:rsidRPr="002A6F8C">
              <w:t xml:space="preserve"> </w:t>
            </w:r>
            <w:r w:rsidR="001F7FBB">
              <w:t xml:space="preserve">P2808 </w:t>
            </w:r>
            <w:r w:rsidR="005E7478" w:rsidRPr="006D21C5">
              <w:t>Chemistry and Materials Technology</w:t>
            </w:r>
            <w:r w:rsidR="00D94493">
              <w:t xml:space="preserve">. </w:t>
            </w:r>
            <w:r w:rsidR="000B720D" w:rsidRPr="001F7FBB">
              <w:t>Studijní</w:t>
            </w:r>
            <w:r w:rsidR="007C09C5" w:rsidRPr="001F7FBB">
              <w:t xml:space="preserve"> program navazuje na </w:t>
            </w:r>
            <w:r w:rsidR="00694C7F">
              <w:t xml:space="preserve">stávající </w:t>
            </w:r>
            <w:r w:rsidR="00694C7F" w:rsidRPr="006D21C5">
              <w:t xml:space="preserve">akreditovaný magisterský studijní program </w:t>
            </w:r>
            <w:r w:rsidR="00AB2B89" w:rsidRPr="006D21C5">
              <w:t>N2808 Chemistry and Materials Technology</w:t>
            </w:r>
            <w:r w:rsidR="00AB2B89">
              <w:t>, studijní obor</w:t>
            </w:r>
            <w:r w:rsidR="00694C7F" w:rsidRPr="006D21C5">
              <w:t xml:space="preserve"> 2808T019-E Polymer Engineering</w:t>
            </w:r>
            <w:r w:rsidR="00AB2B89">
              <w:t>.</w:t>
            </w:r>
            <w:r w:rsidR="00907228">
              <w:t xml:space="preserve"> V případě úspěšné akreditace magisterského studijního programu </w:t>
            </w:r>
            <w:r w:rsidR="00907228" w:rsidRPr="00032087">
              <w:t>Polymer Engineering</w:t>
            </w:r>
            <w:r w:rsidR="00907228">
              <w:t xml:space="preserve"> bude doktorský studijní program </w:t>
            </w:r>
            <w:r w:rsidR="00907228" w:rsidRPr="005E7478">
              <w:t>Technology of Macromolecular Substances</w:t>
            </w:r>
            <w:r w:rsidR="00907228">
              <w:t xml:space="preserve"> navazovat i na tento.</w:t>
            </w:r>
          </w:p>
        </w:tc>
      </w:tr>
      <w:tr w:rsidR="008A3778" w14:paraId="63ABEE6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PrChange w:id="14" w:author="utb" w:date="2019-09-09T15:42:00Z">
            <w:trPr>
              <w:gridBefore w:val="2"/>
              <w:gridAfter w:val="3"/>
              <w:wAfter w:w="472" w:type="dxa"/>
            </w:trPr>
          </w:trPrChange>
        </w:trPr>
        <w:tc>
          <w:tcPr>
            <w:tcW w:w="9876" w:type="dxa"/>
            <w:gridSpan w:val="34"/>
            <w:tcBorders>
              <w:bottom w:val="double" w:sz="4" w:space="0" w:color="auto"/>
            </w:tcBorders>
            <w:shd w:val="clear" w:color="auto" w:fill="BDD6EE"/>
            <w:tcPrChange w:id="15" w:author="utb" w:date="2019-09-09T15:42:00Z">
              <w:tcPr>
                <w:tcW w:w="9877" w:type="dxa"/>
                <w:gridSpan w:val="43"/>
                <w:tcBorders>
                  <w:bottom w:val="double" w:sz="4" w:space="0" w:color="auto"/>
                </w:tcBorders>
                <w:shd w:val="clear" w:color="auto" w:fill="BDD6EE"/>
              </w:tcPr>
            </w:tcPrChange>
          </w:tcPr>
          <w:p w14:paraId="30AC7908" w14:textId="46B25F63" w:rsidR="008A3778" w:rsidRDefault="008A3778" w:rsidP="003E7936">
            <w:pPr>
              <w:jc w:val="both"/>
              <w:rPr>
                <w:b/>
                <w:sz w:val="28"/>
              </w:rPr>
            </w:pPr>
            <w:r>
              <w:rPr>
                <w:b/>
                <w:sz w:val="28"/>
              </w:rPr>
              <w:lastRenderedPageBreak/>
              <w:t>B-IIb – Studijní plány a návrh témat prací (doktorské studijní programy)</w:t>
            </w:r>
          </w:p>
        </w:tc>
      </w:tr>
      <w:tr w:rsidR="008A3778" w14:paraId="3B6AA80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PrChange w:id="17" w:author="utb" w:date="2019-09-09T15:42:00Z">
            <w:trPr>
              <w:gridBefore w:val="2"/>
              <w:gridAfter w:val="3"/>
              <w:wAfter w:w="472" w:type="dxa"/>
            </w:trPr>
          </w:trPrChange>
        </w:trPr>
        <w:tc>
          <w:tcPr>
            <w:tcW w:w="3503" w:type="dxa"/>
            <w:gridSpan w:val="7"/>
            <w:shd w:val="clear" w:color="auto" w:fill="F7CAAC"/>
            <w:tcPrChange w:id="18" w:author="utb" w:date="2019-09-09T15:42:00Z">
              <w:tcPr>
                <w:tcW w:w="3504" w:type="dxa"/>
                <w:gridSpan w:val="10"/>
                <w:shd w:val="clear" w:color="auto" w:fill="F7CAAC"/>
              </w:tcPr>
            </w:tcPrChange>
          </w:tcPr>
          <w:p w14:paraId="55E62F6C" w14:textId="77777777" w:rsidR="008A3778" w:rsidRDefault="008A3778" w:rsidP="003E7936">
            <w:pPr>
              <w:jc w:val="both"/>
              <w:rPr>
                <w:b/>
              </w:rPr>
            </w:pPr>
            <w:r>
              <w:rPr>
                <w:b/>
              </w:rPr>
              <w:t>Studijní povinnosti</w:t>
            </w:r>
          </w:p>
        </w:tc>
        <w:tc>
          <w:tcPr>
            <w:tcW w:w="6373" w:type="dxa"/>
            <w:gridSpan w:val="27"/>
            <w:tcBorders>
              <w:bottom w:val="nil"/>
            </w:tcBorders>
            <w:tcPrChange w:id="19" w:author="utb" w:date="2019-09-09T15:42:00Z">
              <w:tcPr>
                <w:tcW w:w="6373" w:type="dxa"/>
                <w:gridSpan w:val="33"/>
                <w:tcBorders>
                  <w:bottom w:val="nil"/>
                </w:tcBorders>
              </w:tcPr>
            </w:tcPrChange>
          </w:tcPr>
          <w:p w14:paraId="7AB6370B" w14:textId="77777777" w:rsidR="008A3778" w:rsidRDefault="008A3778" w:rsidP="003E7936">
            <w:pPr>
              <w:jc w:val="both"/>
            </w:pPr>
          </w:p>
        </w:tc>
      </w:tr>
      <w:tr w:rsidR="008A3778" w14:paraId="13BBEAD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Height w:val="13304"/>
          <w:trPrChange w:id="21" w:author="utb" w:date="2019-09-09T15:42:00Z">
            <w:trPr>
              <w:gridBefore w:val="2"/>
              <w:gridAfter w:val="3"/>
              <w:wAfter w:w="472" w:type="dxa"/>
              <w:trHeight w:val="13304"/>
            </w:trPr>
          </w:trPrChange>
        </w:trPr>
        <w:tc>
          <w:tcPr>
            <w:tcW w:w="9876" w:type="dxa"/>
            <w:gridSpan w:val="34"/>
            <w:tcBorders>
              <w:top w:val="nil"/>
            </w:tcBorders>
            <w:tcPrChange w:id="22" w:author="utb" w:date="2019-09-09T15:42:00Z">
              <w:tcPr>
                <w:tcW w:w="9877" w:type="dxa"/>
                <w:gridSpan w:val="43"/>
                <w:tcBorders>
                  <w:top w:val="nil"/>
                </w:tcBorders>
              </w:tcPr>
            </w:tcPrChange>
          </w:tcPr>
          <w:p w14:paraId="05BC8796" w14:textId="77777777" w:rsidR="008A3778" w:rsidRPr="00041758" w:rsidRDefault="008A3778" w:rsidP="00A93D19">
            <w:pPr>
              <w:spacing w:before="120" w:after="120" w:line="264" w:lineRule="auto"/>
              <w:jc w:val="both"/>
              <w:rPr>
                <w:spacing w:val="-2"/>
              </w:rPr>
            </w:pPr>
            <w:r w:rsidRPr="00041758">
              <w:rPr>
                <w:spacing w:val="-2"/>
              </w:rPr>
              <w:t>Předměty doktorského studijního programu jsou odborné předměty a cizí jazyk. Doktorand skládá alespoň 3 zkoušky z odborných předmětů vázaných k tématu disertační práce a zkoušku z cizího jazyka.</w:t>
            </w:r>
          </w:p>
          <w:p w14:paraId="2CAA28B6" w14:textId="4A4762A6" w:rsidR="008A3778" w:rsidRPr="00041758" w:rsidRDefault="004A205A" w:rsidP="00A93D19">
            <w:pPr>
              <w:spacing w:before="120" w:after="120" w:line="264" w:lineRule="auto"/>
              <w:jc w:val="both"/>
              <w:rPr>
                <w:spacing w:val="-2"/>
              </w:rPr>
            </w:pPr>
            <w:r w:rsidRPr="00041758">
              <w:rPr>
                <w:spacing w:val="-2"/>
              </w:rPr>
              <w:t xml:space="preserve">Seznam předmětů pro doktorské studium na FT UTB ve Zlíně je zveřejněn na webových stránkách FT. Při sestavování Individuálního studijního plánu doktoranda si student volí </w:t>
            </w:r>
            <w:r>
              <w:rPr>
                <w:spacing w:val="-2"/>
              </w:rPr>
              <w:t xml:space="preserve">povinně cizí jazyk a </w:t>
            </w:r>
            <w:r w:rsidRPr="00041758">
              <w:rPr>
                <w:spacing w:val="-2"/>
              </w:rPr>
              <w:t xml:space="preserve">minimálně </w:t>
            </w:r>
            <w:r>
              <w:rPr>
                <w:spacing w:val="-2"/>
              </w:rPr>
              <w:t>tři odborné</w:t>
            </w:r>
            <w:r w:rsidRPr="00041758">
              <w:rPr>
                <w:spacing w:val="-2"/>
              </w:rPr>
              <w:t xml:space="preserve"> předměty. </w:t>
            </w:r>
            <w:r>
              <w:rPr>
                <w:spacing w:val="-2"/>
              </w:rPr>
              <w:t>Dva</w:t>
            </w:r>
            <w:r w:rsidRPr="00041758">
              <w:rPr>
                <w:spacing w:val="-2"/>
              </w:rPr>
              <w:t xml:space="preserve"> z nich musí být ze seznamu povinně volitelných. Seznamy předmětů jsou stanoveny příslušnou oborovou radou.</w:t>
            </w:r>
          </w:p>
          <w:p w14:paraId="16E88FD5" w14:textId="33FF4ED4" w:rsidR="008A3778" w:rsidRDefault="008A3778" w:rsidP="003E7936">
            <w:pPr>
              <w:jc w:val="both"/>
              <w:rPr>
                <w:spacing w:val="-2"/>
              </w:rPr>
            </w:pPr>
          </w:p>
          <w:p w14:paraId="647FF12E" w14:textId="7AC15D98" w:rsidR="004A205A" w:rsidRDefault="004A205A" w:rsidP="003E7936">
            <w:pPr>
              <w:jc w:val="both"/>
              <w:rPr>
                <w:b/>
                <w:spacing w:val="-2"/>
                <w:u w:val="single"/>
              </w:rPr>
            </w:pPr>
            <w:r w:rsidRPr="00041758">
              <w:rPr>
                <w:b/>
                <w:spacing w:val="-2"/>
                <w:u w:val="single"/>
              </w:rPr>
              <w:t>Povinn</w:t>
            </w:r>
            <w:r>
              <w:rPr>
                <w:b/>
                <w:spacing w:val="-2"/>
                <w:u w:val="single"/>
              </w:rPr>
              <w:t>é</w:t>
            </w:r>
            <w:r w:rsidRPr="00041758">
              <w:rPr>
                <w:b/>
                <w:spacing w:val="-2"/>
                <w:u w:val="single"/>
              </w:rPr>
              <w:t xml:space="preserve"> předměty:</w:t>
            </w:r>
          </w:p>
          <w:p w14:paraId="0BE9A957" w14:textId="3A6FA0DA" w:rsidR="004A205A" w:rsidRDefault="003C3745" w:rsidP="00D969B6">
            <w:pPr>
              <w:spacing w:before="40" w:line="336" w:lineRule="auto"/>
              <w:jc w:val="both"/>
              <w:rPr>
                <w:spacing w:val="-2"/>
              </w:rPr>
            </w:pPr>
            <w:r>
              <w:fldChar w:fldCharType="begin"/>
            </w:r>
            <w:r>
              <w:instrText xml:space="preserve"> HYPERLINK \l "Tech_Commun_in_English" </w:instrText>
            </w:r>
            <w:r>
              <w:fldChar w:fldCharType="separate"/>
            </w:r>
            <w:r w:rsidR="006D21C5" w:rsidRPr="00D969B6">
              <w:rPr>
                <w:rStyle w:val="Hyperlink"/>
                <w:spacing w:val="-2"/>
              </w:rPr>
              <w:t>Technical Communication in English</w:t>
            </w:r>
            <w:r>
              <w:rPr>
                <w:rStyle w:val="Hyperlink"/>
                <w:spacing w:val="-2"/>
              </w:rPr>
              <w:fldChar w:fldCharType="end"/>
            </w:r>
            <w:r w:rsidR="004A205A">
              <w:rPr>
                <w:spacing w:val="-2"/>
              </w:rPr>
              <w:t xml:space="preserve"> </w:t>
            </w:r>
            <w:r w:rsidR="004A205A" w:rsidRPr="00041758">
              <w:rPr>
                <w:spacing w:val="-2"/>
              </w:rPr>
              <w:t>(doc. Ing.</w:t>
            </w:r>
            <w:r w:rsidR="004A205A">
              <w:rPr>
                <w:spacing w:val="-2"/>
              </w:rPr>
              <w:t xml:space="preserve"> Anežka Lengálová, Ph.D.)</w:t>
            </w:r>
          </w:p>
          <w:p w14:paraId="4E85C0F2" w14:textId="77777777" w:rsidR="004A205A" w:rsidRPr="00041758" w:rsidRDefault="004A205A" w:rsidP="003E7936">
            <w:pPr>
              <w:jc w:val="both"/>
              <w:rPr>
                <w:spacing w:val="-2"/>
              </w:rPr>
            </w:pPr>
          </w:p>
          <w:p w14:paraId="72E29D51" w14:textId="70A1CC32" w:rsidR="008A3778" w:rsidRPr="00041758" w:rsidRDefault="008A3778" w:rsidP="00A54458">
            <w:pPr>
              <w:spacing w:line="264" w:lineRule="auto"/>
              <w:jc w:val="both"/>
              <w:rPr>
                <w:spacing w:val="-2"/>
              </w:rPr>
            </w:pPr>
            <w:r w:rsidRPr="00041758">
              <w:rPr>
                <w:b/>
                <w:spacing w:val="-2"/>
                <w:u w:val="single"/>
              </w:rPr>
              <w:t>Povinně volitelné předměty:</w:t>
            </w:r>
            <w:r w:rsidR="00A54458">
              <w:rPr>
                <w:spacing w:val="-2"/>
              </w:rPr>
              <w:t xml:space="preserve"> /</w:t>
            </w:r>
            <w:r w:rsidRPr="00041758">
              <w:rPr>
                <w:spacing w:val="-2"/>
              </w:rPr>
              <w:t xml:space="preserve">student volí min. </w:t>
            </w:r>
            <w:r w:rsidR="004A205A">
              <w:rPr>
                <w:spacing w:val="-2"/>
              </w:rPr>
              <w:t>2</w:t>
            </w:r>
            <w:r w:rsidR="004A205A" w:rsidRPr="00041758">
              <w:rPr>
                <w:spacing w:val="-2"/>
              </w:rPr>
              <w:t xml:space="preserve"> </w:t>
            </w:r>
            <w:r w:rsidRPr="00041758">
              <w:rPr>
                <w:spacing w:val="-2"/>
              </w:rPr>
              <w:t>předměty/</w:t>
            </w:r>
          </w:p>
          <w:p w14:paraId="4252445D" w14:textId="48546A8A" w:rsidR="008D026C" w:rsidRPr="00041758" w:rsidRDefault="003C3745" w:rsidP="008D026C">
            <w:pPr>
              <w:spacing w:line="336" w:lineRule="auto"/>
              <w:jc w:val="both"/>
              <w:rPr>
                <w:spacing w:val="-2"/>
              </w:rPr>
            </w:pPr>
            <w:r>
              <w:fldChar w:fldCharType="begin"/>
            </w:r>
            <w:r>
              <w:instrText xml:space="preserve"> HYPERLINK \l "Makromol_chem" </w:instrText>
            </w:r>
            <w:r>
              <w:fldChar w:fldCharType="separate"/>
            </w:r>
            <w:r w:rsidR="008D026C" w:rsidRPr="00785E81">
              <w:rPr>
                <w:rStyle w:val="Hyperlink"/>
              </w:rPr>
              <w:t>Macromolecular Chemistry</w:t>
            </w:r>
            <w:r>
              <w:rPr>
                <w:rStyle w:val="Hyperlink"/>
              </w:rPr>
              <w:fldChar w:fldCharType="end"/>
            </w:r>
            <w:r w:rsidR="008D026C" w:rsidRPr="00611266">
              <w:rPr>
                <w:spacing w:val="-2"/>
              </w:rPr>
              <w:t xml:space="preserve"> </w:t>
            </w:r>
            <w:r w:rsidR="008D026C" w:rsidRPr="00041758">
              <w:rPr>
                <w:spacing w:val="-2"/>
              </w:rPr>
              <w:t>(prof. Ing. Petr Svoboda, Ph.D.)</w:t>
            </w:r>
          </w:p>
          <w:p w14:paraId="50E20A2B" w14:textId="1AB81AE6" w:rsidR="008A3778" w:rsidRPr="00041758" w:rsidRDefault="003C3745" w:rsidP="00B34092">
            <w:pPr>
              <w:spacing w:line="336" w:lineRule="auto"/>
              <w:jc w:val="both"/>
              <w:rPr>
                <w:spacing w:val="-2"/>
              </w:rPr>
            </w:pPr>
            <w:r>
              <w:fldChar w:fldCharType="begin"/>
            </w:r>
            <w:r>
              <w:instrText xml:space="preserve"> HYPERLINK \l "Fyz_polymerů" </w:instrText>
            </w:r>
            <w:r>
              <w:fldChar w:fldCharType="separate"/>
            </w:r>
            <w:r w:rsidR="008D026C" w:rsidRPr="00785E81">
              <w:rPr>
                <w:rStyle w:val="Hyperlink"/>
              </w:rPr>
              <w:t>Physics of Polymers</w:t>
            </w:r>
            <w:r>
              <w:rPr>
                <w:rStyle w:val="Hyperlink"/>
              </w:rPr>
              <w:fldChar w:fldCharType="end"/>
            </w:r>
            <w:r w:rsidR="008D026C">
              <w:rPr>
                <w:spacing w:val="-2"/>
              </w:rPr>
              <w:t xml:space="preserve"> </w:t>
            </w:r>
            <w:r w:rsidR="008A3778" w:rsidRPr="00041758">
              <w:rPr>
                <w:spacing w:val="-2"/>
              </w:rPr>
              <w:t>(prof. Ing. Berenika Hausnerová, Ph.D.)</w:t>
            </w:r>
          </w:p>
          <w:p w14:paraId="6B7584EB" w14:textId="287C75B7" w:rsidR="008D026C" w:rsidRPr="00041758" w:rsidRDefault="003C3745" w:rsidP="008D026C">
            <w:pPr>
              <w:spacing w:line="336" w:lineRule="auto"/>
              <w:jc w:val="both"/>
              <w:rPr>
                <w:spacing w:val="-2"/>
              </w:rPr>
            </w:pPr>
            <w:r>
              <w:fldChar w:fldCharType="begin"/>
            </w:r>
            <w:r>
              <w:instrText xml:space="preserve"> HYPERLINK \l "Zprac_inž_polym" </w:instrText>
            </w:r>
            <w:r>
              <w:fldChar w:fldCharType="separate"/>
            </w:r>
            <w:r w:rsidR="008D026C" w:rsidRPr="00785E81">
              <w:rPr>
                <w:rStyle w:val="Hyperlink"/>
              </w:rPr>
              <w:t>Polymer Engineering</w:t>
            </w:r>
            <w:r>
              <w:rPr>
                <w:rStyle w:val="Hyperlink"/>
              </w:rPr>
              <w:fldChar w:fldCharType="end"/>
            </w:r>
            <w:r w:rsidR="008D026C">
              <w:t xml:space="preserve"> </w:t>
            </w:r>
            <w:r w:rsidR="008D026C" w:rsidRPr="00041758">
              <w:rPr>
                <w:spacing w:val="-2"/>
              </w:rPr>
              <w:t>(prof</w:t>
            </w:r>
            <w:r w:rsidR="008D026C">
              <w:rPr>
                <w:spacing w:val="-2"/>
              </w:rPr>
              <w:t xml:space="preserve">. Ing. Martin Zatloukal, Ph.D. </w:t>
            </w:r>
            <w:r w:rsidR="008D026C" w:rsidRPr="00041758">
              <w:rPr>
                <w:spacing w:val="-2"/>
              </w:rPr>
              <w:t>DSc.)</w:t>
            </w:r>
          </w:p>
          <w:p w14:paraId="294680B6" w14:textId="731434E7" w:rsidR="00197B83" w:rsidRPr="00041758" w:rsidRDefault="003C3745" w:rsidP="00B34092">
            <w:pPr>
              <w:spacing w:line="336" w:lineRule="auto"/>
              <w:jc w:val="both"/>
              <w:rPr>
                <w:spacing w:val="-2"/>
              </w:rPr>
            </w:pPr>
            <w:r>
              <w:fldChar w:fldCharType="begin"/>
            </w:r>
            <w:r>
              <w:instrText xml:space="preserve"> HYPERLINK \l "Teorie_technol_proc" </w:instrText>
            </w:r>
            <w:r>
              <w:fldChar w:fldCharType="separate"/>
            </w:r>
            <w:r w:rsidR="008D026C" w:rsidRPr="00785E81">
              <w:rPr>
                <w:rStyle w:val="Hyperlink"/>
              </w:rPr>
              <w:t>Theory of Technological Processes</w:t>
            </w:r>
            <w:r>
              <w:rPr>
                <w:rStyle w:val="Hyperlink"/>
              </w:rPr>
              <w:fldChar w:fldCharType="end"/>
            </w:r>
            <w:r w:rsidR="008D026C">
              <w:t xml:space="preserve"> </w:t>
            </w:r>
            <w:r w:rsidR="00197B83" w:rsidRPr="00041758">
              <w:rPr>
                <w:spacing w:val="-2"/>
              </w:rPr>
              <w:t xml:space="preserve">(prof. Ing. </w:t>
            </w:r>
            <w:r w:rsidR="00197B83">
              <w:rPr>
                <w:spacing w:val="-2"/>
              </w:rPr>
              <w:t>Dagmar Janáčová, CSc.</w:t>
            </w:r>
            <w:r w:rsidR="00197B83" w:rsidRPr="00041758">
              <w:rPr>
                <w:spacing w:val="-2"/>
              </w:rPr>
              <w:t>)</w:t>
            </w:r>
          </w:p>
          <w:p w14:paraId="5E9035D6" w14:textId="77777777" w:rsidR="008A3778" w:rsidRPr="00041758" w:rsidRDefault="008A3778" w:rsidP="00A54458">
            <w:pPr>
              <w:spacing w:line="264" w:lineRule="auto"/>
              <w:jc w:val="both"/>
              <w:rPr>
                <w:spacing w:val="-2"/>
              </w:rPr>
            </w:pPr>
          </w:p>
          <w:p w14:paraId="5D6E2CE1" w14:textId="77777777" w:rsidR="008A3778" w:rsidRPr="00041758" w:rsidRDefault="008A3778" w:rsidP="00B34092">
            <w:pPr>
              <w:spacing w:line="312" w:lineRule="auto"/>
              <w:jc w:val="both"/>
              <w:rPr>
                <w:b/>
                <w:spacing w:val="-2"/>
                <w:u w:val="single"/>
              </w:rPr>
            </w:pPr>
            <w:r w:rsidRPr="00041758">
              <w:rPr>
                <w:b/>
                <w:spacing w:val="-2"/>
                <w:u w:val="single"/>
              </w:rPr>
              <w:t>Volitelné předměty:</w:t>
            </w:r>
            <w:r w:rsidRPr="00A54458">
              <w:rPr>
                <w:b/>
                <w:spacing w:val="-2"/>
              </w:rPr>
              <w:t xml:space="preserve"> </w:t>
            </w:r>
            <w:r w:rsidR="00A54458">
              <w:rPr>
                <w:spacing w:val="-2"/>
              </w:rPr>
              <w:t>/</w:t>
            </w:r>
            <w:r w:rsidRPr="00041758">
              <w:rPr>
                <w:spacing w:val="-2"/>
              </w:rPr>
              <w:t>student volí min. 1 předmět/</w:t>
            </w:r>
          </w:p>
          <w:p w14:paraId="66BCA148" w14:textId="7BAFD5BD" w:rsidR="008A3778" w:rsidRPr="00041758" w:rsidRDefault="003C3745" w:rsidP="00B34092">
            <w:pPr>
              <w:spacing w:line="336" w:lineRule="auto"/>
              <w:jc w:val="both"/>
              <w:rPr>
                <w:spacing w:val="-2"/>
              </w:rPr>
            </w:pPr>
            <w:r>
              <w:fldChar w:fldCharType="begin"/>
            </w:r>
            <w:r>
              <w:instrText xml:space="preserve"> HYPERLINK \l "Anal_met_a_chem_povrchů" </w:instrText>
            </w:r>
            <w:r>
              <w:fldChar w:fldCharType="separate"/>
            </w:r>
            <w:r w:rsidR="008D026C" w:rsidRPr="00785E81">
              <w:rPr>
                <w:rStyle w:val="Hyperlink"/>
              </w:rPr>
              <w:t>Analytical Methods and Surface Chemistry</w:t>
            </w:r>
            <w:r>
              <w:rPr>
                <w:rStyle w:val="Hyperlink"/>
              </w:rPr>
              <w:fldChar w:fldCharType="end"/>
            </w:r>
            <w:r w:rsidR="008D026C" w:rsidRPr="00B2196C">
              <w:rPr>
                <w:spacing w:val="-2"/>
              </w:rPr>
              <w:t xml:space="preserve"> </w:t>
            </w:r>
            <w:r w:rsidR="008A3778" w:rsidRPr="00041758">
              <w:rPr>
                <w:spacing w:val="-2"/>
              </w:rPr>
              <w:t>(doc. Ing. et Ing. Ivo Kuřitka, Ph.D. et Ph.D.)</w:t>
            </w:r>
          </w:p>
          <w:p w14:paraId="6D84366C" w14:textId="1A403634" w:rsidR="00151F2C" w:rsidRPr="00041758" w:rsidRDefault="003C3745" w:rsidP="00B34092">
            <w:pPr>
              <w:spacing w:line="336" w:lineRule="auto"/>
              <w:jc w:val="both"/>
              <w:rPr>
                <w:spacing w:val="-2"/>
              </w:rPr>
            </w:pPr>
            <w:r>
              <w:fldChar w:fldCharType="begin"/>
            </w:r>
            <w:r>
              <w:instrText xml:space="preserve"> HYPERLINK \l "Antimikrob_lát_pro_úpr_pol" </w:instrText>
            </w:r>
            <w:r>
              <w:fldChar w:fldCharType="separate"/>
            </w:r>
            <w:r w:rsidR="00151F2C" w:rsidRPr="00103CE6">
              <w:rPr>
                <w:rStyle w:val="Hyperlink"/>
              </w:rPr>
              <w:t>Antimi</w:t>
            </w:r>
            <w:r w:rsidR="000F06D5">
              <w:rPr>
                <w:rStyle w:val="Hyperlink"/>
              </w:rPr>
              <w:t>crobial Agents for Polymer Treatment</w:t>
            </w:r>
            <w:r>
              <w:rPr>
                <w:rStyle w:val="Hyperlink"/>
              </w:rPr>
              <w:fldChar w:fldCharType="end"/>
            </w:r>
            <w:r w:rsidR="00151F2C">
              <w:rPr>
                <w:spacing w:val="-2"/>
              </w:rPr>
              <w:t xml:space="preserve"> </w:t>
            </w:r>
            <w:r w:rsidR="00151F2C" w:rsidRPr="00041758">
              <w:rPr>
                <w:spacing w:val="-2"/>
              </w:rPr>
              <w:t>(doc. RNDr. Jan Růžička, Ph.D.)</w:t>
            </w:r>
          </w:p>
          <w:p w14:paraId="0428C353" w14:textId="194938AA" w:rsidR="00B1662B" w:rsidRPr="00041758" w:rsidRDefault="003C3745" w:rsidP="00B34092">
            <w:pPr>
              <w:spacing w:line="336" w:lineRule="auto"/>
              <w:jc w:val="both"/>
              <w:rPr>
                <w:spacing w:val="-2"/>
              </w:rPr>
            </w:pPr>
            <w:r>
              <w:fldChar w:fldCharType="begin"/>
            </w:r>
            <w:r>
              <w:instrText xml:space="preserve"> HYPERLINK \l "Bioakt_polym_syst" </w:instrText>
            </w:r>
            <w:r>
              <w:fldChar w:fldCharType="separate"/>
            </w:r>
            <w:r w:rsidR="008D026C" w:rsidRPr="00785E81">
              <w:rPr>
                <w:rStyle w:val="Hyperlink"/>
              </w:rPr>
              <w:t>Bioactive Polymer Systems</w:t>
            </w:r>
            <w:r>
              <w:rPr>
                <w:rStyle w:val="Hyperlink"/>
              </w:rPr>
              <w:fldChar w:fldCharType="end"/>
            </w:r>
            <w:r w:rsidR="008D026C">
              <w:rPr>
                <w:spacing w:val="-2"/>
              </w:rPr>
              <w:t xml:space="preserve"> </w:t>
            </w:r>
            <w:r w:rsidR="00B1662B" w:rsidRPr="00041758">
              <w:rPr>
                <w:spacing w:val="-2"/>
              </w:rPr>
              <w:t>(prof. Ing. Vladimír Sedlařík, Ph.D.)</w:t>
            </w:r>
          </w:p>
          <w:p w14:paraId="2ADA04D2" w14:textId="74B8F31B" w:rsidR="00B1662B" w:rsidRPr="00041758" w:rsidRDefault="003C3745" w:rsidP="00B34092">
            <w:pPr>
              <w:spacing w:line="336" w:lineRule="auto"/>
              <w:jc w:val="both"/>
              <w:rPr>
                <w:spacing w:val="-2"/>
              </w:rPr>
            </w:pPr>
            <w:r>
              <w:fldChar w:fldCharType="begin"/>
            </w:r>
            <w:r>
              <w:instrText xml:space="preserve"> HYPERLINK \l "Biodegrad_slouč" </w:instrText>
            </w:r>
            <w:r>
              <w:fldChar w:fldCharType="separate"/>
            </w:r>
            <w:r w:rsidR="008D026C" w:rsidRPr="00785E81">
              <w:rPr>
                <w:rStyle w:val="Hyperlink"/>
              </w:rPr>
              <w:t>Biodegradability of Compounds</w:t>
            </w:r>
            <w:r>
              <w:rPr>
                <w:rStyle w:val="Hyperlink"/>
              </w:rPr>
              <w:fldChar w:fldCharType="end"/>
            </w:r>
            <w:r w:rsidR="008D026C" w:rsidRPr="00B2196C">
              <w:rPr>
                <w:spacing w:val="-2"/>
              </w:rPr>
              <w:t xml:space="preserve"> </w:t>
            </w:r>
            <w:r w:rsidR="00B1662B" w:rsidRPr="00041758">
              <w:rPr>
                <w:spacing w:val="-2"/>
              </w:rPr>
              <w:t>(doc. RNDr. Jan Růžička, Ph.D.)</w:t>
            </w:r>
          </w:p>
          <w:p w14:paraId="08F7B293" w14:textId="5E01AAEF" w:rsidR="008A3778" w:rsidRPr="00041758" w:rsidRDefault="003C3745" w:rsidP="00B34092">
            <w:pPr>
              <w:spacing w:line="336" w:lineRule="auto"/>
              <w:jc w:val="both"/>
              <w:rPr>
                <w:spacing w:val="-2"/>
              </w:rPr>
            </w:pPr>
            <w:r>
              <w:fldChar w:fldCharType="begin"/>
            </w:r>
            <w:r>
              <w:instrText xml:space="preserve"> HYPERLINK \l "Biochemie" </w:instrText>
            </w:r>
            <w:r>
              <w:fldChar w:fldCharType="separate"/>
            </w:r>
            <w:r w:rsidR="008D026C" w:rsidRPr="00785E81">
              <w:rPr>
                <w:rStyle w:val="Hyperlink"/>
              </w:rPr>
              <w:t>Biochemistry</w:t>
            </w:r>
            <w:r>
              <w:rPr>
                <w:rStyle w:val="Hyperlink"/>
              </w:rPr>
              <w:fldChar w:fldCharType="end"/>
            </w:r>
            <w:r w:rsidR="00A54458">
              <w:rPr>
                <w:spacing w:val="-2"/>
              </w:rPr>
              <w:t xml:space="preserve"> </w:t>
            </w:r>
            <w:r w:rsidR="008A3778" w:rsidRPr="00041758">
              <w:rPr>
                <w:spacing w:val="-2"/>
              </w:rPr>
              <w:t>(prof. Mgr. Marek Koutný, Ph.D.)</w:t>
            </w:r>
          </w:p>
          <w:p w14:paraId="218A736B" w14:textId="306FF77C" w:rsidR="008A3778" w:rsidRDefault="003C3745" w:rsidP="00B34092">
            <w:pPr>
              <w:spacing w:line="336" w:lineRule="auto"/>
              <w:jc w:val="both"/>
              <w:rPr>
                <w:spacing w:val="-2"/>
              </w:rPr>
            </w:pPr>
            <w:r>
              <w:fldChar w:fldCharType="begin"/>
            </w:r>
            <w:r>
              <w:instrText xml:space="preserve"> HYPERLINK \l "Biopolymery" </w:instrText>
            </w:r>
            <w:r>
              <w:fldChar w:fldCharType="separate"/>
            </w:r>
            <w:r w:rsidR="008D026C" w:rsidRPr="00785E81">
              <w:rPr>
                <w:rStyle w:val="Hyperlink"/>
                <w:spacing w:val="-2"/>
              </w:rPr>
              <w:t>Biopolymers</w:t>
            </w:r>
            <w:r>
              <w:rPr>
                <w:rStyle w:val="Hyperlink"/>
                <w:spacing w:val="-2"/>
              </w:rPr>
              <w:fldChar w:fldCharType="end"/>
            </w:r>
            <w:r w:rsidR="008D026C" w:rsidRPr="00041758">
              <w:rPr>
                <w:spacing w:val="-2"/>
              </w:rPr>
              <w:t xml:space="preserve"> </w:t>
            </w:r>
            <w:r w:rsidR="008A3778" w:rsidRPr="00041758">
              <w:rPr>
                <w:spacing w:val="-2"/>
              </w:rPr>
              <w:t>(prof. Ing. Petr Sáha, CSc.)</w:t>
            </w:r>
          </w:p>
          <w:p w14:paraId="1730E3B9" w14:textId="394BBBED" w:rsidR="008F1B70" w:rsidRPr="00041758" w:rsidRDefault="003C3745" w:rsidP="008F1B70">
            <w:pPr>
              <w:spacing w:line="336" w:lineRule="auto"/>
              <w:jc w:val="both"/>
              <w:rPr>
                <w:spacing w:val="-2"/>
              </w:rPr>
            </w:pPr>
            <w:r>
              <w:fldChar w:fldCharType="begin"/>
            </w:r>
            <w:r>
              <w:instrText xml:space="preserve"> HYPERLINK \l "Colloid_and_Surf_Chem" </w:instrText>
            </w:r>
            <w:r>
              <w:fldChar w:fldCharType="separate"/>
            </w:r>
            <w:r w:rsidR="008F1B70" w:rsidRPr="00785E81">
              <w:rPr>
                <w:rStyle w:val="Hyperlink"/>
              </w:rPr>
              <w:t>Colloid and Surface Chemistry</w:t>
            </w:r>
            <w:r>
              <w:rPr>
                <w:rStyle w:val="Hyperlink"/>
              </w:rPr>
              <w:fldChar w:fldCharType="end"/>
            </w:r>
            <w:r w:rsidR="008F1B70" w:rsidRPr="00B2196C">
              <w:rPr>
                <w:spacing w:val="-2"/>
              </w:rPr>
              <w:t xml:space="preserve"> </w:t>
            </w:r>
            <w:r w:rsidR="008F1B70" w:rsidRPr="00041758">
              <w:rPr>
                <w:spacing w:val="-2"/>
              </w:rPr>
              <w:t xml:space="preserve">(prof. Ing. Lubomír Lapčík, </w:t>
            </w:r>
            <w:r w:rsidR="008F1B70">
              <w:rPr>
                <w:spacing w:val="-2"/>
              </w:rPr>
              <w:t>CSc</w:t>
            </w:r>
            <w:r w:rsidR="008F1B70" w:rsidRPr="00041758">
              <w:rPr>
                <w:spacing w:val="-2"/>
              </w:rPr>
              <w:t>.)</w:t>
            </w:r>
          </w:p>
          <w:p w14:paraId="499CEC99" w14:textId="3866C30A" w:rsidR="008F1B70" w:rsidRPr="00041758" w:rsidRDefault="003C3745" w:rsidP="008F1B70">
            <w:pPr>
              <w:spacing w:line="336" w:lineRule="auto"/>
              <w:jc w:val="both"/>
              <w:rPr>
                <w:spacing w:val="-2"/>
              </w:rPr>
            </w:pPr>
            <w:r>
              <w:fldChar w:fldCharType="begin"/>
            </w:r>
            <w:r>
              <w:instrText xml:space="preserve"> HYPERLINK \l "Compos_mater" </w:instrText>
            </w:r>
            <w:r>
              <w:fldChar w:fldCharType="separate"/>
            </w:r>
            <w:r w:rsidR="008F1B70" w:rsidRPr="00785E81">
              <w:rPr>
                <w:rStyle w:val="Hyperlink"/>
              </w:rPr>
              <w:t>Composite Materials</w:t>
            </w:r>
            <w:r>
              <w:rPr>
                <w:rStyle w:val="Hyperlink"/>
              </w:rPr>
              <w:fldChar w:fldCharType="end"/>
            </w:r>
            <w:r w:rsidR="008F1B70">
              <w:t xml:space="preserve"> </w:t>
            </w:r>
            <w:r w:rsidR="008F1B70" w:rsidRPr="00041758">
              <w:rPr>
                <w:spacing w:val="-2"/>
              </w:rPr>
              <w:t>(doc. Ing. Jarmila Vilčáková, Ph.D.)</w:t>
            </w:r>
          </w:p>
          <w:p w14:paraId="577A8452" w14:textId="21ADEF4E" w:rsidR="008A3778" w:rsidRPr="00041758" w:rsidRDefault="003C3745" w:rsidP="00B34092">
            <w:pPr>
              <w:spacing w:line="336" w:lineRule="auto"/>
              <w:jc w:val="both"/>
              <w:rPr>
                <w:spacing w:val="-2"/>
              </w:rPr>
            </w:pPr>
            <w:r>
              <w:fldChar w:fldCharType="begin"/>
            </w:r>
            <w:r>
              <w:instrText xml:space="preserve"> HYPERLINK \l "Elektr_a_magnet_vlast_mater" </w:instrText>
            </w:r>
            <w:r>
              <w:fldChar w:fldCharType="separate"/>
            </w:r>
            <w:r w:rsidR="008D026C" w:rsidRPr="00785E81">
              <w:rPr>
                <w:rStyle w:val="Hyperlink"/>
              </w:rPr>
              <w:t>Electrical and Magnetics Properties of Materials</w:t>
            </w:r>
            <w:r>
              <w:rPr>
                <w:rStyle w:val="Hyperlink"/>
              </w:rPr>
              <w:fldChar w:fldCharType="end"/>
            </w:r>
            <w:r w:rsidR="0048772B">
              <w:rPr>
                <w:spacing w:val="-2"/>
              </w:rPr>
              <w:t xml:space="preserve"> </w:t>
            </w:r>
            <w:r w:rsidR="008A3778" w:rsidRPr="00041758">
              <w:rPr>
                <w:spacing w:val="-2"/>
              </w:rPr>
              <w:t>(doc. Ing. Jarmila Vilčáková, Ph.D.)</w:t>
            </w:r>
          </w:p>
          <w:p w14:paraId="2E6CD1B9" w14:textId="15946B47" w:rsidR="008F1B70" w:rsidRPr="00041758" w:rsidRDefault="003C3745" w:rsidP="008F1B70">
            <w:pPr>
              <w:spacing w:line="336" w:lineRule="auto"/>
              <w:jc w:val="both"/>
              <w:rPr>
                <w:spacing w:val="-2"/>
              </w:rPr>
            </w:pPr>
            <w:r>
              <w:fldChar w:fldCharType="begin"/>
            </w:r>
            <w:r>
              <w:instrText xml:space="preserve"> HYPERLINK \l "Eng_Statistics" </w:instrText>
            </w:r>
            <w:r>
              <w:fldChar w:fldCharType="separate"/>
            </w:r>
            <w:r w:rsidR="008F1B70" w:rsidRPr="00785E81">
              <w:rPr>
                <w:rStyle w:val="Hyperlink"/>
              </w:rPr>
              <w:t>Engineering Statistics</w:t>
            </w:r>
            <w:r>
              <w:rPr>
                <w:rStyle w:val="Hyperlink"/>
              </w:rPr>
              <w:fldChar w:fldCharType="end"/>
            </w:r>
            <w:r w:rsidR="008F1B70" w:rsidRPr="00B2196C">
              <w:t xml:space="preserve"> </w:t>
            </w:r>
            <w:r w:rsidR="008F1B70" w:rsidRPr="00041758">
              <w:rPr>
                <w:spacing w:val="-2"/>
              </w:rPr>
              <w:t>(doc. RNDr. Petr Ponížil, Ph.D.)</w:t>
            </w:r>
          </w:p>
          <w:p w14:paraId="38C0BB4F" w14:textId="5A7DB1B6" w:rsidR="008F1B70" w:rsidRPr="00041758" w:rsidRDefault="003C3745" w:rsidP="008F1B70">
            <w:pPr>
              <w:spacing w:line="336" w:lineRule="auto"/>
              <w:jc w:val="both"/>
              <w:rPr>
                <w:spacing w:val="-2"/>
              </w:rPr>
            </w:pPr>
            <w:r>
              <w:fldChar w:fldCharType="begin"/>
            </w:r>
            <w:r>
              <w:instrText xml:space="preserve"> HYPERLINK \l "Gen_and_Appl_Rheol" </w:instrText>
            </w:r>
            <w:r>
              <w:fldChar w:fldCharType="separate"/>
            </w:r>
            <w:r w:rsidR="008F1B70" w:rsidRPr="00785E81">
              <w:rPr>
                <w:rStyle w:val="Hyperlink"/>
              </w:rPr>
              <w:t>General and Applied Rheology</w:t>
            </w:r>
            <w:r>
              <w:rPr>
                <w:rStyle w:val="Hyperlink"/>
              </w:rPr>
              <w:fldChar w:fldCharType="end"/>
            </w:r>
            <w:r w:rsidR="008F1B70" w:rsidRPr="00B2196C">
              <w:t xml:space="preserve"> </w:t>
            </w:r>
            <w:r w:rsidR="008F1B70" w:rsidRPr="00041758">
              <w:rPr>
                <w:spacing w:val="-2"/>
              </w:rPr>
              <w:t>(prof</w:t>
            </w:r>
            <w:r w:rsidR="008F1B70">
              <w:rPr>
                <w:spacing w:val="-2"/>
              </w:rPr>
              <w:t xml:space="preserve">. Ing. Martin Zatloukal, Ph.D. </w:t>
            </w:r>
            <w:r w:rsidR="008F1B70" w:rsidRPr="00041758">
              <w:rPr>
                <w:spacing w:val="-2"/>
              </w:rPr>
              <w:t>DSc.)</w:t>
            </w:r>
          </w:p>
          <w:p w14:paraId="6B5C359E" w14:textId="0F2CC23A" w:rsidR="008F1B70" w:rsidRPr="00041758" w:rsidRDefault="003C3745" w:rsidP="008F1B70">
            <w:pPr>
              <w:spacing w:line="336" w:lineRule="auto"/>
              <w:jc w:val="both"/>
              <w:rPr>
                <w:spacing w:val="-2"/>
              </w:rPr>
            </w:pPr>
            <w:r>
              <w:fldChar w:fldCharType="begin"/>
            </w:r>
            <w:r>
              <w:instrText xml:space="preserve"> HYPERLINK \l "Instr_Meth_of_Polym" </w:instrText>
            </w:r>
            <w:r>
              <w:fldChar w:fldCharType="separate"/>
            </w:r>
            <w:r w:rsidR="008F1B70" w:rsidRPr="00785E81">
              <w:rPr>
                <w:rStyle w:val="Hyperlink"/>
              </w:rPr>
              <w:t>Instrumental Methods of Polymers</w:t>
            </w:r>
            <w:r>
              <w:rPr>
                <w:rStyle w:val="Hyperlink"/>
              </w:rPr>
              <w:fldChar w:fldCharType="end"/>
            </w:r>
            <w:r w:rsidR="008F1B70" w:rsidRPr="00B2196C">
              <w:t xml:space="preserve"> </w:t>
            </w:r>
            <w:r w:rsidR="008F1B70" w:rsidRPr="00041758">
              <w:rPr>
                <w:spacing w:val="-2"/>
              </w:rPr>
              <w:t>(doc. Ing. et Ing. Ivo Kuřitka, Ph.D. et Ph.D.)</w:t>
            </w:r>
          </w:p>
          <w:p w14:paraId="32B7993F" w14:textId="5D208B9D" w:rsidR="008F1B70" w:rsidRDefault="003C3745" w:rsidP="008F1B70">
            <w:pPr>
              <w:spacing w:line="336" w:lineRule="auto"/>
              <w:jc w:val="both"/>
              <w:rPr>
                <w:spacing w:val="-2"/>
              </w:rPr>
            </w:pPr>
            <w:r>
              <w:fldChar w:fldCharType="begin"/>
            </w:r>
            <w:r>
              <w:instrText xml:space="preserve"> HYPERLINK \l "Mater_for_Packag" </w:instrText>
            </w:r>
            <w:r>
              <w:fldChar w:fldCharType="separate"/>
            </w:r>
            <w:r w:rsidR="008F1B70" w:rsidRPr="00785E81">
              <w:rPr>
                <w:rStyle w:val="Hyperlink"/>
              </w:rPr>
              <w:t>Materials for Packaging</w:t>
            </w:r>
            <w:r>
              <w:rPr>
                <w:rStyle w:val="Hyperlink"/>
              </w:rPr>
              <w:fldChar w:fldCharType="end"/>
            </w:r>
            <w:r w:rsidR="008F1B70">
              <w:rPr>
                <w:spacing w:val="-2"/>
              </w:rPr>
              <w:t xml:space="preserve"> </w:t>
            </w:r>
            <w:r w:rsidR="008F1B70" w:rsidRPr="00041758">
              <w:rPr>
                <w:spacing w:val="-2"/>
              </w:rPr>
              <w:t>(prof. Ing. Petr Sáha, CSc.)</w:t>
            </w:r>
          </w:p>
          <w:p w14:paraId="12D132B6" w14:textId="6F870EEF" w:rsidR="008A3778" w:rsidRPr="00041758" w:rsidRDefault="003C3745" w:rsidP="00B34092">
            <w:pPr>
              <w:spacing w:line="336" w:lineRule="auto"/>
              <w:jc w:val="both"/>
              <w:rPr>
                <w:spacing w:val="-2"/>
              </w:rPr>
            </w:pPr>
            <w:r>
              <w:fldChar w:fldCharType="begin"/>
            </w:r>
            <w:r>
              <w:instrText xml:space="preserve"> HYPERLINK \l "Modeling_of_Pol_Proc" </w:instrText>
            </w:r>
            <w:r>
              <w:fldChar w:fldCharType="separate"/>
            </w:r>
            <w:r w:rsidR="008D026C" w:rsidRPr="00785E81">
              <w:rPr>
                <w:rStyle w:val="Hyperlink"/>
              </w:rPr>
              <w:t>Modeling of Polymer Processing</w:t>
            </w:r>
            <w:r>
              <w:rPr>
                <w:rStyle w:val="Hyperlink"/>
              </w:rPr>
              <w:fldChar w:fldCharType="end"/>
            </w:r>
            <w:r w:rsidR="008D026C" w:rsidRPr="00B2196C">
              <w:rPr>
                <w:spacing w:val="-2"/>
              </w:rPr>
              <w:t xml:space="preserve"> </w:t>
            </w:r>
            <w:r w:rsidR="008A3778" w:rsidRPr="00041758">
              <w:rPr>
                <w:spacing w:val="-2"/>
              </w:rPr>
              <w:t>(prof</w:t>
            </w:r>
            <w:r w:rsidR="00602E76">
              <w:rPr>
                <w:spacing w:val="-2"/>
              </w:rPr>
              <w:t xml:space="preserve">. Ing. Martin Zatloukal, Ph.D. </w:t>
            </w:r>
            <w:r w:rsidR="008A3778" w:rsidRPr="00041758">
              <w:rPr>
                <w:spacing w:val="-2"/>
              </w:rPr>
              <w:t>DSc.)</w:t>
            </w:r>
          </w:p>
          <w:p w14:paraId="7E9322C4" w14:textId="4D2B3BA8" w:rsidR="008A3778" w:rsidRPr="00041758" w:rsidRDefault="003C3745" w:rsidP="00B34092">
            <w:pPr>
              <w:spacing w:line="336" w:lineRule="auto"/>
              <w:jc w:val="both"/>
              <w:rPr>
                <w:spacing w:val="-2"/>
              </w:rPr>
            </w:pPr>
            <w:r>
              <w:fldChar w:fldCharType="begin"/>
            </w:r>
            <w:r>
              <w:instrText xml:space="preserve"> HYPERLINK \l "Mol_Spectroscopy" </w:instrText>
            </w:r>
            <w:r>
              <w:fldChar w:fldCharType="separate"/>
            </w:r>
            <w:r w:rsidR="008D026C" w:rsidRPr="00785E81">
              <w:rPr>
                <w:rStyle w:val="Hyperlink"/>
              </w:rPr>
              <w:t>Molecular Spectroscopy</w:t>
            </w:r>
            <w:r>
              <w:rPr>
                <w:rStyle w:val="Hyperlink"/>
              </w:rPr>
              <w:fldChar w:fldCharType="end"/>
            </w:r>
            <w:r w:rsidR="008D026C" w:rsidRPr="00B2196C">
              <w:t xml:space="preserve"> </w:t>
            </w:r>
            <w:r w:rsidR="008A3778" w:rsidRPr="00041758">
              <w:rPr>
                <w:spacing w:val="-2"/>
              </w:rPr>
              <w:t>(doc. Ing. et Ing. Ivo Kuřitka, Ph.D. et Ph.D.)</w:t>
            </w:r>
          </w:p>
          <w:p w14:paraId="6DA9B150" w14:textId="3DEC7B1F" w:rsidR="008A3778" w:rsidRPr="00041758" w:rsidRDefault="003C3745" w:rsidP="00B34092">
            <w:pPr>
              <w:spacing w:line="336" w:lineRule="auto"/>
              <w:jc w:val="both"/>
              <w:rPr>
                <w:spacing w:val="-2"/>
              </w:rPr>
            </w:pPr>
            <w:r>
              <w:fldChar w:fldCharType="begin"/>
            </w:r>
            <w:r>
              <w:instrText xml:space="preserve"> HYPERLINK \l "Num_Math" </w:instrText>
            </w:r>
            <w:r>
              <w:fldChar w:fldCharType="separate"/>
            </w:r>
            <w:r w:rsidR="008D026C" w:rsidRPr="00785E81">
              <w:rPr>
                <w:rStyle w:val="Hyperlink"/>
              </w:rPr>
              <w:t>Numerical Mathematics</w:t>
            </w:r>
            <w:r>
              <w:rPr>
                <w:rStyle w:val="Hyperlink"/>
              </w:rPr>
              <w:fldChar w:fldCharType="end"/>
            </w:r>
            <w:r w:rsidR="008D026C" w:rsidRPr="00B2196C">
              <w:rPr>
                <w:spacing w:val="-2"/>
              </w:rPr>
              <w:t xml:space="preserve"> </w:t>
            </w:r>
            <w:r w:rsidR="008A3778" w:rsidRPr="00041758">
              <w:rPr>
                <w:spacing w:val="-2"/>
              </w:rPr>
              <w:t>(doc. RNDr. Petr Ponížil, Ph.D.)</w:t>
            </w:r>
          </w:p>
          <w:p w14:paraId="4E268E7E" w14:textId="074DCA4F" w:rsidR="008A3778" w:rsidRPr="00041758" w:rsidRDefault="003C3745" w:rsidP="00B34092">
            <w:pPr>
              <w:spacing w:line="336" w:lineRule="auto"/>
              <w:jc w:val="both"/>
              <w:rPr>
                <w:spacing w:val="-2"/>
              </w:rPr>
            </w:pPr>
            <w:r>
              <w:fldChar w:fldCharType="begin"/>
            </w:r>
            <w:r>
              <w:instrText xml:space="preserve"> HYPERLINK \l "Opt_a_El_Active_Pol" </w:instrText>
            </w:r>
            <w:r>
              <w:fldChar w:fldCharType="separate"/>
            </w:r>
            <w:r w:rsidR="008D026C" w:rsidRPr="00785E81">
              <w:rPr>
                <w:rStyle w:val="Hyperlink"/>
              </w:rPr>
              <w:t>O</w:t>
            </w:r>
            <w:r w:rsidR="0037787E">
              <w:rPr>
                <w:rStyle w:val="Hyperlink"/>
              </w:rPr>
              <w:t>ptically and Electr</w:t>
            </w:r>
            <w:r w:rsidR="008D026C" w:rsidRPr="00785E81">
              <w:rPr>
                <w:rStyle w:val="Hyperlink"/>
              </w:rPr>
              <w:t>ically Active Polymers</w:t>
            </w:r>
            <w:r>
              <w:rPr>
                <w:rStyle w:val="Hyperlink"/>
              </w:rPr>
              <w:fldChar w:fldCharType="end"/>
            </w:r>
            <w:r w:rsidR="008D026C" w:rsidRPr="00B2196C">
              <w:t xml:space="preserve"> </w:t>
            </w:r>
            <w:r w:rsidR="008A3778" w:rsidRPr="00041758">
              <w:rPr>
                <w:spacing w:val="-2"/>
              </w:rPr>
              <w:t>(doc. Ing. et Ing. Ivo Kuřitka, Ph.D. et Ph.D.)</w:t>
            </w:r>
          </w:p>
          <w:p w14:paraId="383562D9" w14:textId="7068D7A1" w:rsidR="008A3778" w:rsidRPr="00041758" w:rsidRDefault="003C3745" w:rsidP="00B34092">
            <w:pPr>
              <w:spacing w:line="336" w:lineRule="auto"/>
              <w:jc w:val="both"/>
              <w:rPr>
                <w:spacing w:val="-2"/>
              </w:rPr>
            </w:pPr>
            <w:r>
              <w:fldChar w:fldCharType="begin"/>
            </w:r>
            <w:r>
              <w:instrText xml:space="preserve"> HYPERLINK \l "Org_Chem" </w:instrText>
            </w:r>
            <w:r>
              <w:fldChar w:fldCharType="separate"/>
            </w:r>
            <w:r w:rsidR="008D026C" w:rsidRPr="00785E81">
              <w:rPr>
                <w:rStyle w:val="Hyperlink"/>
              </w:rPr>
              <w:t>Organic Chemistry</w:t>
            </w:r>
            <w:r>
              <w:rPr>
                <w:rStyle w:val="Hyperlink"/>
              </w:rPr>
              <w:fldChar w:fldCharType="end"/>
            </w:r>
            <w:r w:rsidR="008D026C">
              <w:rPr>
                <w:spacing w:val="-2"/>
              </w:rPr>
              <w:t xml:space="preserve"> </w:t>
            </w:r>
            <w:r w:rsidR="008A3778" w:rsidRPr="00041758">
              <w:rPr>
                <w:spacing w:val="-2"/>
              </w:rPr>
              <w:t>(prof. Ing. Antonín Klásek, DrSc.)</w:t>
            </w:r>
          </w:p>
          <w:p w14:paraId="231E75F1" w14:textId="3F77763E" w:rsidR="008F1B70" w:rsidRPr="00041758" w:rsidRDefault="003C3745" w:rsidP="008F1B70">
            <w:pPr>
              <w:spacing w:line="336" w:lineRule="auto"/>
              <w:jc w:val="both"/>
              <w:rPr>
                <w:spacing w:val="-2"/>
              </w:rPr>
            </w:pPr>
            <w:r>
              <w:fldChar w:fldCharType="begin"/>
            </w:r>
            <w:r>
              <w:instrText xml:space="preserve"> HYPERLINK \l "Phys_Chem" </w:instrText>
            </w:r>
            <w:r>
              <w:fldChar w:fldCharType="separate"/>
            </w:r>
            <w:r w:rsidR="008F1B70" w:rsidRPr="00785E81">
              <w:rPr>
                <w:rStyle w:val="Hyperlink"/>
              </w:rPr>
              <w:t>Physical Chemistry</w:t>
            </w:r>
            <w:r>
              <w:rPr>
                <w:rStyle w:val="Hyperlink"/>
              </w:rPr>
              <w:fldChar w:fldCharType="end"/>
            </w:r>
            <w:r w:rsidR="008F1B70" w:rsidRPr="00B2196C">
              <w:rPr>
                <w:spacing w:val="-2"/>
              </w:rPr>
              <w:t xml:space="preserve"> </w:t>
            </w:r>
            <w:r w:rsidR="008F1B70" w:rsidRPr="00041758">
              <w:rPr>
                <w:spacing w:val="-2"/>
              </w:rPr>
              <w:t xml:space="preserve">(prof. Ing. Lubomír Lapčík, </w:t>
            </w:r>
            <w:r w:rsidR="008F1B70">
              <w:rPr>
                <w:spacing w:val="-2"/>
              </w:rPr>
              <w:t>CSc</w:t>
            </w:r>
            <w:r w:rsidR="008F1B70" w:rsidRPr="00041758">
              <w:rPr>
                <w:spacing w:val="-2"/>
              </w:rPr>
              <w:t>.)</w:t>
            </w:r>
          </w:p>
          <w:p w14:paraId="731DE7F6" w14:textId="1D9C57F6" w:rsidR="008A3778" w:rsidRPr="00041758" w:rsidRDefault="003C3745" w:rsidP="00B34092">
            <w:pPr>
              <w:spacing w:line="336" w:lineRule="auto"/>
              <w:jc w:val="both"/>
              <w:rPr>
                <w:spacing w:val="-2"/>
              </w:rPr>
            </w:pPr>
            <w:r>
              <w:fldChar w:fldCharType="begin"/>
            </w:r>
            <w:r>
              <w:instrText xml:space="preserve"> HYPERLINK \l "Plast_technol" </w:instrText>
            </w:r>
            <w:r>
              <w:fldChar w:fldCharType="separate"/>
            </w:r>
            <w:r w:rsidR="00B86E93" w:rsidRPr="00785E81">
              <w:rPr>
                <w:rStyle w:val="Hyperlink"/>
                <w:shd w:val="clear" w:color="auto" w:fill="FFFFFF"/>
              </w:rPr>
              <w:t>Plastics Processing Technology</w:t>
            </w:r>
            <w:r>
              <w:rPr>
                <w:rStyle w:val="Hyperlink"/>
                <w:shd w:val="clear" w:color="auto" w:fill="FFFFFF"/>
              </w:rPr>
              <w:fldChar w:fldCharType="end"/>
            </w:r>
            <w:r w:rsidR="00B86E93">
              <w:rPr>
                <w:rFonts w:ascii="Calibri" w:hAnsi="Calibri" w:cs="Calibri"/>
                <w:color w:val="000000"/>
                <w:shd w:val="clear" w:color="auto" w:fill="FFFFFF"/>
              </w:rPr>
              <w:t xml:space="preserve"> </w:t>
            </w:r>
            <w:r w:rsidR="008A3778" w:rsidRPr="00041758">
              <w:rPr>
                <w:spacing w:val="-2"/>
              </w:rPr>
              <w:t xml:space="preserve">(doc. Ing. </w:t>
            </w:r>
            <w:r w:rsidR="00A1650B">
              <w:rPr>
                <w:spacing w:val="-2"/>
              </w:rPr>
              <w:t>Tomáš Sedláček, Ph.D.</w:t>
            </w:r>
            <w:r w:rsidR="008A3778" w:rsidRPr="00041758">
              <w:rPr>
                <w:spacing w:val="-2"/>
              </w:rPr>
              <w:t>)</w:t>
            </w:r>
          </w:p>
          <w:p w14:paraId="75A5B035" w14:textId="65F6CD14" w:rsidR="008F1B70" w:rsidRPr="00041758" w:rsidRDefault="003C3745" w:rsidP="008F1B70">
            <w:pPr>
              <w:spacing w:line="336" w:lineRule="auto"/>
              <w:jc w:val="both"/>
              <w:rPr>
                <w:spacing w:val="-2"/>
              </w:rPr>
            </w:pPr>
            <w:r>
              <w:fldChar w:fldCharType="begin"/>
            </w:r>
            <w:r>
              <w:instrText xml:space="preserve"> HYPERLINK \l "POl_BLends" </w:instrText>
            </w:r>
            <w:r>
              <w:fldChar w:fldCharType="separate"/>
            </w:r>
            <w:r w:rsidR="008F1B70" w:rsidRPr="00785E81">
              <w:rPr>
                <w:rStyle w:val="Hyperlink"/>
              </w:rPr>
              <w:t>Polymer Blends</w:t>
            </w:r>
            <w:r>
              <w:rPr>
                <w:rStyle w:val="Hyperlink"/>
              </w:rPr>
              <w:fldChar w:fldCharType="end"/>
            </w:r>
            <w:r w:rsidR="008F1B70">
              <w:rPr>
                <w:spacing w:val="-2"/>
              </w:rPr>
              <w:t xml:space="preserve"> </w:t>
            </w:r>
            <w:r w:rsidR="008F1B70" w:rsidRPr="00041758">
              <w:rPr>
                <w:spacing w:val="-2"/>
              </w:rPr>
              <w:t>(prof. Ing. Petr Svoboda, Ph.D.)</w:t>
            </w:r>
          </w:p>
          <w:p w14:paraId="6C7FA164" w14:textId="569DF40E" w:rsidR="008F1B70" w:rsidRDefault="003C3745" w:rsidP="008F1B70">
            <w:pPr>
              <w:spacing w:line="336" w:lineRule="auto"/>
              <w:jc w:val="both"/>
              <w:rPr>
                <w:spacing w:val="-2"/>
              </w:rPr>
            </w:pPr>
            <w:r>
              <w:fldChar w:fldCharType="begin"/>
            </w:r>
            <w:r>
              <w:instrText xml:space="preserve"> HYPERLINK \l "VSZ" </w:instrText>
            </w:r>
            <w:r>
              <w:fldChar w:fldCharType="separate"/>
            </w:r>
            <w:r w:rsidR="008F1B70" w:rsidRPr="00785E81">
              <w:rPr>
                <w:rStyle w:val="Hyperlink"/>
              </w:rPr>
              <w:t>Production Machines and Devices</w:t>
            </w:r>
            <w:r>
              <w:rPr>
                <w:rStyle w:val="Hyperlink"/>
              </w:rPr>
              <w:fldChar w:fldCharType="end"/>
            </w:r>
            <w:r w:rsidR="008F1B70" w:rsidRPr="00B2196C">
              <w:t xml:space="preserve"> </w:t>
            </w:r>
            <w:r w:rsidR="008F1B70" w:rsidRPr="00041758">
              <w:rPr>
                <w:spacing w:val="-2"/>
              </w:rPr>
              <w:t xml:space="preserve">(doc. Ing. </w:t>
            </w:r>
            <w:r w:rsidR="008F1B70">
              <w:rPr>
                <w:spacing w:val="-2"/>
              </w:rPr>
              <w:t>Michal Staněk, Ph.D.</w:t>
            </w:r>
            <w:r w:rsidR="008F1B70" w:rsidRPr="00041758">
              <w:rPr>
                <w:spacing w:val="-2"/>
              </w:rPr>
              <w:t>)</w:t>
            </w:r>
          </w:p>
          <w:p w14:paraId="411BC570" w14:textId="6E5E9A5B" w:rsidR="008F1B70" w:rsidRDefault="003C3745" w:rsidP="00B34092">
            <w:pPr>
              <w:spacing w:line="336" w:lineRule="auto"/>
              <w:jc w:val="both"/>
              <w:rPr>
                <w:spacing w:val="-2"/>
              </w:rPr>
            </w:pPr>
            <w:r>
              <w:fldChar w:fldCharType="begin"/>
            </w:r>
            <w:r>
              <w:instrText xml:space="preserve"> HYPERLINK \l "Gum_technol" </w:instrText>
            </w:r>
            <w:r>
              <w:fldChar w:fldCharType="separate"/>
            </w:r>
            <w:r w:rsidR="008F1B70" w:rsidRPr="00785E81">
              <w:rPr>
                <w:rStyle w:val="Hyperlink"/>
              </w:rPr>
              <w:t>Rubber Technology</w:t>
            </w:r>
            <w:r>
              <w:rPr>
                <w:rStyle w:val="Hyperlink"/>
              </w:rPr>
              <w:fldChar w:fldCharType="end"/>
            </w:r>
            <w:r w:rsidR="008F1B70" w:rsidRPr="00B2196C">
              <w:t xml:space="preserve"> </w:t>
            </w:r>
            <w:r w:rsidR="008F1B70" w:rsidRPr="00041758">
              <w:rPr>
                <w:spacing w:val="-2"/>
              </w:rPr>
              <w:t>(doc. Ing. Roman Čermák, Ph.D.)</w:t>
            </w:r>
          </w:p>
          <w:p w14:paraId="2656799D" w14:textId="542DC1EB" w:rsidR="008A3778" w:rsidRDefault="003C3745" w:rsidP="00B34092">
            <w:pPr>
              <w:spacing w:line="336" w:lineRule="auto"/>
              <w:jc w:val="both"/>
              <w:rPr>
                <w:spacing w:val="-2"/>
              </w:rPr>
            </w:pPr>
            <w:r>
              <w:fldChar w:fldCharType="begin"/>
            </w:r>
            <w:r>
              <w:instrText xml:space="preserve"> HYPERLINK \l "Strukt_a_vlastn_pev_lát" </w:instrText>
            </w:r>
            <w:r>
              <w:fldChar w:fldCharType="separate"/>
            </w:r>
            <w:r w:rsidR="008D026C" w:rsidRPr="00785E81">
              <w:rPr>
                <w:rStyle w:val="Hyperlink"/>
              </w:rPr>
              <w:t>Structure and Characteristics of Solids</w:t>
            </w:r>
            <w:r>
              <w:rPr>
                <w:rStyle w:val="Hyperlink"/>
              </w:rPr>
              <w:fldChar w:fldCharType="end"/>
            </w:r>
            <w:r w:rsidR="008D026C">
              <w:rPr>
                <w:spacing w:val="-2"/>
              </w:rPr>
              <w:t xml:space="preserve"> </w:t>
            </w:r>
            <w:r w:rsidR="008A3778" w:rsidRPr="00041758">
              <w:rPr>
                <w:spacing w:val="-2"/>
              </w:rPr>
              <w:t>(doc. RNDr. Petr Ponížil, Ph.D.)</w:t>
            </w:r>
          </w:p>
          <w:p w14:paraId="5E8455B9" w14:textId="356D8EC6" w:rsidR="00DB2386" w:rsidRPr="00041758" w:rsidRDefault="003C3745" w:rsidP="00B34092">
            <w:pPr>
              <w:spacing w:line="336" w:lineRule="auto"/>
              <w:jc w:val="both"/>
              <w:rPr>
                <w:spacing w:val="-2"/>
              </w:rPr>
            </w:pPr>
            <w:r>
              <w:fldChar w:fldCharType="begin"/>
            </w:r>
            <w:r>
              <w:instrText xml:space="preserve"> HYPERLINK \l "Superamolek_chem" </w:instrText>
            </w:r>
            <w:r>
              <w:fldChar w:fldCharType="separate"/>
            </w:r>
            <w:r w:rsidR="008D026C" w:rsidRPr="00785E81">
              <w:rPr>
                <w:rStyle w:val="Hyperlink"/>
                <w:spacing w:val="-2"/>
              </w:rPr>
              <w:t>Supramolecular Chemistry</w:t>
            </w:r>
            <w:r>
              <w:rPr>
                <w:rStyle w:val="Hyperlink"/>
                <w:spacing w:val="-2"/>
              </w:rPr>
              <w:fldChar w:fldCharType="end"/>
            </w:r>
            <w:r w:rsidR="008B2F91" w:rsidRPr="00151F2C">
              <w:rPr>
                <w:spacing w:val="-2"/>
              </w:rPr>
              <w:t xml:space="preserve"> (doc. Mgr. Robert Vícha, Ph.D.)</w:t>
            </w:r>
          </w:p>
          <w:p w14:paraId="7B5549C2" w14:textId="78EBF15F" w:rsidR="008F1B70" w:rsidRDefault="003C3745" w:rsidP="008F1B70">
            <w:pPr>
              <w:spacing w:line="336" w:lineRule="auto"/>
              <w:jc w:val="both"/>
            </w:pPr>
            <w:r>
              <w:fldChar w:fldCharType="begin"/>
            </w:r>
            <w:r>
              <w:instrText xml:space="preserve"> HYPERLINK \l "Term_met_a_relax_chov_polym" </w:instrText>
            </w:r>
            <w:r>
              <w:fldChar w:fldCharType="separate"/>
            </w:r>
            <w:r w:rsidR="008D026C" w:rsidRPr="00785E81">
              <w:rPr>
                <w:rStyle w:val="Hyperlink"/>
                <w:shd w:val="clear" w:color="auto" w:fill="FFFFFF"/>
              </w:rPr>
              <w:t>Thermal Methods and Relaxation Behavior of Polymers</w:t>
            </w:r>
            <w:r>
              <w:rPr>
                <w:rStyle w:val="Hyperlink"/>
                <w:shd w:val="clear" w:color="auto" w:fill="FFFFFF"/>
              </w:rPr>
              <w:fldChar w:fldCharType="end"/>
            </w:r>
            <w:r w:rsidR="008D026C">
              <w:rPr>
                <w:rFonts w:ascii="Calibri" w:hAnsi="Calibri" w:cs="Calibri"/>
                <w:color w:val="000000"/>
                <w:shd w:val="clear" w:color="auto" w:fill="FFFFFF"/>
              </w:rPr>
              <w:t xml:space="preserve"> </w:t>
            </w:r>
            <w:r w:rsidR="008A3778" w:rsidRPr="00041758">
              <w:rPr>
                <w:spacing w:val="-2"/>
              </w:rPr>
              <w:t>(prof. Ing. Petr Slobodian, Ph.D.)</w:t>
            </w:r>
            <w:r w:rsidR="008F1B70" w:rsidRPr="00B2196C">
              <w:t xml:space="preserve"> </w:t>
            </w:r>
          </w:p>
          <w:p w14:paraId="4E71F04E" w14:textId="30EDBBCD" w:rsidR="00CD5508" w:rsidRDefault="003C3745" w:rsidP="00350F30">
            <w:pPr>
              <w:spacing w:line="336" w:lineRule="auto"/>
              <w:jc w:val="both"/>
              <w:rPr>
                <w:spacing w:val="-2"/>
              </w:rPr>
            </w:pPr>
            <w:r>
              <w:fldChar w:fldCharType="begin"/>
            </w:r>
            <w:r>
              <w:instrText xml:space="preserve"> HYPERLINK \l "Transport_Phenom" </w:instrText>
            </w:r>
            <w:r>
              <w:fldChar w:fldCharType="separate"/>
            </w:r>
            <w:r w:rsidR="008F1B70" w:rsidRPr="00785E81">
              <w:rPr>
                <w:rStyle w:val="Hyperlink"/>
              </w:rPr>
              <w:t>Transport Phenomena</w:t>
            </w:r>
            <w:r>
              <w:rPr>
                <w:rStyle w:val="Hyperlink"/>
              </w:rPr>
              <w:fldChar w:fldCharType="end"/>
            </w:r>
            <w:r w:rsidR="008F1B70" w:rsidRPr="00B2196C">
              <w:t xml:space="preserve"> </w:t>
            </w:r>
            <w:r w:rsidR="008F1B70" w:rsidRPr="00041758">
              <w:rPr>
                <w:spacing w:val="-2"/>
              </w:rPr>
              <w:t>(prof. Ing. Petr Svoboda, Ph.D.)</w:t>
            </w:r>
          </w:p>
          <w:p w14:paraId="68B0CBEA" w14:textId="7BC19CFC" w:rsidR="00B7684B" w:rsidRDefault="00B7684B" w:rsidP="00350F30">
            <w:pPr>
              <w:spacing w:line="336" w:lineRule="auto"/>
              <w:jc w:val="both"/>
              <w:rPr>
                <w:spacing w:val="-2"/>
              </w:rPr>
            </w:pPr>
          </w:p>
          <w:p w14:paraId="4DB071D9" w14:textId="77777777" w:rsidR="003260C2" w:rsidRDefault="003260C2" w:rsidP="00350F30">
            <w:pPr>
              <w:spacing w:line="336" w:lineRule="auto"/>
              <w:jc w:val="both"/>
              <w:rPr>
                <w:spacing w:val="-2"/>
              </w:rPr>
            </w:pPr>
          </w:p>
          <w:p w14:paraId="3A636F91" w14:textId="386EFF42" w:rsidR="0064112C" w:rsidRPr="00041758" w:rsidRDefault="0064112C" w:rsidP="00350F30">
            <w:pPr>
              <w:spacing w:line="336" w:lineRule="auto"/>
              <w:jc w:val="both"/>
              <w:rPr>
                <w:spacing w:val="-2"/>
              </w:rPr>
            </w:pPr>
          </w:p>
        </w:tc>
      </w:tr>
      <w:tr w:rsidR="008A3778" w14:paraId="18A1AA1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PrChange w:id="24" w:author="utb" w:date="2019-09-09T15:42:00Z">
            <w:trPr>
              <w:gridBefore w:val="2"/>
              <w:gridAfter w:val="3"/>
              <w:wAfter w:w="472" w:type="dxa"/>
            </w:trPr>
          </w:trPrChange>
        </w:trPr>
        <w:tc>
          <w:tcPr>
            <w:tcW w:w="3503" w:type="dxa"/>
            <w:gridSpan w:val="7"/>
            <w:shd w:val="clear" w:color="auto" w:fill="F7CAAC"/>
            <w:tcPrChange w:id="25" w:author="utb" w:date="2019-09-09T15:42:00Z">
              <w:tcPr>
                <w:tcW w:w="3504" w:type="dxa"/>
                <w:gridSpan w:val="10"/>
                <w:shd w:val="clear" w:color="auto" w:fill="F7CAAC"/>
              </w:tcPr>
            </w:tcPrChange>
          </w:tcPr>
          <w:p w14:paraId="2B2BFEF0" w14:textId="77777777" w:rsidR="008A3778" w:rsidRDefault="008A3778" w:rsidP="003E7936">
            <w:pPr>
              <w:jc w:val="both"/>
              <w:rPr>
                <w:b/>
              </w:rPr>
            </w:pPr>
            <w:r>
              <w:rPr>
                <w:b/>
              </w:rPr>
              <w:lastRenderedPageBreak/>
              <w:t>Požadavky na tvůrčí činnost</w:t>
            </w:r>
          </w:p>
        </w:tc>
        <w:tc>
          <w:tcPr>
            <w:tcW w:w="6373" w:type="dxa"/>
            <w:gridSpan w:val="27"/>
            <w:tcBorders>
              <w:bottom w:val="nil"/>
            </w:tcBorders>
            <w:tcPrChange w:id="26" w:author="utb" w:date="2019-09-09T15:42:00Z">
              <w:tcPr>
                <w:tcW w:w="6373" w:type="dxa"/>
                <w:gridSpan w:val="33"/>
                <w:tcBorders>
                  <w:bottom w:val="nil"/>
                </w:tcBorders>
              </w:tcPr>
            </w:tcPrChange>
          </w:tcPr>
          <w:p w14:paraId="51DFFAB4" w14:textId="77777777" w:rsidR="008A3778" w:rsidRDefault="008A3778" w:rsidP="003E7936">
            <w:pPr>
              <w:jc w:val="both"/>
            </w:pPr>
          </w:p>
        </w:tc>
      </w:tr>
      <w:tr w:rsidR="008A3778" w14:paraId="71A1BA1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Height w:val="739"/>
          <w:trPrChange w:id="28" w:author="utb" w:date="2019-09-09T15:42:00Z">
            <w:trPr>
              <w:gridBefore w:val="2"/>
              <w:gridAfter w:val="3"/>
              <w:wAfter w:w="472" w:type="dxa"/>
              <w:trHeight w:val="739"/>
            </w:trPr>
          </w:trPrChange>
        </w:trPr>
        <w:tc>
          <w:tcPr>
            <w:tcW w:w="9876" w:type="dxa"/>
            <w:gridSpan w:val="34"/>
            <w:tcBorders>
              <w:top w:val="nil"/>
            </w:tcBorders>
            <w:tcPrChange w:id="29" w:author="utb" w:date="2019-09-09T15:42:00Z">
              <w:tcPr>
                <w:tcW w:w="9877" w:type="dxa"/>
                <w:gridSpan w:val="43"/>
                <w:tcBorders>
                  <w:top w:val="nil"/>
                </w:tcBorders>
              </w:tcPr>
            </w:tcPrChange>
          </w:tcPr>
          <w:p w14:paraId="0D0771B4" w14:textId="0F236133" w:rsidR="008A3778" w:rsidRPr="00BD2BEB" w:rsidRDefault="008A3778" w:rsidP="00BF2194">
            <w:pPr>
              <w:spacing w:before="120" w:after="120" w:line="264" w:lineRule="auto"/>
              <w:jc w:val="both"/>
              <w:rPr>
                <w:spacing w:val="-2"/>
                <w:sz w:val="22"/>
                <w:szCs w:val="22"/>
              </w:rPr>
            </w:pPr>
            <w:r w:rsidRPr="00041758">
              <w:rPr>
                <w:spacing w:val="-2"/>
              </w:rPr>
              <w:t xml:space="preserve">Publikační činnost zaměřená na časopisy indexované v databázích Web of Science, nebo Scopus. Zapojení do výzkumné činnosti v rámci příslušných ústavů, grantových agentur a mezinárodních projektů. </w:t>
            </w:r>
          </w:p>
        </w:tc>
      </w:tr>
      <w:tr w:rsidR="008A3778" w14:paraId="0B6D1D6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PrChange w:id="31" w:author="utb" w:date="2019-09-09T15:42:00Z">
            <w:trPr>
              <w:gridBefore w:val="2"/>
              <w:gridAfter w:val="3"/>
              <w:wAfter w:w="472" w:type="dxa"/>
            </w:trPr>
          </w:trPrChange>
        </w:trPr>
        <w:tc>
          <w:tcPr>
            <w:tcW w:w="3503" w:type="dxa"/>
            <w:gridSpan w:val="7"/>
            <w:shd w:val="clear" w:color="auto" w:fill="F7CAAC"/>
            <w:tcPrChange w:id="32" w:author="utb" w:date="2019-09-09T15:42:00Z">
              <w:tcPr>
                <w:tcW w:w="3504" w:type="dxa"/>
                <w:gridSpan w:val="10"/>
                <w:shd w:val="clear" w:color="auto" w:fill="F7CAAC"/>
              </w:tcPr>
            </w:tcPrChange>
          </w:tcPr>
          <w:p w14:paraId="646CEAEE" w14:textId="77777777" w:rsidR="008A3778" w:rsidRDefault="008A3778" w:rsidP="003E7936">
            <w:pPr>
              <w:rPr>
                <w:b/>
              </w:rPr>
            </w:pPr>
            <w:r>
              <w:rPr>
                <w:b/>
              </w:rPr>
              <w:t>Požadavky na absolvování stáží</w:t>
            </w:r>
          </w:p>
        </w:tc>
        <w:tc>
          <w:tcPr>
            <w:tcW w:w="6373" w:type="dxa"/>
            <w:gridSpan w:val="27"/>
            <w:tcBorders>
              <w:bottom w:val="nil"/>
            </w:tcBorders>
            <w:tcPrChange w:id="33" w:author="utb" w:date="2019-09-09T15:42:00Z">
              <w:tcPr>
                <w:tcW w:w="6373" w:type="dxa"/>
                <w:gridSpan w:val="33"/>
                <w:tcBorders>
                  <w:bottom w:val="nil"/>
                </w:tcBorders>
              </w:tcPr>
            </w:tcPrChange>
          </w:tcPr>
          <w:p w14:paraId="417D9FED" w14:textId="77777777" w:rsidR="008A3778" w:rsidRDefault="008A3778" w:rsidP="003E7936">
            <w:pPr>
              <w:jc w:val="both"/>
            </w:pPr>
          </w:p>
        </w:tc>
      </w:tr>
      <w:tr w:rsidR="008A3778" w14:paraId="63F7287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Height w:val="917"/>
          <w:trPrChange w:id="35" w:author="utb" w:date="2019-09-09T15:42:00Z">
            <w:trPr>
              <w:gridBefore w:val="2"/>
              <w:gridAfter w:val="3"/>
              <w:wAfter w:w="472" w:type="dxa"/>
              <w:trHeight w:val="917"/>
            </w:trPr>
          </w:trPrChange>
        </w:trPr>
        <w:tc>
          <w:tcPr>
            <w:tcW w:w="9876" w:type="dxa"/>
            <w:gridSpan w:val="34"/>
            <w:tcBorders>
              <w:top w:val="nil"/>
            </w:tcBorders>
            <w:tcPrChange w:id="36" w:author="utb" w:date="2019-09-09T15:42:00Z">
              <w:tcPr>
                <w:tcW w:w="9877" w:type="dxa"/>
                <w:gridSpan w:val="43"/>
                <w:tcBorders>
                  <w:top w:val="nil"/>
                </w:tcBorders>
              </w:tcPr>
            </w:tcPrChange>
          </w:tcPr>
          <w:p w14:paraId="740E4EEF" w14:textId="18619D92" w:rsidR="008A3778" w:rsidRPr="00041758" w:rsidRDefault="008A3778" w:rsidP="001B1061">
            <w:pPr>
              <w:spacing w:before="120" w:after="120" w:line="264" w:lineRule="auto"/>
              <w:jc w:val="both"/>
              <w:rPr>
                <w:spacing w:val="-2"/>
              </w:rPr>
            </w:pPr>
            <w:r w:rsidRPr="00041758">
              <w:rPr>
                <w:spacing w:val="-2"/>
              </w:rPr>
              <w:t xml:space="preserve">Součástí studijních povinností v doktorském studijním programu je </w:t>
            </w:r>
            <w:r w:rsidR="001B1061">
              <w:rPr>
                <w:spacing w:val="-2"/>
              </w:rPr>
              <w:t>povinnost absolvovat</w:t>
            </w:r>
            <w:r w:rsidRPr="00041758">
              <w:rPr>
                <w:spacing w:val="-2"/>
              </w:rPr>
              <w:t xml:space="preserve"> část studia na zahraniční instituci v délce nejméně jednoho měsíce</w:t>
            </w:r>
            <w:r w:rsidR="001B1061">
              <w:rPr>
                <w:spacing w:val="-2"/>
              </w:rPr>
              <w:t>.</w:t>
            </w:r>
            <w:r w:rsidRPr="00041758">
              <w:rPr>
                <w:spacing w:val="-2"/>
              </w:rPr>
              <w:t xml:space="preserve"> </w:t>
            </w:r>
            <w:ins w:id="37" w:author="utb" w:date="2019-09-05T14:33:00Z">
              <w:r w:rsidR="001B1061">
                <w:rPr>
                  <w:spacing w:val="-2"/>
                </w:rPr>
                <w:t>Tato povinnost vy</w:t>
              </w:r>
            </w:ins>
            <w:ins w:id="38" w:author="utb" w:date="2019-09-05T14:32:00Z">
              <w:r w:rsidR="001B1061">
                <w:rPr>
                  <w:spacing w:val="-2"/>
                </w:rPr>
                <w:t xml:space="preserve">chází z </w:t>
              </w:r>
              <w:r w:rsidR="001B1061">
                <w:t>Nařízení vlády č. 274/2016 Sb.</w:t>
              </w:r>
            </w:ins>
            <w:ins w:id="39" w:author="utb" w:date="2019-09-05T14:52:00Z">
              <w:r w:rsidR="001B1061">
                <w:t xml:space="preserve"> a její </w:t>
              </w:r>
            </w:ins>
            <w:ins w:id="40" w:author="utb" w:date="2019-09-05T14:57:00Z">
              <w:r w:rsidR="001B1061">
                <w:t xml:space="preserve">plnění </w:t>
              </w:r>
            </w:ins>
            <w:ins w:id="41" w:author="utb" w:date="2019-09-05T14:53:00Z">
              <w:r w:rsidR="001B1061">
                <w:t xml:space="preserve">je </w:t>
              </w:r>
            </w:ins>
            <w:ins w:id="42" w:author="utb" w:date="2019-09-05T14:52:00Z">
              <w:r w:rsidR="001B1061">
                <w:t xml:space="preserve">zajištěno </w:t>
              </w:r>
            </w:ins>
            <w:ins w:id="43" w:author="utb" w:date="2019-09-05T14:32:00Z">
              <w:r w:rsidR="001B1061" w:rsidRPr="006472F1">
                <w:t>VP FT UTB</w:t>
              </w:r>
            </w:ins>
            <w:ins w:id="44" w:author="utb" w:date="2019-09-05T14:35:00Z">
              <w:r w:rsidR="001B1061">
                <w:t xml:space="preserve"> </w:t>
              </w:r>
            </w:ins>
            <w:ins w:id="45" w:author="utb" w:date="2019-09-05T14:36:00Z">
              <w:r w:rsidR="001B1061">
                <w:t>(</w:t>
              </w:r>
              <w:r w:rsidR="001B1061" w:rsidRPr="002E005F">
                <w:t>PD/04/2019</w:t>
              </w:r>
              <w:r w:rsidR="001B1061">
                <w:t xml:space="preserve">, </w:t>
              </w:r>
              <w:r w:rsidR="001B1061">
                <w:fldChar w:fldCharType="begin"/>
              </w:r>
              <w:r w:rsidR="001B1061">
                <w:instrText xml:space="preserve"> HYPERLINK "https://ft.utb.cz/mdocs-posts/pd-04-2019-predkladani-disertacnich-praci-a-prihlasek-k-obhajobe-disertacni-prace/" </w:instrText>
              </w:r>
              <w:r w:rsidR="001B1061">
                <w:fldChar w:fldCharType="separate"/>
              </w:r>
              <w:r w:rsidR="001B1061">
                <w:rPr>
                  <w:rStyle w:val="Hyperlink"/>
                </w:rPr>
                <w:t>https://ft.utb.cz/mdocs-posts/pd-04-2019-predkladani-disertacnich-praci-a-prihlasek-k-obhajobe-disertacni-prace/</w:t>
              </w:r>
              <w:r w:rsidR="001B1061">
                <w:fldChar w:fldCharType="end"/>
              </w:r>
              <w:r w:rsidR="001B1061">
                <w:t>)</w:t>
              </w:r>
            </w:ins>
            <w:ins w:id="46" w:author="utb" w:date="2019-09-05T14:53:00Z">
              <w:r w:rsidR="001B1061">
                <w:t>.</w:t>
              </w:r>
            </w:ins>
          </w:p>
        </w:tc>
      </w:tr>
      <w:tr w:rsidR="008A3778" w14:paraId="7A7A3E5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PrChange w:id="48" w:author="utb" w:date="2019-09-09T15:42:00Z">
            <w:trPr>
              <w:gridBefore w:val="2"/>
              <w:gridAfter w:val="3"/>
              <w:wAfter w:w="472" w:type="dxa"/>
            </w:trPr>
          </w:trPrChange>
        </w:trPr>
        <w:tc>
          <w:tcPr>
            <w:tcW w:w="3503" w:type="dxa"/>
            <w:gridSpan w:val="7"/>
            <w:shd w:val="clear" w:color="auto" w:fill="F7CAAC"/>
            <w:tcPrChange w:id="49" w:author="utb" w:date="2019-09-09T15:42:00Z">
              <w:tcPr>
                <w:tcW w:w="3504" w:type="dxa"/>
                <w:gridSpan w:val="10"/>
                <w:shd w:val="clear" w:color="auto" w:fill="F7CAAC"/>
              </w:tcPr>
            </w:tcPrChange>
          </w:tcPr>
          <w:p w14:paraId="1BD7A6E9" w14:textId="77777777" w:rsidR="008A3778" w:rsidRDefault="008A3778" w:rsidP="003E7936">
            <w:r>
              <w:rPr>
                <w:b/>
              </w:rPr>
              <w:t>Další studijní povinnosti</w:t>
            </w:r>
          </w:p>
        </w:tc>
        <w:tc>
          <w:tcPr>
            <w:tcW w:w="6373" w:type="dxa"/>
            <w:gridSpan w:val="27"/>
            <w:tcBorders>
              <w:bottom w:val="nil"/>
            </w:tcBorders>
            <w:shd w:val="clear" w:color="auto" w:fill="FFFFFF"/>
            <w:tcPrChange w:id="50" w:author="utb" w:date="2019-09-09T15:42:00Z">
              <w:tcPr>
                <w:tcW w:w="6373" w:type="dxa"/>
                <w:gridSpan w:val="33"/>
                <w:tcBorders>
                  <w:bottom w:val="nil"/>
                </w:tcBorders>
                <w:shd w:val="clear" w:color="auto" w:fill="FFFFFF"/>
              </w:tcPr>
            </w:tcPrChange>
          </w:tcPr>
          <w:p w14:paraId="3B2AF809" w14:textId="77777777" w:rsidR="008A3778" w:rsidRDefault="008A3778" w:rsidP="003E7936">
            <w:pPr>
              <w:jc w:val="center"/>
            </w:pPr>
          </w:p>
        </w:tc>
      </w:tr>
      <w:tr w:rsidR="008A3778" w14:paraId="585E827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Height w:val="5626"/>
          <w:trPrChange w:id="52" w:author="utb" w:date="2019-09-09T15:42:00Z">
            <w:trPr>
              <w:gridBefore w:val="2"/>
              <w:gridAfter w:val="3"/>
              <w:wAfter w:w="472" w:type="dxa"/>
              <w:trHeight w:val="5626"/>
            </w:trPr>
          </w:trPrChange>
        </w:trPr>
        <w:tc>
          <w:tcPr>
            <w:tcW w:w="9876" w:type="dxa"/>
            <w:gridSpan w:val="34"/>
            <w:tcBorders>
              <w:top w:val="nil"/>
            </w:tcBorders>
            <w:tcPrChange w:id="53" w:author="utb" w:date="2019-09-09T15:42:00Z">
              <w:tcPr>
                <w:tcW w:w="9877" w:type="dxa"/>
                <w:gridSpan w:val="43"/>
                <w:tcBorders>
                  <w:top w:val="nil"/>
                </w:tcBorders>
              </w:tcPr>
            </w:tcPrChange>
          </w:tcPr>
          <w:p w14:paraId="3EB798D4" w14:textId="77777777" w:rsidR="008A3778" w:rsidRPr="00041758" w:rsidRDefault="008A3778" w:rsidP="00602E76">
            <w:pPr>
              <w:spacing w:before="120" w:after="40" w:line="264" w:lineRule="auto"/>
              <w:jc w:val="both"/>
              <w:rPr>
                <w:spacing w:val="-2"/>
              </w:rPr>
            </w:pPr>
            <w:r w:rsidRPr="00041758">
              <w:rPr>
                <w:spacing w:val="-2"/>
              </w:rPr>
              <w:t xml:space="preserve">Žadatelé o státní doktorskou zkoušku (SDZ) musí mít vykonány všechny předepsané zkoušky. </w:t>
            </w:r>
          </w:p>
          <w:p w14:paraId="246EE073" w14:textId="77777777" w:rsidR="008A3778" w:rsidRPr="00041758" w:rsidRDefault="008A3778" w:rsidP="00602E76">
            <w:pPr>
              <w:spacing w:before="120" w:after="120" w:line="264" w:lineRule="auto"/>
              <w:jc w:val="both"/>
              <w:rPr>
                <w:spacing w:val="-2"/>
              </w:rPr>
            </w:pPr>
            <w:r w:rsidRPr="00041758">
              <w:rPr>
                <w:spacing w:val="-2"/>
              </w:rPr>
              <w:t xml:space="preserve">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 </w:t>
            </w:r>
          </w:p>
          <w:p w14:paraId="4CA550AD" w14:textId="610B1290" w:rsidR="00C5555F" w:rsidRPr="00041758" w:rsidRDefault="008A3778" w:rsidP="00602E76">
            <w:pPr>
              <w:spacing w:before="120" w:line="264" w:lineRule="auto"/>
              <w:jc w:val="both"/>
              <w:rPr>
                <w:spacing w:val="-2"/>
              </w:rPr>
            </w:pPr>
            <w:r w:rsidRPr="00041758">
              <w:rPr>
                <w:spacing w:val="-2"/>
              </w:rPr>
              <w:t xml:space="preserve">Všechny požadavky, okolnosti i průběh SDZ jsou uvedeny ve Vnitřním předpisu Fakulty technologické UTB ve Zlíně Pravidla průběhu studia ve studijních programech uskutečňovaných na Fakultě technologické. Tento Vnitřní předpis je dostupný na adrese: </w:t>
            </w:r>
            <w:r w:rsidR="003C3745">
              <w:fldChar w:fldCharType="begin"/>
            </w:r>
            <w:r w:rsidR="003C3745">
              <w:instrText xml:space="preserve"> HYPERLINK "https://ft.utb.cz/mdocs-posts/pravidla-prubehu-studia-ve-studijnich-programech-uskutecnovanych-na-fakulte-technologicke/" </w:instrText>
            </w:r>
            <w:r w:rsidR="003C3745">
              <w:fldChar w:fldCharType="separate"/>
            </w:r>
            <w:r w:rsidR="00103EF6" w:rsidRPr="002A6F8C">
              <w:rPr>
                <w:rStyle w:val="Hyperlink"/>
              </w:rPr>
              <w:t>https://ft.utb.cz/mdocs-posts/pravidla-prubehu-studia-ve-studijnich-programech-uskutecnovanych-na-fakulte-technologicke/</w:t>
            </w:r>
            <w:r w:rsidR="003C3745">
              <w:rPr>
                <w:rStyle w:val="Hyperlink"/>
              </w:rPr>
              <w:fldChar w:fldCharType="end"/>
            </w:r>
            <w:r w:rsidR="00103EF6">
              <w:t>.</w:t>
            </w:r>
          </w:p>
          <w:p w14:paraId="7D14DFD3" w14:textId="77777777" w:rsidR="008A3778" w:rsidRPr="00602E76" w:rsidRDefault="008A3778" w:rsidP="00103EF6">
            <w:pPr>
              <w:spacing w:before="120" w:line="264" w:lineRule="auto"/>
              <w:jc w:val="both"/>
              <w:rPr>
                <w:spacing w:val="-2"/>
                <w:sz w:val="10"/>
                <w:szCs w:val="10"/>
              </w:rPr>
            </w:pPr>
          </w:p>
          <w:p w14:paraId="24DB9FD5" w14:textId="77777777" w:rsidR="008A3778" w:rsidRPr="00041758" w:rsidRDefault="008A3778" w:rsidP="00781D9E">
            <w:pPr>
              <w:spacing w:line="264" w:lineRule="auto"/>
              <w:jc w:val="both"/>
              <w:rPr>
                <w:spacing w:val="-2"/>
              </w:rPr>
            </w:pPr>
            <w:r w:rsidRPr="00041758">
              <w:rPr>
                <w:spacing w:val="-2"/>
              </w:rPr>
              <w:t xml:space="preserve">Požadavky k obhajobě disertační práce: </w:t>
            </w:r>
          </w:p>
          <w:p w14:paraId="188F83BA" w14:textId="3584D346" w:rsidR="008A3778" w:rsidRPr="00041758" w:rsidRDefault="008A3778" w:rsidP="00781D9E">
            <w:pPr>
              <w:spacing w:after="120" w:line="264" w:lineRule="auto"/>
              <w:jc w:val="both"/>
              <w:rPr>
                <w:spacing w:val="-2"/>
              </w:rPr>
            </w:pPr>
            <w:r w:rsidRPr="00041758">
              <w:rPr>
                <w:spacing w:val="-2"/>
              </w:rPr>
              <w:t xml:space="preserve">Doktorand studijního programu </w:t>
            </w:r>
            <w:r w:rsidR="006D21C5">
              <w:t>Technology of Macromolecular Substances</w:t>
            </w:r>
            <w:r w:rsidR="006D21C5" w:rsidRPr="00402009">
              <w:t xml:space="preserve"> </w:t>
            </w:r>
            <w:r w:rsidRPr="00041758">
              <w:rPr>
                <w:spacing w:val="-2"/>
              </w:rPr>
              <w:t xml:space="preserve">doloží nejméně dvě publikace evidované v databázi Web of Science s příznakem article, kdy alespoň u jedné je uveden jako první autor (podmínkou je akceptace v tisku). </w:t>
            </w:r>
          </w:p>
          <w:p w14:paraId="54BD25C6" w14:textId="0942F76C" w:rsidR="008A3778" w:rsidRPr="00041758" w:rsidRDefault="008A3778" w:rsidP="00602E76">
            <w:pPr>
              <w:spacing w:before="120" w:line="264" w:lineRule="auto"/>
              <w:jc w:val="both"/>
              <w:rPr>
                <w:spacing w:val="-2"/>
              </w:rPr>
            </w:pPr>
            <w:r w:rsidRPr="00041758">
              <w:rPr>
                <w:spacing w:val="-2"/>
              </w:rPr>
              <w:t>Všechny požadavky, okolnosti i průběh obhajoby disertační prác</w:t>
            </w:r>
            <w:r w:rsidR="00A52E5E">
              <w:rPr>
                <w:spacing w:val="-2"/>
              </w:rPr>
              <w:t xml:space="preserve">e jsou uvedeny ve výše uvedeném </w:t>
            </w:r>
            <w:r w:rsidRPr="00041758">
              <w:rPr>
                <w:spacing w:val="-2"/>
              </w:rPr>
              <w:t xml:space="preserve">Vnitřním předpisu Fakulty technologické Pravidla průběhu studia ve studijních programech uskutečňovaných na Fakultě technologické. </w:t>
            </w:r>
          </w:p>
          <w:p w14:paraId="775F0766" w14:textId="77777777" w:rsidR="008A3778" w:rsidRPr="00602E76" w:rsidRDefault="008A3778" w:rsidP="00602E76">
            <w:pPr>
              <w:spacing w:line="264" w:lineRule="auto"/>
              <w:jc w:val="both"/>
              <w:rPr>
                <w:spacing w:val="-2"/>
                <w:sz w:val="10"/>
                <w:szCs w:val="10"/>
              </w:rPr>
            </w:pPr>
          </w:p>
          <w:p w14:paraId="13ABD888" w14:textId="77777777" w:rsidR="008A3778" w:rsidRPr="00EA1DB1" w:rsidRDefault="008A3778" w:rsidP="00781D9E">
            <w:pPr>
              <w:spacing w:line="264" w:lineRule="auto"/>
              <w:rPr>
                <w:spacing w:val="-2"/>
              </w:rPr>
            </w:pPr>
            <w:r w:rsidRPr="00EA1DB1">
              <w:rPr>
                <w:spacing w:val="-2"/>
              </w:rPr>
              <w:t>Zapojení do pedagogické práce školícího pracoviště:</w:t>
            </w:r>
          </w:p>
          <w:p w14:paraId="429E9247" w14:textId="12FBEF9C" w:rsidR="008A3778" w:rsidRDefault="00BF2194" w:rsidP="00781D9E">
            <w:pPr>
              <w:spacing w:after="120" w:line="264" w:lineRule="auto"/>
              <w:jc w:val="both"/>
            </w:pPr>
            <w:r w:rsidRPr="00EA1DB1">
              <w:rPr>
                <w:spacing w:val="-2"/>
              </w:rPr>
              <w:t>Součástí vědecké přípravy doktoranda je</w:t>
            </w:r>
            <w:r w:rsidRPr="00041758">
              <w:rPr>
                <w:spacing w:val="-2"/>
              </w:rPr>
              <w:t xml:space="preserve"> dle Vnitřního předpisu Fakulty technologické Pravidla průběhu studia ve studijních programech uskutečňovaných na Fakultě technologické</w:t>
            </w:r>
            <w:r>
              <w:rPr>
                <w:spacing w:val="-2"/>
              </w:rPr>
              <w:t xml:space="preserve"> </w:t>
            </w:r>
            <w:r w:rsidRPr="002A6F8C">
              <w:rPr>
                <w:spacing w:val="-2"/>
              </w:rPr>
              <w:t>(</w:t>
            </w:r>
            <w:r w:rsidR="003C3745">
              <w:fldChar w:fldCharType="begin"/>
            </w:r>
            <w:r w:rsidR="003C3745">
              <w:instrText xml:space="preserve"> HYPERLINK "https://ft.utb.cz/mdocs-posts/pravidla-prubehu-studia-ve-studijnich-programech-uskutecnovanych-na-fakulte-technologicke/" </w:instrText>
            </w:r>
            <w:r w:rsidR="003C3745">
              <w:fldChar w:fldCharType="separate"/>
            </w:r>
            <w:r w:rsidRPr="002A6F8C">
              <w:rPr>
                <w:rStyle w:val="Hyperlink"/>
              </w:rPr>
              <w:t>https://ft.utb.cz/mdocs-posts/pravidla-prubehu-studia-ve-studijnich-programech-uskutecnovanych-na-fakulte-technologicke/</w:t>
            </w:r>
            <w:r w:rsidR="003C3745">
              <w:rPr>
                <w:rStyle w:val="Hyperlink"/>
              </w:rPr>
              <w:fldChar w:fldCharType="end"/>
            </w:r>
            <w:r w:rsidRPr="00EA1DB1">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w:t>
            </w:r>
          </w:p>
        </w:tc>
      </w:tr>
      <w:tr w:rsidR="008A3778" w14:paraId="68F0D3C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PrChange w:id="55" w:author="utb" w:date="2019-09-09T15:42:00Z">
            <w:trPr>
              <w:gridBefore w:val="2"/>
              <w:gridAfter w:val="3"/>
              <w:wAfter w:w="472" w:type="dxa"/>
            </w:trPr>
          </w:trPrChange>
        </w:trPr>
        <w:tc>
          <w:tcPr>
            <w:tcW w:w="3503" w:type="dxa"/>
            <w:gridSpan w:val="7"/>
            <w:tcBorders>
              <w:bottom w:val="single" w:sz="4" w:space="0" w:color="auto"/>
            </w:tcBorders>
            <w:shd w:val="clear" w:color="auto" w:fill="F7CAAC"/>
            <w:tcPrChange w:id="56" w:author="utb" w:date="2019-09-09T15:42:00Z">
              <w:tcPr>
                <w:tcW w:w="3504" w:type="dxa"/>
                <w:gridSpan w:val="10"/>
                <w:tcBorders>
                  <w:bottom w:val="single" w:sz="4" w:space="0" w:color="auto"/>
                </w:tcBorders>
                <w:shd w:val="clear" w:color="auto" w:fill="F7CAAC"/>
              </w:tcPr>
            </w:tcPrChange>
          </w:tcPr>
          <w:p w14:paraId="3CBFCC73" w14:textId="77777777" w:rsidR="008A3778" w:rsidRDefault="008A3778" w:rsidP="00CA42A3">
            <w:pPr>
              <w:jc w:val="both"/>
            </w:pPr>
            <w:r>
              <w:rPr>
                <w:b/>
              </w:rPr>
              <w:t>Návrh témat disertačních prací a témata obhájených prací</w:t>
            </w:r>
          </w:p>
        </w:tc>
        <w:tc>
          <w:tcPr>
            <w:tcW w:w="6373" w:type="dxa"/>
            <w:gridSpan w:val="27"/>
            <w:tcBorders>
              <w:bottom w:val="single" w:sz="4" w:space="0" w:color="auto"/>
            </w:tcBorders>
            <w:shd w:val="clear" w:color="auto" w:fill="FFFFFF"/>
            <w:tcPrChange w:id="57" w:author="utb" w:date="2019-09-09T15:42:00Z">
              <w:tcPr>
                <w:tcW w:w="6373" w:type="dxa"/>
                <w:gridSpan w:val="33"/>
                <w:tcBorders>
                  <w:bottom w:val="single" w:sz="4" w:space="0" w:color="auto"/>
                </w:tcBorders>
                <w:shd w:val="clear" w:color="auto" w:fill="FFFFFF"/>
              </w:tcPr>
            </w:tcPrChange>
          </w:tcPr>
          <w:p w14:paraId="25131A9E" w14:textId="77777777" w:rsidR="008A3778" w:rsidRDefault="008A3778" w:rsidP="003E7936">
            <w:pPr>
              <w:jc w:val="center"/>
            </w:pPr>
          </w:p>
        </w:tc>
      </w:tr>
      <w:tr w:rsidR="008A3778" w14:paraId="558B0BA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3"/>
          <w:wAfter w:w="473" w:type="dxa"/>
          <w:trHeight w:val="282"/>
          <w:trPrChange w:id="59" w:author="utb" w:date="2019-09-09T15:42:00Z">
            <w:trPr>
              <w:gridBefore w:val="2"/>
              <w:gridAfter w:val="3"/>
              <w:wAfter w:w="472" w:type="dxa"/>
              <w:trHeight w:val="282"/>
            </w:trPr>
          </w:trPrChange>
        </w:trPr>
        <w:tc>
          <w:tcPr>
            <w:tcW w:w="9876" w:type="dxa"/>
            <w:gridSpan w:val="34"/>
            <w:tcBorders>
              <w:top w:val="single" w:sz="4" w:space="0" w:color="auto"/>
            </w:tcBorders>
            <w:tcPrChange w:id="60" w:author="utb" w:date="2019-09-09T15:42:00Z">
              <w:tcPr>
                <w:tcW w:w="9877" w:type="dxa"/>
                <w:gridSpan w:val="43"/>
                <w:tcBorders>
                  <w:top w:val="single" w:sz="4" w:space="0" w:color="auto"/>
                </w:tcBorders>
              </w:tcPr>
            </w:tcPrChange>
          </w:tcPr>
          <w:p w14:paraId="79F92B7E" w14:textId="77777777" w:rsidR="008A3778" w:rsidRPr="006950A8" w:rsidRDefault="008A3778" w:rsidP="00781D9E">
            <w:pPr>
              <w:spacing w:before="120" w:after="80" w:line="264" w:lineRule="auto"/>
              <w:jc w:val="both"/>
              <w:rPr>
                <w:spacing w:val="-2"/>
                <w:sz w:val="10"/>
                <w:szCs w:val="10"/>
                <w:u w:val="single"/>
              </w:rPr>
            </w:pPr>
            <w:r w:rsidRPr="006950A8">
              <w:rPr>
                <w:spacing w:val="-2"/>
                <w:u w:val="single"/>
              </w:rPr>
              <w:t>Návrh témat disertačních prací:</w:t>
            </w:r>
          </w:p>
          <w:p w14:paraId="17CC6651" w14:textId="77777777" w:rsidR="009E29EF" w:rsidRPr="0010567B" w:rsidRDefault="009E29EF" w:rsidP="009E29EF">
            <w:pPr>
              <w:spacing w:line="264" w:lineRule="auto"/>
              <w:jc w:val="both"/>
              <w:rPr>
                <w:spacing w:val="-2"/>
              </w:rPr>
            </w:pPr>
            <w:r w:rsidRPr="0010567B">
              <w:t>Theoretical and experimental rationalization of formal dissolution and release kinetics of compounds from polymer matrices</w:t>
            </w:r>
            <w:r w:rsidRPr="0010567B">
              <w:rPr>
                <w:spacing w:val="-2"/>
              </w:rPr>
              <w:t xml:space="preserve"> </w:t>
            </w:r>
          </w:p>
          <w:p w14:paraId="177DE0C9" w14:textId="1FD3F221" w:rsidR="009E29EF" w:rsidRPr="0010567B" w:rsidRDefault="009E29EF" w:rsidP="009E29EF">
            <w:pPr>
              <w:spacing w:line="264" w:lineRule="auto"/>
              <w:jc w:val="both"/>
              <w:rPr>
                <w:spacing w:val="-2"/>
              </w:rPr>
            </w:pPr>
            <w:r w:rsidRPr="0010567B">
              <w:t xml:space="preserve">Preparation, </w:t>
            </w:r>
            <w:r>
              <w:t>c</w:t>
            </w:r>
            <w:r w:rsidRPr="0010567B">
              <w:t xml:space="preserve">haracterisation and </w:t>
            </w:r>
            <w:r>
              <w:t>a</w:t>
            </w:r>
            <w:r w:rsidRPr="0010567B">
              <w:t xml:space="preserve">pplication of </w:t>
            </w:r>
            <w:r>
              <w:t>m</w:t>
            </w:r>
            <w:r w:rsidRPr="0010567B">
              <w:t xml:space="preserve">ulti-layer </w:t>
            </w:r>
            <w:r>
              <w:t>p</w:t>
            </w:r>
            <w:r w:rsidRPr="0010567B">
              <w:t xml:space="preserve">olymeric </w:t>
            </w:r>
            <w:r>
              <w:t>f</w:t>
            </w:r>
            <w:r w:rsidRPr="0010567B">
              <w:t xml:space="preserve">ilms and </w:t>
            </w:r>
            <w:r>
              <w:t>s</w:t>
            </w:r>
            <w:r w:rsidRPr="0010567B">
              <w:t>heets</w:t>
            </w:r>
            <w:r w:rsidRPr="0010567B">
              <w:rPr>
                <w:spacing w:val="-2"/>
              </w:rPr>
              <w:t xml:space="preserve"> </w:t>
            </w:r>
          </w:p>
          <w:p w14:paraId="53252AB4" w14:textId="77777777" w:rsidR="009E29EF" w:rsidRPr="0010567B" w:rsidRDefault="009E29EF" w:rsidP="009E29EF">
            <w:pPr>
              <w:spacing w:line="264" w:lineRule="auto"/>
              <w:jc w:val="both"/>
              <w:rPr>
                <w:spacing w:val="-2"/>
              </w:rPr>
            </w:pPr>
            <w:r w:rsidRPr="0010567B">
              <w:t>Electrically conductive carbon nanotubes/polyolefin composites</w:t>
            </w:r>
            <w:r w:rsidRPr="0010567B">
              <w:rPr>
                <w:spacing w:val="-2"/>
              </w:rPr>
              <w:t xml:space="preserve"> </w:t>
            </w:r>
          </w:p>
          <w:p w14:paraId="53E41142" w14:textId="77777777" w:rsidR="009E29EF" w:rsidRPr="0010567B" w:rsidRDefault="009E29EF" w:rsidP="009E29EF">
            <w:pPr>
              <w:spacing w:line="264" w:lineRule="auto"/>
              <w:jc w:val="both"/>
            </w:pPr>
            <w:r w:rsidRPr="0010567B">
              <w:t>Smart foams based on polyolefinic materials for industrial applications</w:t>
            </w:r>
          </w:p>
          <w:p w14:paraId="6F76F0F5" w14:textId="77777777" w:rsidR="009E29EF" w:rsidRPr="0010567B" w:rsidRDefault="009E29EF" w:rsidP="009E29EF">
            <w:pPr>
              <w:spacing w:line="264" w:lineRule="auto"/>
              <w:jc w:val="both"/>
            </w:pPr>
            <w:r w:rsidRPr="0010567B">
              <w:t>Modification of utility properties of polymer films</w:t>
            </w:r>
          </w:p>
          <w:p w14:paraId="22218C3B" w14:textId="77777777" w:rsidR="002711A0" w:rsidRPr="00602E76" w:rsidRDefault="002711A0" w:rsidP="00602E76">
            <w:pPr>
              <w:spacing w:line="264" w:lineRule="auto"/>
              <w:jc w:val="both"/>
              <w:rPr>
                <w:spacing w:val="-2"/>
                <w:sz w:val="10"/>
                <w:szCs w:val="10"/>
              </w:rPr>
            </w:pPr>
          </w:p>
          <w:p w14:paraId="7C0D6BDA" w14:textId="77777777" w:rsidR="008A3778" w:rsidRPr="006950A8" w:rsidRDefault="008A3778" w:rsidP="00781D9E">
            <w:pPr>
              <w:spacing w:after="80" w:line="264" w:lineRule="auto"/>
              <w:jc w:val="both"/>
              <w:rPr>
                <w:spacing w:val="-2"/>
                <w:u w:val="single"/>
              </w:rPr>
            </w:pPr>
            <w:r w:rsidRPr="006950A8">
              <w:rPr>
                <w:spacing w:val="-2"/>
                <w:u w:val="single"/>
              </w:rPr>
              <w:t>Obhájené práce:</w:t>
            </w:r>
          </w:p>
          <w:p w14:paraId="4B57E91A" w14:textId="77777777" w:rsidR="00367F24" w:rsidRDefault="009E29EF" w:rsidP="009E29EF">
            <w:pPr>
              <w:spacing w:line="264" w:lineRule="auto"/>
              <w:rPr>
                <w:spacing w:val="-2"/>
              </w:rPr>
            </w:pPr>
            <w:r w:rsidRPr="008229E6">
              <w:rPr>
                <w:spacing w:val="-2"/>
              </w:rPr>
              <w:t>Fabrication of flexible supercapacitors with high electrochemical performance</w:t>
            </w:r>
          </w:p>
          <w:p w14:paraId="2AED5938" w14:textId="77777777" w:rsidR="00367F24" w:rsidRDefault="009E29EF" w:rsidP="009E29EF">
            <w:pPr>
              <w:spacing w:line="264" w:lineRule="auto"/>
              <w:rPr>
                <w:spacing w:val="-2"/>
              </w:rPr>
            </w:pPr>
            <w:r w:rsidRPr="008229E6">
              <w:rPr>
                <w:spacing w:val="-2"/>
              </w:rPr>
              <w:t>Adamantane based multitopic guests and their binding properties</w:t>
            </w:r>
          </w:p>
          <w:p w14:paraId="7AD97ADD" w14:textId="467B7C62" w:rsidR="009E29EF" w:rsidRDefault="009E29EF" w:rsidP="009E29EF">
            <w:pPr>
              <w:spacing w:line="264" w:lineRule="auto"/>
              <w:rPr>
                <w:spacing w:val="-2"/>
              </w:rPr>
            </w:pPr>
            <w:r w:rsidRPr="008229E6">
              <w:rPr>
                <w:spacing w:val="-2"/>
              </w:rPr>
              <w:t>Bioactive polymer surfac</w:t>
            </w:r>
            <w:r>
              <w:rPr>
                <w:spacing w:val="-2"/>
              </w:rPr>
              <w:t xml:space="preserve">es based on polyethylene </w:t>
            </w:r>
          </w:p>
          <w:p w14:paraId="1FD3DC64" w14:textId="3F7848B3" w:rsidR="00367F24" w:rsidRDefault="006D21C5" w:rsidP="009E29EF">
            <w:pPr>
              <w:spacing w:line="264" w:lineRule="auto"/>
            </w:pPr>
            <w:r>
              <w:t xml:space="preserve">Curing of </w:t>
            </w:r>
            <w:r w:rsidR="00081514">
              <w:t>visible light curing resin based dental composites</w:t>
            </w:r>
          </w:p>
          <w:p w14:paraId="5DF0741A" w14:textId="2D21761C" w:rsidR="009E29EF" w:rsidRDefault="009E29EF" w:rsidP="009E29EF">
            <w:pPr>
              <w:spacing w:line="264" w:lineRule="auto"/>
              <w:rPr>
                <w:spacing w:val="-2"/>
              </w:rPr>
            </w:pPr>
            <w:r w:rsidRPr="00B2196C">
              <w:rPr>
                <w:spacing w:val="-2"/>
              </w:rPr>
              <w:t xml:space="preserve">Real-time </w:t>
            </w:r>
            <w:r>
              <w:rPr>
                <w:spacing w:val="-2"/>
              </w:rPr>
              <w:t>i</w:t>
            </w:r>
            <w:r w:rsidRPr="00B2196C">
              <w:rPr>
                <w:spacing w:val="-2"/>
              </w:rPr>
              <w:t xml:space="preserve">nvestigation of </w:t>
            </w:r>
            <w:r>
              <w:rPr>
                <w:spacing w:val="-2"/>
              </w:rPr>
              <w:t>c</w:t>
            </w:r>
            <w:r w:rsidRPr="00B2196C">
              <w:rPr>
                <w:spacing w:val="-2"/>
              </w:rPr>
              <w:t xml:space="preserve">uring </w:t>
            </w:r>
            <w:r>
              <w:rPr>
                <w:spacing w:val="-2"/>
              </w:rPr>
              <w:t>m</w:t>
            </w:r>
            <w:r w:rsidRPr="00B2196C">
              <w:rPr>
                <w:spacing w:val="-2"/>
              </w:rPr>
              <w:t xml:space="preserve">echanisms of </w:t>
            </w:r>
            <w:r>
              <w:rPr>
                <w:spacing w:val="-2"/>
              </w:rPr>
              <w:t>t</w:t>
            </w:r>
            <w:r w:rsidRPr="00B2196C">
              <w:rPr>
                <w:spacing w:val="-2"/>
              </w:rPr>
              <w:t xml:space="preserve">hermoset </w:t>
            </w:r>
            <w:r>
              <w:rPr>
                <w:spacing w:val="-2"/>
              </w:rPr>
              <w:t>r</w:t>
            </w:r>
            <w:r w:rsidRPr="00B2196C">
              <w:rPr>
                <w:spacing w:val="-2"/>
              </w:rPr>
              <w:t xml:space="preserve">esins for </w:t>
            </w:r>
            <w:r>
              <w:rPr>
                <w:spacing w:val="-2"/>
              </w:rPr>
              <w:t>m</w:t>
            </w:r>
            <w:r w:rsidRPr="00B2196C">
              <w:rPr>
                <w:spacing w:val="-2"/>
              </w:rPr>
              <w:t xml:space="preserve">edical and </w:t>
            </w:r>
            <w:r>
              <w:rPr>
                <w:spacing w:val="-2"/>
              </w:rPr>
              <w:t>t</w:t>
            </w:r>
            <w:r w:rsidRPr="00B2196C">
              <w:rPr>
                <w:spacing w:val="-2"/>
              </w:rPr>
              <w:t xml:space="preserve">echnical </w:t>
            </w:r>
            <w:r>
              <w:rPr>
                <w:spacing w:val="-2"/>
              </w:rPr>
              <w:t>a</w:t>
            </w:r>
            <w:r w:rsidRPr="00B2196C">
              <w:rPr>
                <w:spacing w:val="-2"/>
              </w:rPr>
              <w:t>pplications</w:t>
            </w:r>
          </w:p>
          <w:p w14:paraId="0B25EF32" w14:textId="77777777" w:rsidR="00602E76" w:rsidRPr="00781D9E" w:rsidRDefault="00602E76" w:rsidP="00602E76">
            <w:pPr>
              <w:spacing w:line="264" w:lineRule="auto"/>
              <w:jc w:val="both"/>
              <w:rPr>
                <w:spacing w:val="-2"/>
                <w:sz w:val="10"/>
                <w:szCs w:val="10"/>
              </w:rPr>
            </w:pPr>
          </w:p>
          <w:p w14:paraId="51485F80" w14:textId="1543482B" w:rsidR="00675BF0" w:rsidRDefault="008A3778" w:rsidP="00576A9E">
            <w:pPr>
              <w:jc w:val="both"/>
              <w:rPr>
                <w:spacing w:val="-2"/>
              </w:rPr>
            </w:pPr>
            <w:r w:rsidRPr="00041758">
              <w:rPr>
                <w:spacing w:val="-2"/>
              </w:rPr>
              <w:t xml:space="preserve">Adresa www stránky pro přístup k obhájeným disertačním pracím: </w:t>
            </w:r>
            <w:r w:rsidR="003C3745">
              <w:fldChar w:fldCharType="begin"/>
            </w:r>
            <w:r w:rsidR="003C3745">
              <w:instrText xml:space="preserve"> HYPERLINK "http://stag.utb.cz" </w:instrText>
            </w:r>
            <w:r w:rsidR="003C3745">
              <w:fldChar w:fldCharType="separate"/>
            </w:r>
            <w:r w:rsidR="00576A9E" w:rsidRPr="00576A9E">
              <w:rPr>
                <w:rStyle w:val="Hyperlink"/>
                <w:spacing w:val="-2"/>
              </w:rPr>
              <w:t>http://stag.utb.cz</w:t>
            </w:r>
            <w:r w:rsidR="003C3745">
              <w:rPr>
                <w:rStyle w:val="Hyperlink"/>
                <w:spacing w:val="-2"/>
              </w:rPr>
              <w:fldChar w:fldCharType="end"/>
            </w:r>
            <w:r w:rsidRPr="00576A9E">
              <w:rPr>
                <w:spacing w:val="-2"/>
              </w:rPr>
              <w:t xml:space="preserve"> Prohlížení IS/STAG Kvalifikační práce</w:t>
            </w:r>
            <w:r w:rsidR="009E29EF">
              <w:rPr>
                <w:spacing w:val="-2"/>
              </w:rPr>
              <w:t>.</w:t>
            </w:r>
          </w:p>
          <w:p w14:paraId="36364104" w14:textId="77777777" w:rsidR="00CD5508" w:rsidRDefault="00CD5508" w:rsidP="00576A9E">
            <w:pPr>
              <w:jc w:val="both"/>
              <w:rPr>
                <w:spacing w:val="-2"/>
              </w:rPr>
            </w:pPr>
          </w:p>
          <w:p w14:paraId="592CEA87" w14:textId="77777777" w:rsidR="00C71468" w:rsidDel="00C10DC3" w:rsidRDefault="00C71468" w:rsidP="00576A9E">
            <w:pPr>
              <w:jc w:val="both"/>
              <w:rPr>
                <w:del w:id="61" w:author="utb" w:date="2019-09-09T17:32:00Z"/>
                <w:spacing w:val="-2"/>
              </w:rPr>
            </w:pPr>
          </w:p>
          <w:p w14:paraId="618BD12F" w14:textId="77777777" w:rsidR="0064112C" w:rsidRDefault="0064112C" w:rsidP="00576A9E">
            <w:pPr>
              <w:jc w:val="both"/>
              <w:rPr>
                <w:spacing w:val="-2"/>
              </w:rPr>
            </w:pPr>
          </w:p>
          <w:p w14:paraId="7478F6FF" w14:textId="77777777" w:rsidR="005F71DE" w:rsidRDefault="005F71DE" w:rsidP="00576A9E">
            <w:pPr>
              <w:jc w:val="both"/>
              <w:rPr>
                <w:spacing w:val="-2"/>
              </w:rPr>
            </w:pPr>
          </w:p>
          <w:p w14:paraId="626B41F4" w14:textId="77777777" w:rsidR="00783CD8" w:rsidRDefault="00783CD8" w:rsidP="00576A9E">
            <w:pPr>
              <w:jc w:val="both"/>
              <w:rPr>
                <w:spacing w:val="-2"/>
              </w:rPr>
            </w:pPr>
          </w:p>
          <w:p w14:paraId="290F931A" w14:textId="5FA89BBB" w:rsidR="00783CD8" w:rsidRPr="00041758" w:rsidRDefault="00783CD8" w:rsidP="00576A9E">
            <w:pPr>
              <w:jc w:val="both"/>
              <w:rPr>
                <w:spacing w:val="-2"/>
              </w:rPr>
            </w:pPr>
          </w:p>
        </w:tc>
      </w:tr>
      <w:tr w:rsidR="00CA02CD" w14:paraId="4D2BAA0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63" w:author="utb" w:date="2019-09-09T15:42:00Z">
            <w:trPr>
              <w:gridBefore w:val="2"/>
              <w:gridAfter w:val="1"/>
              <w:wAfter w:w="146" w:type="dxa"/>
            </w:trPr>
          </w:trPrChange>
        </w:trPr>
        <w:tc>
          <w:tcPr>
            <w:tcW w:w="10202" w:type="dxa"/>
            <w:gridSpan w:val="36"/>
            <w:tcBorders>
              <w:top w:val="single" w:sz="4" w:space="0" w:color="auto"/>
              <w:left w:val="single" w:sz="4" w:space="0" w:color="auto"/>
              <w:bottom w:val="double" w:sz="4" w:space="0" w:color="auto"/>
              <w:right w:val="single" w:sz="4" w:space="0" w:color="auto"/>
            </w:tcBorders>
            <w:shd w:val="clear" w:color="auto" w:fill="BDD6EE"/>
            <w:hideMark/>
            <w:tcPrChange w:id="64" w:author="utb" w:date="2019-09-09T15:42:00Z">
              <w:tcPr>
                <w:tcW w:w="10203" w:type="dxa"/>
                <w:gridSpan w:val="44"/>
                <w:tcBorders>
                  <w:top w:val="single" w:sz="4" w:space="0" w:color="auto"/>
                  <w:left w:val="single" w:sz="4" w:space="0" w:color="auto"/>
                  <w:bottom w:val="double" w:sz="4" w:space="0" w:color="auto"/>
                  <w:right w:val="single" w:sz="4" w:space="0" w:color="auto"/>
                </w:tcBorders>
                <w:shd w:val="clear" w:color="auto" w:fill="BDD6EE"/>
                <w:hideMark/>
              </w:tcPr>
            </w:tcPrChange>
          </w:tcPr>
          <w:p w14:paraId="524C1E1A" w14:textId="3EEB7FB7" w:rsidR="00CA02CD" w:rsidRDefault="00CA02CD" w:rsidP="00FF5CBE">
            <w:pPr>
              <w:ind w:left="-70"/>
              <w:jc w:val="both"/>
              <w:rPr>
                <w:b/>
                <w:sz w:val="28"/>
              </w:rPr>
            </w:pPr>
            <w:r>
              <w:lastRenderedPageBreak/>
              <w:br w:type="page"/>
            </w:r>
            <w:r w:rsidR="005F71DE">
              <w:t xml:space="preserve"> </w:t>
            </w:r>
            <w:r>
              <w:rPr>
                <w:b/>
                <w:sz w:val="28"/>
              </w:rPr>
              <w:t>B-III – Charakteristika studijního předmětu</w:t>
            </w:r>
          </w:p>
        </w:tc>
      </w:tr>
      <w:tr w:rsidR="00CA02CD" w:rsidRPr="009A56CA" w14:paraId="681B3AC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hRule="exact" w:val="284"/>
          <w:trPrChange w:id="66" w:author="utb" w:date="2019-09-09T15:42:00Z">
            <w:trPr>
              <w:gridBefore w:val="2"/>
              <w:gridAfter w:val="1"/>
              <w:wAfter w:w="146" w:type="dxa"/>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67"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1F25CB0C" w14:textId="77777777" w:rsidR="00CA02CD" w:rsidRPr="00B7684B" w:rsidRDefault="00CA02CD" w:rsidP="00CA02CD">
            <w:pPr>
              <w:jc w:val="both"/>
              <w:rPr>
                <w:b/>
                <w:sz w:val="19"/>
              </w:rPr>
            </w:pPr>
            <w:r w:rsidRPr="00B7684B">
              <w:rPr>
                <w:b/>
                <w:sz w:val="19"/>
              </w:rPr>
              <w:t>Název studijního předmětu</w:t>
            </w:r>
          </w:p>
        </w:tc>
        <w:tc>
          <w:tcPr>
            <w:tcW w:w="7103" w:type="dxa"/>
            <w:gridSpan w:val="34"/>
            <w:tcBorders>
              <w:top w:val="double" w:sz="4" w:space="0" w:color="auto"/>
              <w:left w:val="single" w:sz="4" w:space="0" w:color="auto"/>
              <w:bottom w:val="single" w:sz="4" w:space="0" w:color="auto"/>
              <w:right w:val="single" w:sz="4" w:space="0" w:color="auto"/>
            </w:tcBorders>
            <w:tcPrChange w:id="68" w:author="utb" w:date="2019-09-09T15:42:00Z">
              <w:tcPr>
                <w:tcW w:w="7103" w:type="dxa"/>
                <w:gridSpan w:val="39"/>
                <w:tcBorders>
                  <w:top w:val="double" w:sz="4" w:space="0" w:color="auto"/>
                  <w:left w:val="single" w:sz="4" w:space="0" w:color="auto"/>
                  <w:bottom w:val="single" w:sz="4" w:space="0" w:color="auto"/>
                  <w:right w:val="single" w:sz="4" w:space="0" w:color="auto"/>
                </w:tcBorders>
              </w:tcPr>
            </w:tcPrChange>
          </w:tcPr>
          <w:p w14:paraId="07EB474E" w14:textId="68E9A1CF" w:rsidR="00CA02CD" w:rsidRPr="00B7684B" w:rsidRDefault="001973B2" w:rsidP="00CA02CD">
            <w:pPr>
              <w:jc w:val="both"/>
              <w:rPr>
                <w:b/>
                <w:sz w:val="19"/>
              </w:rPr>
            </w:pPr>
            <w:bookmarkStart w:id="69" w:name="Anal_met_a_chem_povrchů"/>
            <w:bookmarkEnd w:id="69"/>
            <w:r w:rsidRPr="00B7684B">
              <w:rPr>
                <w:b/>
                <w:sz w:val="19"/>
              </w:rPr>
              <w:t>Analytical Methods and Surface Chemistry</w:t>
            </w:r>
          </w:p>
        </w:tc>
      </w:tr>
      <w:tr w:rsidR="00CA02CD" w14:paraId="0477467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hRule="exact" w:val="284"/>
          <w:trPrChange w:id="71" w:author="utb" w:date="2019-09-09T15:42:00Z">
            <w:trPr>
              <w:gridBefore w:val="2"/>
              <w:gridAfter w:val="1"/>
              <w:wAfter w:w="146" w:type="dxa"/>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7AB9E8A" w14:textId="77777777" w:rsidR="00CA02CD" w:rsidRPr="00B7684B" w:rsidRDefault="00CA02CD" w:rsidP="00CA02CD">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7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0DEE0CB2" w14:textId="77777777" w:rsidR="00CA02CD" w:rsidRPr="00B7684B" w:rsidRDefault="00CA02CD" w:rsidP="00CA02CD">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74"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0069C62F" w14:textId="77777777" w:rsidR="00CA02CD" w:rsidRPr="00B7684B" w:rsidRDefault="00CA02CD" w:rsidP="00CA02CD">
            <w:pPr>
              <w:jc w:val="both"/>
              <w:rPr>
                <w:sz w:val="19"/>
              </w:rPr>
            </w:pPr>
            <w:r w:rsidRPr="00B7684B">
              <w:rPr>
                <w:b/>
                <w:sz w:val="19"/>
              </w:rPr>
              <w:t>doporučený ročník / semestr</w:t>
            </w:r>
          </w:p>
        </w:tc>
        <w:tc>
          <w:tcPr>
            <w:tcW w:w="957" w:type="dxa"/>
            <w:gridSpan w:val="6"/>
            <w:tcBorders>
              <w:top w:val="single" w:sz="4" w:space="0" w:color="auto"/>
              <w:left w:val="single" w:sz="4" w:space="0" w:color="auto"/>
              <w:bottom w:val="single" w:sz="4" w:space="0" w:color="auto"/>
              <w:right w:val="single" w:sz="4" w:space="0" w:color="auto"/>
            </w:tcBorders>
            <w:tcPrChange w:id="75" w:author="utb" w:date="2019-09-09T15:42:00Z">
              <w:tcPr>
                <w:tcW w:w="957" w:type="dxa"/>
                <w:gridSpan w:val="5"/>
                <w:tcBorders>
                  <w:top w:val="single" w:sz="4" w:space="0" w:color="auto"/>
                  <w:left w:val="single" w:sz="4" w:space="0" w:color="auto"/>
                  <w:bottom w:val="single" w:sz="4" w:space="0" w:color="auto"/>
                  <w:right w:val="single" w:sz="4" w:space="0" w:color="auto"/>
                </w:tcBorders>
              </w:tcPr>
            </w:tcPrChange>
          </w:tcPr>
          <w:p w14:paraId="74E4B16B" w14:textId="77777777" w:rsidR="00CA02CD" w:rsidRPr="00B7684B" w:rsidRDefault="00CA02CD" w:rsidP="00CA02CD">
            <w:pPr>
              <w:jc w:val="both"/>
              <w:rPr>
                <w:sz w:val="19"/>
              </w:rPr>
            </w:pPr>
          </w:p>
        </w:tc>
      </w:tr>
      <w:tr w:rsidR="00DF7C47" w14:paraId="6C89C08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hRule="exact" w:val="284"/>
          <w:trPrChange w:id="77" w:author="utb" w:date="2019-09-09T15:42:00Z">
            <w:trPr>
              <w:gridBefore w:val="2"/>
              <w:gridAfter w:val="1"/>
              <w:wAfter w:w="146" w:type="dxa"/>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ED811EF" w14:textId="77777777" w:rsidR="00CA02CD" w:rsidRPr="00B7684B" w:rsidRDefault="00CA02CD" w:rsidP="00CA02CD">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79"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7234E692" w14:textId="77777777" w:rsidR="00CA02CD" w:rsidRPr="00B7684B" w:rsidRDefault="00CA02CD" w:rsidP="00CA02CD">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80"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27E6CD7" w14:textId="77777777" w:rsidR="00CA02CD" w:rsidRPr="00B7684B" w:rsidRDefault="00CA02CD" w:rsidP="00CA02CD">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81"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77227368" w14:textId="77777777" w:rsidR="00CA02CD" w:rsidRPr="00B7684B" w:rsidRDefault="00CA02CD" w:rsidP="00CA02CD">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8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FB24DFF" w14:textId="77777777" w:rsidR="00CA02CD" w:rsidRPr="00B7684B" w:rsidRDefault="00CA02CD" w:rsidP="00CA02CD">
            <w:pPr>
              <w:jc w:val="both"/>
              <w:rPr>
                <w:b/>
                <w:sz w:val="19"/>
              </w:rPr>
            </w:pPr>
            <w:r w:rsidRPr="00B7684B">
              <w:rPr>
                <w:b/>
                <w:sz w:val="19"/>
              </w:rPr>
              <w:t>kreditů</w:t>
            </w:r>
          </w:p>
        </w:tc>
        <w:tc>
          <w:tcPr>
            <w:tcW w:w="1498" w:type="dxa"/>
            <w:gridSpan w:val="10"/>
            <w:tcBorders>
              <w:top w:val="single" w:sz="4" w:space="0" w:color="auto"/>
              <w:left w:val="single" w:sz="4" w:space="0" w:color="auto"/>
              <w:bottom w:val="single" w:sz="4" w:space="0" w:color="auto"/>
              <w:right w:val="single" w:sz="4" w:space="0" w:color="auto"/>
            </w:tcBorders>
            <w:tcPrChange w:id="83" w:author="utb" w:date="2019-09-09T15:42:00Z">
              <w:tcPr>
                <w:tcW w:w="1498" w:type="dxa"/>
                <w:gridSpan w:val="9"/>
                <w:tcBorders>
                  <w:top w:val="single" w:sz="4" w:space="0" w:color="auto"/>
                  <w:left w:val="single" w:sz="4" w:space="0" w:color="auto"/>
                  <w:bottom w:val="single" w:sz="4" w:space="0" w:color="auto"/>
                  <w:right w:val="single" w:sz="4" w:space="0" w:color="auto"/>
                </w:tcBorders>
              </w:tcPr>
            </w:tcPrChange>
          </w:tcPr>
          <w:p w14:paraId="76671B28" w14:textId="77777777" w:rsidR="00CA02CD" w:rsidRPr="00B7684B" w:rsidRDefault="00CA02CD" w:rsidP="00CA02CD">
            <w:pPr>
              <w:jc w:val="both"/>
              <w:rPr>
                <w:sz w:val="19"/>
              </w:rPr>
            </w:pPr>
          </w:p>
        </w:tc>
      </w:tr>
      <w:tr w:rsidR="00CA02CD" w14:paraId="295F466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85" w:author="utb" w:date="2019-09-09T15:42:00Z">
            <w:trPr>
              <w:gridBefore w:val="2"/>
              <w:gridAfter w:val="1"/>
              <w:wAfter w:w="146" w:type="dxa"/>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BAC8DCD" w14:textId="77777777" w:rsidR="00CA02CD" w:rsidRPr="00B7684B" w:rsidRDefault="00CA02CD" w:rsidP="00CA02CD">
            <w:pPr>
              <w:jc w:val="both"/>
              <w:rPr>
                <w:b/>
                <w:sz w:val="19"/>
              </w:rPr>
            </w:pPr>
            <w:r w:rsidRPr="00B7684B">
              <w:rPr>
                <w:b/>
                <w:sz w:val="19"/>
              </w:rPr>
              <w:t>Prerekvizity, korekvizity, ekvivalence</w:t>
            </w:r>
          </w:p>
        </w:tc>
        <w:tc>
          <w:tcPr>
            <w:tcW w:w="7103" w:type="dxa"/>
            <w:gridSpan w:val="34"/>
            <w:tcBorders>
              <w:top w:val="single" w:sz="4" w:space="0" w:color="auto"/>
              <w:left w:val="single" w:sz="4" w:space="0" w:color="auto"/>
              <w:bottom w:val="single" w:sz="4" w:space="0" w:color="auto"/>
              <w:right w:val="single" w:sz="4" w:space="0" w:color="auto"/>
            </w:tcBorders>
            <w:tcPrChange w:id="87" w:author="utb" w:date="2019-09-09T15:42:00Z">
              <w:tcPr>
                <w:tcW w:w="7103" w:type="dxa"/>
                <w:gridSpan w:val="39"/>
                <w:tcBorders>
                  <w:top w:val="single" w:sz="4" w:space="0" w:color="auto"/>
                  <w:left w:val="single" w:sz="4" w:space="0" w:color="auto"/>
                  <w:bottom w:val="single" w:sz="4" w:space="0" w:color="auto"/>
                  <w:right w:val="single" w:sz="4" w:space="0" w:color="auto"/>
                </w:tcBorders>
              </w:tcPr>
            </w:tcPrChange>
          </w:tcPr>
          <w:p w14:paraId="25C8F4AD" w14:textId="77777777" w:rsidR="00CA02CD" w:rsidRPr="00B7684B" w:rsidRDefault="00CA02CD" w:rsidP="00CA02CD">
            <w:pPr>
              <w:jc w:val="both"/>
              <w:rPr>
                <w:sz w:val="19"/>
              </w:rPr>
            </w:pPr>
          </w:p>
        </w:tc>
      </w:tr>
      <w:tr w:rsidR="00CA02CD" w14:paraId="0F547B3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89" w:author="utb" w:date="2019-09-09T15:42:00Z">
            <w:trPr>
              <w:gridBefore w:val="2"/>
              <w:gridAfter w:val="1"/>
              <w:wAfter w:w="146" w:type="dxa"/>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9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71D7234" w14:textId="77777777" w:rsidR="00CA02CD" w:rsidRPr="00B7684B" w:rsidRDefault="00CA02CD" w:rsidP="00CA02CD">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91"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4FB30DFB" w14:textId="77777777" w:rsidR="00CA02CD" w:rsidRPr="00B7684B" w:rsidRDefault="00CA02CD" w:rsidP="00CA02CD">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9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32C2EE7" w14:textId="77777777" w:rsidR="00CA02CD" w:rsidRPr="00B7684B" w:rsidRDefault="00CA02CD" w:rsidP="00CA02CD">
            <w:pPr>
              <w:jc w:val="both"/>
              <w:rPr>
                <w:b/>
                <w:sz w:val="19"/>
              </w:rPr>
            </w:pPr>
            <w:r w:rsidRPr="00B7684B">
              <w:rPr>
                <w:b/>
                <w:sz w:val="19"/>
              </w:rPr>
              <w:t>Forma výuky</w:t>
            </w:r>
          </w:p>
        </w:tc>
        <w:tc>
          <w:tcPr>
            <w:tcW w:w="1498" w:type="dxa"/>
            <w:gridSpan w:val="10"/>
            <w:tcBorders>
              <w:top w:val="single" w:sz="4" w:space="0" w:color="auto"/>
              <w:left w:val="single" w:sz="4" w:space="0" w:color="auto"/>
              <w:bottom w:val="single" w:sz="4" w:space="0" w:color="auto"/>
              <w:right w:val="single" w:sz="4" w:space="0" w:color="auto"/>
            </w:tcBorders>
            <w:tcPrChange w:id="93" w:author="utb" w:date="2019-09-09T15:42:00Z">
              <w:tcPr>
                <w:tcW w:w="1498" w:type="dxa"/>
                <w:gridSpan w:val="9"/>
                <w:tcBorders>
                  <w:top w:val="single" w:sz="4" w:space="0" w:color="auto"/>
                  <w:left w:val="single" w:sz="4" w:space="0" w:color="auto"/>
                  <w:bottom w:val="single" w:sz="4" w:space="0" w:color="auto"/>
                  <w:right w:val="single" w:sz="4" w:space="0" w:color="auto"/>
                </w:tcBorders>
              </w:tcPr>
            </w:tcPrChange>
          </w:tcPr>
          <w:p w14:paraId="711009CA" w14:textId="77777777" w:rsidR="00CA02CD" w:rsidRPr="00B7684B" w:rsidRDefault="00CA02CD" w:rsidP="00CA02CD">
            <w:pPr>
              <w:jc w:val="both"/>
              <w:rPr>
                <w:sz w:val="19"/>
              </w:rPr>
            </w:pPr>
          </w:p>
        </w:tc>
      </w:tr>
      <w:tr w:rsidR="00CA02CD" w14:paraId="292BBAB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95" w:author="utb" w:date="2019-09-09T15:42:00Z">
            <w:trPr>
              <w:gridBefore w:val="2"/>
              <w:gridAfter w:val="1"/>
              <w:wAfter w:w="146" w:type="dxa"/>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9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70828D4" w14:textId="77777777" w:rsidR="00CA02CD" w:rsidRPr="00B7684B" w:rsidRDefault="00CA02CD" w:rsidP="00CA02CD">
            <w:pPr>
              <w:jc w:val="both"/>
              <w:rPr>
                <w:b/>
                <w:sz w:val="19"/>
              </w:rPr>
            </w:pPr>
            <w:r w:rsidRPr="00B7684B">
              <w:rPr>
                <w:b/>
                <w:sz w:val="19"/>
              </w:rPr>
              <w:t>Forma způsobu ověření studijních výsledků a další požadavky na studenta</w:t>
            </w:r>
          </w:p>
        </w:tc>
        <w:tc>
          <w:tcPr>
            <w:tcW w:w="7103" w:type="dxa"/>
            <w:gridSpan w:val="34"/>
            <w:tcBorders>
              <w:top w:val="single" w:sz="4" w:space="0" w:color="auto"/>
              <w:left w:val="single" w:sz="4" w:space="0" w:color="auto"/>
              <w:bottom w:val="single" w:sz="4" w:space="0" w:color="auto"/>
              <w:right w:val="single" w:sz="4" w:space="0" w:color="auto"/>
            </w:tcBorders>
            <w:tcPrChange w:id="97" w:author="utb" w:date="2019-09-09T15:42:00Z">
              <w:tcPr>
                <w:tcW w:w="7103" w:type="dxa"/>
                <w:gridSpan w:val="39"/>
                <w:tcBorders>
                  <w:top w:val="single" w:sz="4" w:space="0" w:color="auto"/>
                  <w:left w:val="single" w:sz="4" w:space="0" w:color="auto"/>
                  <w:bottom w:val="single" w:sz="4" w:space="0" w:color="auto"/>
                  <w:right w:val="single" w:sz="4" w:space="0" w:color="auto"/>
                </w:tcBorders>
              </w:tcPr>
            </w:tcPrChange>
          </w:tcPr>
          <w:p w14:paraId="4F130ECD" w14:textId="77777777" w:rsidR="00CA02CD" w:rsidRPr="00B7684B" w:rsidRDefault="00CA02CD" w:rsidP="00CA02CD">
            <w:pPr>
              <w:jc w:val="both"/>
              <w:rPr>
                <w:sz w:val="19"/>
              </w:rPr>
            </w:pPr>
          </w:p>
        </w:tc>
      </w:tr>
      <w:tr w:rsidR="00CA02CD" w14:paraId="64CB170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val="288"/>
          <w:trPrChange w:id="99" w:author="utb" w:date="2019-09-09T15:42:00Z">
            <w:trPr>
              <w:gridBefore w:val="2"/>
              <w:gridAfter w:val="1"/>
              <w:wAfter w:w="146" w:type="dxa"/>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100"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0DA7F6EC" w14:textId="77777777" w:rsidR="00CA02CD" w:rsidRPr="00B7684B" w:rsidRDefault="00CA02CD" w:rsidP="00CA02CD">
            <w:pPr>
              <w:rPr>
                <w:b/>
                <w:sz w:val="19"/>
              </w:rPr>
            </w:pPr>
            <w:r w:rsidRPr="00B7684B">
              <w:rPr>
                <w:b/>
                <w:sz w:val="19"/>
              </w:rPr>
              <w:t>Garant předmětu</w:t>
            </w:r>
          </w:p>
        </w:tc>
        <w:tc>
          <w:tcPr>
            <w:tcW w:w="7103" w:type="dxa"/>
            <w:gridSpan w:val="34"/>
            <w:tcBorders>
              <w:top w:val="single" w:sz="4" w:space="0" w:color="auto"/>
              <w:left w:val="single" w:sz="4" w:space="0" w:color="auto"/>
              <w:bottom w:val="single" w:sz="4" w:space="0" w:color="auto"/>
              <w:right w:val="single" w:sz="4" w:space="0" w:color="auto"/>
            </w:tcBorders>
            <w:vAlign w:val="center"/>
            <w:tcPrChange w:id="101" w:author="utb" w:date="2019-09-09T15:42:00Z">
              <w:tcPr>
                <w:tcW w:w="7103" w:type="dxa"/>
                <w:gridSpan w:val="39"/>
                <w:tcBorders>
                  <w:top w:val="single" w:sz="4" w:space="0" w:color="auto"/>
                  <w:left w:val="single" w:sz="4" w:space="0" w:color="auto"/>
                  <w:bottom w:val="single" w:sz="4" w:space="0" w:color="auto"/>
                  <w:right w:val="single" w:sz="4" w:space="0" w:color="auto"/>
                </w:tcBorders>
                <w:vAlign w:val="center"/>
              </w:tcPr>
            </w:tcPrChange>
          </w:tcPr>
          <w:p w14:paraId="7FB884C9" w14:textId="77777777" w:rsidR="00CA02CD" w:rsidRPr="00B7684B" w:rsidRDefault="00CA02CD" w:rsidP="00CA02CD">
            <w:pPr>
              <w:rPr>
                <w:sz w:val="19"/>
              </w:rPr>
            </w:pPr>
            <w:r w:rsidRPr="00B7684B">
              <w:rPr>
                <w:spacing w:val="-2"/>
                <w:sz w:val="19"/>
              </w:rPr>
              <w:t>doc. Ing. et Ing. Ivo Kuřitka, Ph.D. et Ph.D.</w:t>
            </w:r>
          </w:p>
        </w:tc>
      </w:tr>
      <w:tr w:rsidR="00CA02CD" w14:paraId="7DE4F1D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val="243"/>
          <w:trPrChange w:id="103" w:author="utb" w:date="2019-09-09T15:42:00Z">
            <w:trPr>
              <w:gridBefore w:val="2"/>
              <w:gridAfter w:val="1"/>
              <w:wAfter w:w="146" w:type="dxa"/>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104"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5E3FDCEE" w14:textId="77777777" w:rsidR="00CA02CD" w:rsidRPr="00B7684B" w:rsidRDefault="00CA02CD" w:rsidP="00CA02CD">
            <w:pPr>
              <w:jc w:val="both"/>
              <w:rPr>
                <w:b/>
                <w:sz w:val="19"/>
              </w:rPr>
            </w:pPr>
            <w:r w:rsidRPr="00B7684B">
              <w:rPr>
                <w:b/>
                <w:sz w:val="19"/>
              </w:rPr>
              <w:t>Zapojení garanta do výuky předmětu</w:t>
            </w:r>
          </w:p>
        </w:tc>
        <w:tc>
          <w:tcPr>
            <w:tcW w:w="7103" w:type="dxa"/>
            <w:gridSpan w:val="34"/>
            <w:tcBorders>
              <w:top w:val="nil"/>
              <w:left w:val="single" w:sz="4" w:space="0" w:color="auto"/>
              <w:bottom w:val="single" w:sz="4" w:space="0" w:color="auto"/>
              <w:right w:val="single" w:sz="4" w:space="0" w:color="auto"/>
            </w:tcBorders>
            <w:tcPrChange w:id="105" w:author="utb" w:date="2019-09-09T15:42:00Z">
              <w:tcPr>
                <w:tcW w:w="7103" w:type="dxa"/>
                <w:gridSpan w:val="39"/>
                <w:tcBorders>
                  <w:top w:val="nil"/>
                  <w:left w:val="single" w:sz="4" w:space="0" w:color="auto"/>
                  <w:bottom w:val="single" w:sz="4" w:space="0" w:color="auto"/>
                  <w:right w:val="single" w:sz="4" w:space="0" w:color="auto"/>
                </w:tcBorders>
              </w:tcPr>
            </w:tcPrChange>
          </w:tcPr>
          <w:p w14:paraId="530B91CB" w14:textId="77777777" w:rsidR="00CA02CD" w:rsidRPr="00B7684B" w:rsidRDefault="00CA02CD" w:rsidP="00CA02CD">
            <w:pPr>
              <w:jc w:val="both"/>
              <w:rPr>
                <w:sz w:val="19"/>
              </w:rPr>
            </w:pPr>
            <w:r w:rsidRPr="00B7684B">
              <w:rPr>
                <w:sz w:val="19"/>
              </w:rPr>
              <w:t>100%</w:t>
            </w:r>
          </w:p>
        </w:tc>
      </w:tr>
      <w:tr w:rsidR="00CA02CD" w14:paraId="01D2068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107" w:author="utb" w:date="2019-09-09T15:42:00Z">
            <w:trPr>
              <w:gridBefore w:val="2"/>
              <w:gridAfter w:val="1"/>
              <w:wAfter w:w="146" w:type="dxa"/>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0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31E7775" w14:textId="77777777" w:rsidR="00CA02CD" w:rsidRPr="00B7684B" w:rsidRDefault="00CA02CD" w:rsidP="00CA02CD">
            <w:pPr>
              <w:jc w:val="both"/>
              <w:rPr>
                <w:b/>
                <w:sz w:val="19"/>
              </w:rPr>
            </w:pPr>
            <w:r w:rsidRPr="00B7684B">
              <w:rPr>
                <w:b/>
                <w:sz w:val="19"/>
              </w:rPr>
              <w:t>Vyučující</w:t>
            </w:r>
          </w:p>
        </w:tc>
        <w:tc>
          <w:tcPr>
            <w:tcW w:w="7103" w:type="dxa"/>
            <w:gridSpan w:val="34"/>
            <w:tcBorders>
              <w:top w:val="single" w:sz="4" w:space="0" w:color="auto"/>
              <w:left w:val="single" w:sz="4" w:space="0" w:color="auto"/>
              <w:bottom w:val="nil"/>
              <w:right w:val="single" w:sz="4" w:space="0" w:color="auto"/>
            </w:tcBorders>
            <w:tcPrChange w:id="109" w:author="utb" w:date="2019-09-09T15:42:00Z">
              <w:tcPr>
                <w:tcW w:w="7103" w:type="dxa"/>
                <w:gridSpan w:val="39"/>
                <w:tcBorders>
                  <w:top w:val="single" w:sz="4" w:space="0" w:color="auto"/>
                  <w:left w:val="single" w:sz="4" w:space="0" w:color="auto"/>
                  <w:bottom w:val="nil"/>
                  <w:right w:val="single" w:sz="4" w:space="0" w:color="auto"/>
                </w:tcBorders>
              </w:tcPr>
            </w:tcPrChange>
          </w:tcPr>
          <w:p w14:paraId="52D99FBD" w14:textId="77777777" w:rsidR="00CA02CD" w:rsidRPr="00B7684B" w:rsidRDefault="00CA02CD" w:rsidP="00CA02CD">
            <w:pPr>
              <w:jc w:val="both"/>
              <w:rPr>
                <w:sz w:val="19"/>
              </w:rPr>
            </w:pPr>
          </w:p>
        </w:tc>
      </w:tr>
      <w:tr w:rsidR="00CA02CD" w14:paraId="306C14D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val="148"/>
          <w:trPrChange w:id="111" w:author="utb" w:date="2019-09-09T15:42:00Z">
            <w:trPr>
              <w:gridBefore w:val="2"/>
              <w:gridAfter w:val="1"/>
              <w:wAfter w:w="146" w:type="dxa"/>
              <w:trHeight w:val="148"/>
            </w:trPr>
          </w:trPrChange>
        </w:trPr>
        <w:tc>
          <w:tcPr>
            <w:tcW w:w="10202" w:type="dxa"/>
            <w:gridSpan w:val="36"/>
            <w:tcBorders>
              <w:top w:val="nil"/>
              <w:left w:val="single" w:sz="4" w:space="0" w:color="auto"/>
              <w:bottom w:val="single" w:sz="4" w:space="0" w:color="auto"/>
              <w:right w:val="single" w:sz="4" w:space="0" w:color="auto"/>
            </w:tcBorders>
            <w:vAlign w:val="center"/>
            <w:tcPrChange w:id="112" w:author="utb" w:date="2019-09-09T15:42:00Z">
              <w:tcPr>
                <w:tcW w:w="10203" w:type="dxa"/>
                <w:gridSpan w:val="44"/>
                <w:tcBorders>
                  <w:top w:val="nil"/>
                  <w:left w:val="single" w:sz="4" w:space="0" w:color="auto"/>
                  <w:bottom w:val="single" w:sz="4" w:space="0" w:color="auto"/>
                  <w:right w:val="single" w:sz="4" w:space="0" w:color="auto"/>
                </w:tcBorders>
                <w:vAlign w:val="center"/>
              </w:tcPr>
            </w:tcPrChange>
          </w:tcPr>
          <w:p w14:paraId="71504B77" w14:textId="77777777" w:rsidR="00CA02CD" w:rsidRPr="00B7684B" w:rsidRDefault="00CA02CD" w:rsidP="00CA02CD">
            <w:pPr>
              <w:spacing w:before="20" w:after="20"/>
              <w:rPr>
                <w:sz w:val="19"/>
              </w:rPr>
            </w:pPr>
            <w:r w:rsidRPr="00B7684B">
              <w:rPr>
                <w:spacing w:val="-2"/>
                <w:sz w:val="19"/>
              </w:rPr>
              <w:t>doc. Ing. et Ing. Ivo Kuřitka, Ph.D. et Ph.D.</w:t>
            </w:r>
          </w:p>
        </w:tc>
      </w:tr>
      <w:tr w:rsidR="00CA02CD" w14:paraId="00F2511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114" w:author="utb" w:date="2019-09-09T15:42:00Z">
            <w:trPr>
              <w:gridBefore w:val="2"/>
              <w:gridAfter w:val="1"/>
              <w:wAfter w:w="146" w:type="dxa"/>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15"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D672E6E" w14:textId="77777777" w:rsidR="00CA02CD" w:rsidRPr="00B7684B" w:rsidRDefault="00CA02CD" w:rsidP="00CA02CD">
            <w:pPr>
              <w:jc w:val="both"/>
              <w:rPr>
                <w:b/>
                <w:sz w:val="19"/>
              </w:rPr>
            </w:pPr>
            <w:r w:rsidRPr="00B7684B">
              <w:rPr>
                <w:b/>
                <w:sz w:val="19"/>
              </w:rPr>
              <w:t>Stručná anotace předmětu</w:t>
            </w:r>
          </w:p>
        </w:tc>
        <w:tc>
          <w:tcPr>
            <w:tcW w:w="7103" w:type="dxa"/>
            <w:gridSpan w:val="34"/>
            <w:tcBorders>
              <w:top w:val="single" w:sz="4" w:space="0" w:color="auto"/>
              <w:left w:val="single" w:sz="4" w:space="0" w:color="auto"/>
              <w:bottom w:val="nil"/>
              <w:right w:val="single" w:sz="4" w:space="0" w:color="auto"/>
            </w:tcBorders>
            <w:tcPrChange w:id="116" w:author="utb" w:date="2019-09-09T15:42:00Z">
              <w:tcPr>
                <w:tcW w:w="7103" w:type="dxa"/>
                <w:gridSpan w:val="39"/>
                <w:tcBorders>
                  <w:top w:val="single" w:sz="4" w:space="0" w:color="auto"/>
                  <w:left w:val="single" w:sz="4" w:space="0" w:color="auto"/>
                  <w:bottom w:val="nil"/>
                  <w:right w:val="single" w:sz="4" w:space="0" w:color="auto"/>
                </w:tcBorders>
              </w:tcPr>
            </w:tcPrChange>
          </w:tcPr>
          <w:p w14:paraId="3A6CF4A6" w14:textId="77777777" w:rsidR="00CA02CD" w:rsidRPr="00B7684B" w:rsidRDefault="00CA02CD" w:rsidP="00CA02CD">
            <w:pPr>
              <w:jc w:val="both"/>
              <w:rPr>
                <w:sz w:val="19"/>
              </w:rPr>
            </w:pPr>
          </w:p>
        </w:tc>
      </w:tr>
      <w:tr w:rsidR="00CA02CD" w:rsidRPr="009A56CA" w14:paraId="5249A25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val="3471"/>
          <w:trPrChange w:id="118" w:author="utb" w:date="2019-09-09T15:42:00Z">
            <w:trPr>
              <w:gridBefore w:val="2"/>
              <w:gridAfter w:val="1"/>
              <w:wAfter w:w="146" w:type="dxa"/>
              <w:trHeight w:val="3471"/>
            </w:trPr>
          </w:trPrChange>
        </w:trPr>
        <w:tc>
          <w:tcPr>
            <w:tcW w:w="10202" w:type="dxa"/>
            <w:gridSpan w:val="36"/>
            <w:tcBorders>
              <w:top w:val="nil"/>
              <w:left w:val="single" w:sz="4" w:space="0" w:color="auto"/>
              <w:bottom w:val="single" w:sz="12" w:space="0" w:color="auto"/>
              <w:right w:val="single" w:sz="4" w:space="0" w:color="auto"/>
            </w:tcBorders>
            <w:tcPrChange w:id="119" w:author="utb" w:date="2019-09-09T15:42:00Z">
              <w:tcPr>
                <w:tcW w:w="10203" w:type="dxa"/>
                <w:gridSpan w:val="44"/>
                <w:tcBorders>
                  <w:top w:val="nil"/>
                  <w:left w:val="single" w:sz="4" w:space="0" w:color="auto"/>
                  <w:bottom w:val="single" w:sz="12" w:space="0" w:color="auto"/>
                  <w:right w:val="single" w:sz="4" w:space="0" w:color="auto"/>
                </w:tcBorders>
              </w:tcPr>
            </w:tcPrChange>
          </w:tcPr>
          <w:p w14:paraId="6B1E599D" w14:textId="77777777" w:rsidR="00CA02CD" w:rsidRPr="00B7684B" w:rsidRDefault="00CA02CD" w:rsidP="00CA02CD">
            <w:pPr>
              <w:jc w:val="both"/>
              <w:rPr>
                <w:sz w:val="19"/>
              </w:rPr>
            </w:pPr>
            <w:r w:rsidRPr="00B7684B">
              <w:rPr>
                <w:color w:val="000000"/>
                <w:sz w:val="19"/>
                <w:shd w:val="clear" w:color="auto" w:fill="FFFFFF"/>
              </w:rPr>
              <w:t>Cíle předmětu se soustřeďují na fyziku a chemii povrchů. Studenti se seznámí se základními koncepty a také s vybranými speciálními tématy podle jejich vědeckého zájmu. Na poli experimentálních technik je individuální studium zaměřeno na vybrané oblasti analýzy povrchů, které budou vybrány podle speciálních potřeb studenta a také podle dostupnosti těchto metod na výzkumném pracovišti školitele a na spolupracujících institucích. </w:t>
            </w:r>
          </w:p>
          <w:p w14:paraId="0660CFF4" w14:textId="77777777" w:rsidR="00CA02CD" w:rsidRPr="001B1061" w:rsidRDefault="00CA02CD" w:rsidP="00CA02CD">
            <w:pPr>
              <w:jc w:val="both"/>
              <w:rPr>
                <w:sz w:val="10"/>
                <w:szCs w:val="10"/>
              </w:rPr>
            </w:pPr>
          </w:p>
          <w:p w14:paraId="4B1682A8" w14:textId="77777777" w:rsidR="00CA02CD" w:rsidRPr="00B7684B" w:rsidRDefault="00CA02CD" w:rsidP="00CA02CD">
            <w:pPr>
              <w:jc w:val="both"/>
              <w:rPr>
                <w:sz w:val="19"/>
                <w:u w:val="single"/>
              </w:rPr>
            </w:pPr>
            <w:r w:rsidRPr="00B7684B">
              <w:rPr>
                <w:sz w:val="19"/>
                <w:u w:val="single"/>
              </w:rPr>
              <w:t>Základní témata:</w:t>
            </w:r>
          </w:p>
          <w:p w14:paraId="399F37A8" w14:textId="77777777" w:rsidR="006950A8" w:rsidRPr="00B7684B" w:rsidRDefault="00CA02CD" w:rsidP="001B1EBC">
            <w:pPr>
              <w:jc w:val="both"/>
              <w:rPr>
                <w:sz w:val="19"/>
              </w:rPr>
            </w:pPr>
            <w:r w:rsidRPr="00B7684B">
              <w:rPr>
                <w:sz w:val="19"/>
              </w:rPr>
              <w:t>- Povrch kondenzované fáze. </w:t>
            </w:r>
          </w:p>
          <w:p w14:paraId="2C26EC98" w14:textId="77777777" w:rsidR="006950A8" w:rsidRPr="00B7684B" w:rsidRDefault="00CA02CD" w:rsidP="001B1EBC">
            <w:pPr>
              <w:jc w:val="both"/>
              <w:rPr>
                <w:sz w:val="19"/>
              </w:rPr>
            </w:pPr>
            <w:r w:rsidRPr="00B7684B">
              <w:rPr>
                <w:sz w:val="19"/>
              </w:rPr>
              <w:t>- Povrchová energie. </w:t>
            </w:r>
          </w:p>
          <w:p w14:paraId="6C4F3E69" w14:textId="77777777" w:rsidR="006950A8" w:rsidRPr="00B7684B" w:rsidRDefault="00CA02CD" w:rsidP="001B1EBC">
            <w:pPr>
              <w:jc w:val="both"/>
              <w:rPr>
                <w:sz w:val="19"/>
              </w:rPr>
            </w:pPr>
            <w:r w:rsidRPr="00B7684B">
              <w:rPr>
                <w:sz w:val="19"/>
              </w:rPr>
              <w:t>- Struktura povrchu (obecného i polymerního) materiálu. </w:t>
            </w:r>
          </w:p>
          <w:p w14:paraId="371A2F04" w14:textId="77777777" w:rsidR="006950A8" w:rsidRPr="00B7684B" w:rsidRDefault="00CA02CD" w:rsidP="001B1EBC">
            <w:pPr>
              <w:jc w:val="both"/>
              <w:rPr>
                <w:sz w:val="19"/>
              </w:rPr>
            </w:pPr>
            <w:r w:rsidRPr="00B7684B">
              <w:rPr>
                <w:sz w:val="19"/>
              </w:rPr>
              <w:t>- Adsorpce</w:t>
            </w:r>
            <w:r w:rsidR="00815711" w:rsidRPr="00B7684B">
              <w:rPr>
                <w:sz w:val="19"/>
              </w:rPr>
              <w:t xml:space="preserve"> molekul na povrch (fyzisorpce/</w:t>
            </w:r>
            <w:r w:rsidRPr="00B7684B">
              <w:rPr>
                <w:sz w:val="19"/>
              </w:rPr>
              <w:t>chemisorpce). </w:t>
            </w:r>
          </w:p>
          <w:p w14:paraId="028A8373" w14:textId="77777777" w:rsidR="006950A8" w:rsidRPr="00B7684B" w:rsidRDefault="00CA02CD" w:rsidP="001B1EBC">
            <w:pPr>
              <w:jc w:val="both"/>
              <w:rPr>
                <w:sz w:val="19"/>
              </w:rPr>
            </w:pPr>
            <w:r w:rsidRPr="00B7684B">
              <w:rPr>
                <w:sz w:val="19"/>
              </w:rPr>
              <w:t>- Příprava definovaného povrchu, modifikace povrchu, tenká vrstva, zobrazování povrchu. </w:t>
            </w:r>
          </w:p>
          <w:p w14:paraId="16E181D6" w14:textId="77777777" w:rsidR="006950A8" w:rsidRPr="00B7684B" w:rsidRDefault="00CA02CD" w:rsidP="001B1EBC">
            <w:pPr>
              <w:jc w:val="both"/>
              <w:rPr>
                <w:sz w:val="19"/>
              </w:rPr>
            </w:pPr>
            <w:r w:rsidRPr="00B7684B">
              <w:rPr>
                <w:sz w:val="19"/>
              </w:rPr>
              <w:t>- Zobrazovací metody a analýza povrchu - SEM, EDX, WDX, AES, SIMS; AFM; XPS, UPS, XES; grazing angle FTIR, ATR, DRIFT; reflektometrie, UV-VIS; fluorimetrie; mikroskopie optická, konfokální: laserová, IR, Ramanova, Fluorescenční; Termodesorpční techniky; tenzometrie. </w:t>
            </w:r>
          </w:p>
          <w:p w14:paraId="643EA4EA" w14:textId="6841E802" w:rsidR="00CA02CD" w:rsidRPr="0040486E" w:rsidRDefault="001B1061" w:rsidP="006950A8">
            <w:pPr>
              <w:jc w:val="both"/>
              <w:rPr>
                <w:sz w:val="19"/>
                <w:szCs w:val="19"/>
                <w:u w:val="single"/>
              </w:rPr>
            </w:pPr>
            <w:r>
              <w:rPr>
                <w:color w:val="000000"/>
                <w:sz w:val="19"/>
                <w:shd w:val="clear" w:color="auto" w:fill="FFFFFF"/>
              </w:rPr>
              <w:br/>
            </w:r>
            <w:r w:rsidR="00CA02CD" w:rsidRPr="00B7684B">
              <w:rPr>
                <w:color w:val="000000"/>
                <w:sz w:val="19"/>
                <w:shd w:val="clear" w:color="auto" w:fill="FFFFFF"/>
              </w:rPr>
              <w:t>K projektu a detailnímu individuálnímu studiu doktoranda - výběr metod dle jejich dostupnosti a personálního obsazení v rámci pracoviště, případně spolupracujících ústavů.</w:t>
            </w:r>
            <w:r w:rsidR="00CA02CD" w:rsidRPr="0040486E">
              <w:rPr>
                <w:color w:val="000000"/>
                <w:sz w:val="19"/>
                <w:szCs w:val="19"/>
                <w:shd w:val="clear" w:color="auto" w:fill="FFFFFF"/>
              </w:rPr>
              <w:t> </w:t>
            </w:r>
          </w:p>
        </w:tc>
      </w:tr>
      <w:tr w:rsidR="00CA02CD" w14:paraId="30DDBE0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val="265"/>
          <w:trPrChange w:id="121" w:author="utb" w:date="2019-09-09T15:42:00Z">
            <w:trPr>
              <w:gridBefore w:val="2"/>
              <w:gridAfter w:val="1"/>
              <w:wAfter w:w="146" w:type="dxa"/>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122"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6DE69F33" w14:textId="77777777" w:rsidR="00CA02CD" w:rsidRPr="00B7684B" w:rsidRDefault="00D5199F" w:rsidP="00CA02CD">
            <w:pPr>
              <w:jc w:val="both"/>
              <w:rPr>
                <w:sz w:val="19"/>
              </w:rPr>
            </w:pPr>
            <w:r w:rsidRPr="00B7684B">
              <w:rPr>
                <w:b/>
                <w:sz w:val="19"/>
              </w:rPr>
              <w:t>Studijní literatura a studijní pomůcky</w:t>
            </w:r>
          </w:p>
        </w:tc>
        <w:tc>
          <w:tcPr>
            <w:tcW w:w="6532" w:type="dxa"/>
            <w:gridSpan w:val="28"/>
            <w:tcBorders>
              <w:top w:val="nil"/>
              <w:left w:val="single" w:sz="4" w:space="0" w:color="auto"/>
              <w:bottom w:val="nil"/>
              <w:right w:val="single" w:sz="4" w:space="0" w:color="auto"/>
            </w:tcBorders>
            <w:tcPrChange w:id="123" w:author="utb" w:date="2019-09-09T15:42:00Z">
              <w:tcPr>
                <w:tcW w:w="6532" w:type="dxa"/>
                <w:gridSpan w:val="33"/>
                <w:tcBorders>
                  <w:top w:val="nil"/>
                  <w:left w:val="single" w:sz="4" w:space="0" w:color="auto"/>
                  <w:bottom w:val="nil"/>
                  <w:right w:val="single" w:sz="4" w:space="0" w:color="auto"/>
                </w:tcBorders>
              </w:tcPr>
            </w:tcPrChange>
          </w:tcPr>
          <w:p w14:paraId="43766A6D" w14:textId="77777777" w:rsidR="00CA02CD" w:rsidRPr="0040486E" w:rsidRDefault="00CA02CD" w:rsidP="00CA02CD">
            <w:pPr>
              <w:jc w:val="both"/>
              <w:rPr>
                <w:sz w:val="19"/>
                <w:szCs w:val="19"/>
              </w:rPr>
            </w:pPr>
          </w:p>
        </w:tc>
      </w:tr>
      <w:tr w:rsidR="00CA02CD" w14:paraId="34350FB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val="1497"/>
          <w:trPrChange w:id="125" w:author="utb" w:date="2019-09-09T15:42:00Z">
            <w:trPr>
              <w:gridBefore w:val="2"/>
              <w:gridAfter w:val="1"/>
              <w:wAfter w:w="146" w:type="dxa"/>
              <w:trHeight w:val="1497"/>
            </w:trPr>
          </w:trPrChange>
        </w:trPr>
        <w:tc>
          <w:tcPr>
            <w:tcW w:w="10202" w:type="dxa"/>
            <w:gridSpan w:val="36"/>
            <w:tcBorders>
              <w:top w:val="nil"/>
              <w:left w:val="single" w:sz="4" w:space="0" w:color="auto"/>
              <w:bottom w:val="single" w:sz="4" w:space="0" w:color="auto"/>
              <w:right w:val="single" w:sz="4" w:space="0" w:color="auto"/>
            </w:tcBorders>
            <w:tcPrChange w:id="126" w:author="utb" w:date="2019-09-09T15:42:00Z">
              <w:tcPr>
                <w:tcW w:w="10203" w:type="dxa"/>
                <w:gridSpan w:val="44"/>
                <w:tcBorders>
                  <w:top w:val="nil"/>
                  <w:left w:val="single" w:sz="4" w:space="0" w:color="auto"/>
                  <w:bottom w:val="single" w:sz="4" w:space="0" w:color="auto"/>
                  <w:right w:val="single" w:sz="4" w:space="0" w:color="auto"/>
                </w:tcBorders>
              </w:tcPr>
            </w:tcPrChange>
          </w:tcPr>
          <w:p w14:paraId="45CFD1A2" w14:textId="77777777" w:rsidR="00CA02CD" w:rsidRPr="00B7684B" w:rsidRDefault="00CA02CD" w:rsidP="0049458D">
            <w:pPr>
              <w:jc w:val="both"/>
              <w:rPr>
                <w:sz w:val="19"/>
                <w:u w:val="single"/>
              </w:rPr>
            </w:pPr>
            <w:r w:rsidRPr="00B7684B">
              <w:rPr>
                <w:sz w:val="19"/>
                <w:u w:val="single"/>
              </w:rPr>
              <w:t>Povinná literatura:</w:t>
            </w:r>
          </w:p>
          <w:p w14:paraId="246D39BD" w14:textId="77777777" w:rsidR="0006727C" w:rsidRPr="0006727C" w:rsidRDefault="0006727C" w:rsidP="0006727C">
            <w:pPr>
              <w:shd w:val="clear" w:color="auto" w:fill="FFFFFF"/>
              <w:jc w:val="both"/>
              <w:rPr>
                <w:ins w:id="127" w:author="utb" w:date="2019-09-09T17:29:00Z"/>
                <w:sz w:val="19"/>
              </w:rPr>
            </w:pPr>
            <w:ins w:id="128" w:author="utb" w:date="2019-09-09T17:29:00Z">
              <w:r w:rsidRPr="0006727C">
                <w:rPr>
                  <w:sz w:val="19"/>
                  <w:szCs w:val="19"/>
                </w:rPr>
                <w:t xml:space="preserve">GOLDSTEIN, J.I., NEWBURY, D.E., MICHAEL, J.R., RITCHIE, N.W.M, SCOTT, J.H.J, JOY, D.C. </w:t>
              </w:r>
              <w:r w:rsidRPr="0006727C">
                <w:rPr>
                  <w:i/>
                  <w:sz w:val="19"/>
                  <w:szCs w:val="19"/>
                </w:rPr>
                <w:t>Scanning Electron Microscopy and X-Ray Microanalysis (4th ed</w:t>
              </w:r>
              <w:r w:rsidRPr="0006727C">
                <w:rPr>
                  <w:sz w:val="19"/>
                  <w:szCs w:val="19"/>
                </w:rPr>
                <w:t>.). New York: Springer, 2018.</w:t>
              </w:r>
              <w:r w:rsidRPr="0006727C">
                <w:rPr>
                  <w:sz w:val="19"/>
                </w:rPr>
                <w:t> </w:t>
              </w:r>
            </w:ins>
          </w:p>
          <w:p w14:paraId="2685D4DB" w14:textId="77777777" w:rsidR="00CA02CD" w:rsidRPr="00B7684B" w:rsidRDefault="00CA02CD" w:rsidP="0049458D">
            <w:pPr>
              <w:shd w:val="clear" w:color="auto" w:fill="FFFFFF"/>
              <w:jc w:val="both"/>
              <w:rPr>
                <w:color w:val="000000"/>
                <w:sz w:val="19"/>
              </w:rPr>
            </w:pPr>
            <w:r w:rsidRPr="00B7684B">
              <w:rPr>
                <w:color w:val="000000"/>
                <w:sz w:val="19"/>
              </w:rPr>
              <w:t xml:space="preserve">GRUNDKE, </w:t>
            </w:r>
            <w:r w:rsidR="00331927" w:rsidRPr="00B7684B">
              <w:rPr>
                <w:color w:val="000000"/>
                <w:sz w:val="19"/>
              </w:rPr>
              <w:t xml:space="preserve">K., </w:t>
            </w:r>
            <w:r w:rsidRPr="00B7684B">
              <w:rPr>
                <w:color w:val="000000"/>
                <w:sz w:val="19"/>
              </w:rPr>
              <w:t xml:space="preserve">STAMM, </w:t>
            </w:r>
            <w:r w:rsidR="00331927" w:rsidRPr="00B7684B">
              <w:rPr>
                <w:color w:val="000000"/>
                <w:sz w:val="19"/>
              </w:rPr>
              <w:t xml:space="preserve">M., </w:t>
            </w:r>
            <w:r w:rsidRPr="00B7684B">
              <w:rPr>
                <w:color w:val="000000"/>
                <w:sz w:val="19"/>
              </w:rPr>
              <w:t>ADLER</w:t>
            </w:r>
            <w:r w:rsidR="00331927" w:rsidRPr="00B7684B">
              <w:rPr>
                <w:color w:val="000000"/>
                <w:sz w:val="19"/>
              </w:rPr>
              <w:t>, H.J.P</w:t>
            </w:r>
            <w:r w:rsidRPr="00B7684B">
              <w:rPr>
                <w:color w:val="000000"/>
                <w:sz w:val="19"/>
              </w:rPr>
              <w:t>. </w:t>
            </w:r>
            <w:r w:rsidRPr="00B7684B">
              <w:rPr>
                <w:i/>
                <w:color w:val="000000"/>
                <w:sz w:val="19"/>
              </w:rPr>
              <w:t>Characterization of Polymer Surfaces and Thin Films</w:t>
            </w:r>
            <w:r w:rsidRPr="00B7684B">
              <w:rPr>
                <w:color w:val="000000"/>
                <w:sz w:val="19"/>
              </w:rPr>
              <w:t xml:space="preserve">. </w:t>
            </w:r>
            <w:r w:rsidR="00331927" w:rsidRPr="00B7684B">
              <w:rPr>
                <w:color w:val="000000"/>
                <w:sz w:val="19"/>
              </w:rPr>
              <w:t xml:space="preserve">Berlin: </w:t>
            </w:r>
            <w:r w:rsidRPr="00B7684B">
              <w:rPr>
                <w:color w:val="000000"/>
                <w:sz w:val="19"/>
              </w:rPr>
              <w:t>Springer, 2006. </w:t>
            </w:r>
          </w:p>
          <w:p w14:paraId="77439120" w14:textId="77777777" w:rsidR="00CA02CD" w:rsidRPr="00B7684B" w:rsidRDefault="00CA02CD" w:rsidP="0049458D">
            <w:pPr>
              <w:shd w:val="clear" w:color="auto" w:fill="FFFFFF"/>
              <w:jc w:val="both"/>
              <w:rPr>
                <w:color w:val="000000"/>
                <w:sz w:val="19"/>
              </w:rPr>
            </w:pPr>
            <w:r w:rsidRPr="00B7684B">
              <w:rPr>
                <w:color w:val="000000"/>
                <w:sz w:val="19"/>
              </w:rPr>
              <w:t>HŰFNER</w:t>
            </w:r>
            <w:r w:rsidR="00331927" w:rsidRPr="00B7684B">
              <w:rPr>
                <w:color w:val="000000"/>
                <w:sz w:val="19"/>
              </w:rPr>
              <w:t>, S</w:t>
            </w:r>
            <w:r w:rsidRPr="00B7684B">
              <w:rPr>
                <w:color w:val="000000"/>
                <w:sz w:val="19"/>
              </w:rPr>
              <w:t>. </w:t>
            </w:r>
            <w:r w:rsidRPr="00B7684B">
              <w:rPr>
                <w:i/>
                <w:color w:val="000000"/>
                <w:sz w:val="19"/>
              </w:rPr>
              <w:t xml:space="preserve">Photoelectron </w:t>
            </w:r>
            <w:r w:rsidR="000F30B4" w:rsidRPr="00B7684B">
              <w:rPr>
                <w:i/>
                <w:color w:val="000000"/>
                <w:sz w:val="19"/>
              </w:rPr>
              <w:t>S</w:t>
            </w:r>
            <w:r w:rsidRPr="00B7684B">
              <w:rPr>
                <w:i/>
                <w:color w:val="000000"/>
                <w:sz w:val="19"/>
              </w:rPr>
              <w:t>pectroscopy: Principles and Applications</w:t>
            </w:r>
            <w:r w:rsidRPr="00B7684B">
              <w:rPr>
                <w:color w:val="000000"/>
                <w:sz w:val="19"/>
              </w:rPr>
              <w:t>. 3</w:t>
            </w:r>
            <w:r w:rsidR="00F443A0" w:rsidRPr="00B7684B">
              <w:rPr>
                <w:color w:val="000000"/>
                <w:sz w:val="19"/>
              </w:rPr>
              <w:t xml:space="preserve">rd Ed. </w:t>
            </w:r>
            <w:r w:rsidR="00331927" w:rsidRPr="00B7684B">
              <w:rPr>
                <w:color w:val="000000"/>
                <w:sz w:val="19"/>
              </w:rPr>
              <w:t xml:space="preserve">Berlin, New York: </w:t>
            </w:r>
            <w:r w:rsidRPr="00B7684B">
              <w:rPr>
                <w:color w:val="000000"/>
                <w:sz w:val="19"/>
              </w:rPr>
              <w:t>Springer, 2003. </w:t>
            </w:r>
          </w:p>
          <w:p w14:paraId="762361F9" w14:textId="77777777" w:rsidR="00CA02CD" w:rsidRPr="00B7684B" w:rsidRDefault="00CA02CD" w:rsidP="0049458D">
            <w:pPr>
              <w:shd w:val="clear" w:color="auto" w:fill="FFFFFF"/>
              <w:jc w:val="both"/>
              <w:rPr>
                <w:color w:val="000000"/>
                <w:sz w:val="19"/>
              </w:rPr>
            </w:pPr>
            <w:r w:rsidRPr="00B7684B">
              <w:rPr>
                <w:color w:val="000000"/>
                <w:sz w:val="19"/>
              </w:rPr>
              <w:t xml:space="preserve">BUTT, </w:t>
            </w:r>
            <w:r w:rsidR="00331927" w:rsidRPr="00B7684B">
              <w:rPr>
                <w:color w:val="000000"/>
                <w:sz w:val="19"/>
              </w:rPr>
              <w:t xml:space="preserve">H.J., </w:t>
            </w:r>
            <w:r w:rsidRPr="00B7684B">
              <w:rPr>
                <w:color w:val="000000"/>
                <w:sz w:val="19"/>
              </w:rPr>
              <w:t xml:space="preserve">GRAF, </w:t>
            </w:r>
            <w:r w:rsidR="00331927" w:rsidRPr="00B7684B">
              <w:rPr>
                <w:color w:val="000000"/>
                <w:sz w:val="19"/>
              </w:rPr>
              <w:t xml:space="preserve">K., </w:t>
            </w:r>
            <w:r w:rsidRPr="00B7684B">
              <w:rPr>
                <w:color w:val="000000"/>
                <w:sz w:val="19"/>
              </w:rPr>
              <w:t>KAPPL</w:t>
            </w:r>
            <w:r w:rsidR="00331927" w:rsidRPr="00B7684B">
              <w:rPr>
                <w:color w:val="000000"/>
                <w:sz w:val="19"/>
              </w:rPr>
              <w:t>, M</w:t>
            </w:r>
            <w:r w:rsidRPr="00B7684B">
              <w:rPr>
                <w:color w:val="000000"/>
                <w:sz w:val="19"/>
              </w:rPr>
              <w:t>. </w:t>
            </w:r>
            <w:r w:rsidRPr="00B7684B">
              <w:rPr>
                <w:i/>
                <w:color w:val="000000"/>
                <w:sz w:val="19"/>
              </w:rPr>
              <w:t>Physics and Chemistry of Interfaces</w:t>
            </w:r>
            <w:r w:rsidRPr="00B7684B">
              <w:rPr>
                <w:color w:val="000000"/>
                <w:sz w:val="19"/>
              </w:rPr>
              <w:t xml:space="preserve">. </w:t>
            </w:r>
            <w:r w:rsidR="00331927" w:rsidRPr="00B7684B">
              <w:rPr>
                <w:color w:val="000000"/>
                <w:sz w:val="19"/>
              </w:rPr>
              <w:t xml:space="preserve">Weinheim: </w:t>
            </w:r>
            <w:r w:rsidRPr="00B7684B">
              <w:rPr>
                <w:color w:val="000000"/>
                <w:sz w:val="19"/>
              </w:rPr>
              <w:t>Wiley, 2003. </w:t>
            </w:r>
          </w:p>
          <w:p w14:paraId="46727648" w14:textId="77777777" w:rsidR="00CA02CD" w:rsidRPr="00B7684B" w:rsidRDefault="00CA02CD" w:rsidP="0049458D">
            <w:pPr>
              <w:shd w:val="clear" w:color="auto" w:fill="FFFFFF"/>
              <w:jc w:val="both"/>
              <w:rPr>
                <w:color w:val="000000"/>
                <w:sz w:val="19"/>
              </w:rPr>
            </w:pPr>
            <w:r w:rsidRPr="00B7684B">
              <w:rPr>
                <w:color w:val="000000"/>
                <w:sz w:val="19"/>
              </w:rPr>
              <w:t>CHAN</w:t>
            </w:r>
            <w:r w:rsidR="00331927" w:rsidRPr="00B7684B">
              <w:rPr>
                <w:color w:val="000000"/>
                <w:sz w:val="19"/>
              </w:rPr>
              <w:t>, C</w:t>
            </w:r>
            <w:r w:rsidRPr="00B7684B">
              <w:rPr>
                <w:color w:val="000000"/>
                <w:sz w:val="19"/>
              </w:rPr>
              <w:t>.</w:t>
            </w:r>
            <w:r w:rsidR="00331927" w:rsidRPr="00B7684B">
              <w:rPr>
                <w:color w:val="000000"/>
                <w:sz w:val="19"/>
              </w:rPr>
              <w:t>M.</w:t>
            </w:r>
            <w:r w:rsidRPr="00B7684B">
              <w:rPr>
                <w:color w:val="000000"/>
                <w:sz w:val="19"/>
              </w:rPr>
              <w:t> </w:t>
            </w:r>
            <w:r w:rsidRPr="00B7684B">
              <w:rPr>
                <w:i/>
                <w:color w:val="000000"/>
                <w:sz w:val="19"/>
              </w:rPr>
              <w:t>Polymer Surface Modification and Characterization</w:t>
            </w:r>
            <w:r w:rsidRPr="00B7684B">
              <w:rPr>
                <w:color w:val="000000"/>
                <w:sz w:val="19"/>
              </w:rPr>
              <w:t xml:space="preserve">. </w:t>
            </w:r>
            <w:r w:rsidR="00331927" w:rsidRPr="00B7684B">
              <w:rPr>
                <w:color w:val="000000"/>
                <w:sz w:val="19"/>
              </w:rPr>
              <w:t xml:space="preserve">Munich: </w:t>
            </w:r>
            <w:r w:rsidRPr="00B7684B">
              <w:rPr>
                <w:color w:val="000000"/>
                <w:sz w:val="19"/>
              </w:rPr>
              <w:t>Hanser Gardner Publications, 1993. </w:t>
            </w:r>
          </w:p>
          <w:p w14:paraId="3030867E" w14:textId="77777777" w:rsidR="00CA02CD" w:rsidRPr="00B7684B" w:rsidRDefault="00CA02CD" w:rsidP="0049458D">
            <w:pPr>
              <w:shd w:val="clear" w:color="auto" w:fill="FFFFFF"/>
              <w:jc w:val="both"/>
              <w:rPr>
                <w:color w:val="000000"/>
                <w:sz w:val="19"/>
              </w:rPr>
            </w:pPr>
            <w:r w:rsidRPr="00B7684B">
              <w:rPr>
                <w:color w:val="000000"/>
                <w:sz w:val="19"/>
              </w:rPr>
              <w:t xml:space="preserve">RICHARDS, </w:t>
            </w:r>
            <w:r w:rsidR="00331927" w:rsidRPr="00B7684B">
              <w:rPr>
                <w:color w:val="000000"/>
                <w:sz w:val="19"/>
              </w:rPr>
              <w:t xml:space="preserve">R.W., </w:t>
            </w:r>
            <w:r w:rsidRPr="00B7684B">
              <w:rPr>
                <w:color w:val="000000"/>
                <w:sz w:val="19"/>
              </w:rPr>
              <w:t>PEACE</w:t>
            </w:r>
            <w:r w:rsidR="00331927" w:rsidRPr="00B7684B">
              <w:rPr>
                <w:color w:val="000000"/>
                <w:sz w:val="19"/>
              </w:rPr>
              <w:t>, S.K</w:t>
            </w:r>
            <w:r w:rsidRPr="00B7684B">
              <w:rPr>
                <w:color w:val="000000"/>
                <w:sz w:val="19"/>
              </w:rPr>
              <w:t>. </w:t>
            </w:r>
            <w:r w:rsidRPr="00B7684B">
              <w:rPr>
                <w:i/>
                <w:color w:val="000000"/>
                <w:sz w:val="19"/>
              </w:rPr>
              <w:t>Polymer Surfaces and Interfaces III</w:t>
            </w:r>
            <w:r w:rsidRPr="00B7684B">
              <w:rPr>
                <w:color w:val="000000"/>
                <w:sz w:val="19"/>
              </w:rPr>
              <w:t xml:space="preserve">. </w:t>
            </w:r>
            <w:r w:rsidR="00331927" w:rsidRPr="00B7684B">
              <w:rPr>
                <w:color w:val="000000"/>
                <w:sz w:val="19"/>
              </w:rPr>
              <w:t xml:space="preserve">Chichester: </w:t>
            </w:r>
            <w:r w:rsidRPr="00B7684B">
              <w:rPr>
                <w:color w:val="000000"/>
                <w:sz w:val="19"/>
              </w:rPr>
              <w:t>Wiley, 1999. </w:t>
            </w:r>
          </w:p>
          <w:p w14:paraId="50A45D8C" w14:textId="77777777" w:rsidR="00CA02CD" w:rsidRPr="00B7684B" w:rsidRDefault="00CA02CD" w:rsidP="0049458D">
            <w:pPr>
              <w:shd w:val="clear" w:color="auto" w:fill="FFFFFF"/>
              <w:jc w:val="both"/>
              <w:rPr>
                <w:color w:val="000000"/>
                <w:sz w:val="19"/>
              </w:rPr>
            </w:pPr>
            <w:r w:rsidRPr="00B7684B">
              <w:rPr>
                <w:color w:val="000000"/>
                <w:sz w:val="19"/>
              </w:rPr>
              <w:t>LAKOWICZ</w:t>
            </w:r>
            <w:r w:rsidR="00331927" w:rsidRPr="00B7684B">
              <w:rPr>
                <w:color w:val="000000"/>
                <w:sz w:val="19"/>
              </w:rPr>
              <w:t>, J.R</w:t>
            </w:r>
            <w:r w:rsidRPr="00B7684B">
              <w:rPr>
                <w:color w:val="000000"/>
                <w:sz w:val="19"/>
              </w:rPr>
              <w:t>. </w:t>
            </w:r>
            <w:r w:rsidRPr="00B7684B">
              <w:rPr>
                <w:i/>
                <w:color w:val="000000"/>
                <w:sz w:val="19"/>
              </w:rPr>
              <w:t>Principles of Fluorescence Spectroscopy</w:t>
            </w:r>
            <w:r w:rsidRPr="00B7684B">
              <w:rPr>
                <w:color w:val="000000"/>
                <w:sz w:val="19"/>
              </w:rPr>
              <w:t>. 2</w:t>
            </w:r>
            <w:r w:rsidR="00F443A0" w:rsidRPr="00B7684B">
              <w:rPr>
                <w:color w:val="000000"/>
                <w:sz w:val="19"/>
              </w:rPr>
              <w:t xml:space="preserve">nd Ed. </w:t>
            </w:r>
            <w:r w:rsidRPr="00B7684B">
              <w:rPr>
                <w:color w:val="000000"/>
                <w:sz w:val="19"/>
              </w:rPr>
              <w:t>Kluwer, 1999. </w:t>
            </w:r>
          </w:p>
          <w:p w14:paraId="4CA5B287" w14:textId="77777777" w:rsidR="00CA02CD" w:rsidRPr="001B1061" w:rsidRDefault="00CA02CD" w:rsidP="0049458D">
            <w:pPr>
              <w:jc w:val="both"/>
              <w:rPr>
                <w:sz w:val="12"/>
                <w:szCs w:val="12"/>
                <w:u w:val="single"/>
              </w:rPr>
            </w:pPr>
          </w:p>
          <w:p w14:paraId="0BBEC9C0" w14:textId="77777777" w:rsidR="00CA02CD" w:rsidRPr="00B7684B" w:rsidRDefault="00CA02CD" w:rsidP="0049458D">
            <w:pPr>
              <w:jc w:val="both"/>
              <w:rPr>
                <w:sz w:val="19"/>
                <w:u w:val="single"/>
              </w:rPr>
            </w:pPr>
            <w:r w:rsidRPr="00B7684B">
              <w:rPr>
                <w:sz w:val="19"/>
                <w:u w:val="single"/>
              </w:rPr>
              <w:t>Doporučená literatura:</w:t>
            </w:r>
          </w:p>
          <w:p w14:paraId="1B91B780" w14:textId="77777777" w:rsidR="00286E0D" w:rsidRPr="0017148F" w:rsidRDefault="00286E0D" w:rsidP="00286E0D">
            <w:pPr>
              <w:jc w:val="both"/>
              <w:rPr>
                <w:sz w:val="19"/>
                <w:szCs w:val="19"/>
              </w:rPr>
            </w:pPr>
            <w:r w:rsidRPr="0017148F">
              <w:rPr>
                <w:sz w:val="19"/>
                <w:szCs w:val="19"/>
              </w:rPr>
              <w:t>BOKOBZA, L.</w:t>
            </w:r>
            <w:r w:rsidRPr="0017148F">
              <w:rPr>
                <w:i/>
                <w:sz w:val="19"/>
                <w:szCs w:val="19"/>
              </w:rPr>
              <w:t xml:space="preserve"> Spectroscopic Techniques for the Characterization of Polymer Nanocomposites: A Review. </w:t>
            </w:r>
            <w:r w:rsidRPr="0017148F">
              <w:rPr>
                <w:iCs/>
                <w:sz w:val="19"/>
                <w:szCs w:val="19"/>
              </w:rPr>
              <w:t>Polymers</w:t>
            </w:r>
            <w:r w:rsidRPr="0017148F">
              <w:rPr>
                <w:sz w:val="19"/>
                <w:szCs w:val="19"/>
              </w:rPr>
              <w:t xml:space="preserve"> 10(1), Art. No. 7, 2018. Dostupné z: </w:t>
            </w:r>
            <w:r w:rsidR="003C3745">
              <w:fldChar w:fldCharType="begin"/>
            </w:r>
            <w:r w:rsidR="003C3745">
              <w:instrText xml:space="preserve"> HYPERLINK "https://www.mdpi.com/2073-4360/10/1/7" \t "_blank" </w:instrText>
            </w:r>
            <w:r w:rsidR="003C3745">
              <w:fldChar w:fldCharType="separate"/>
            </w:r>
            <w:r w:rsidRPr="0017148F">
              <w:rPr>
                <w:rStyle w:val="Hyperlink"/>
                <w:sz w:val="19"/>
                <w:szCs w:val="19"/>
                <w:shd w:val="clear" w:color="auto" w:fill="FFFFFF"/>
              </w:rPr>
              <w:t>https://www.mdpi.com/2073-4360/10/1/7</w:t>
            </w:r>
            <w:r w:rsidR="003C3745">
              <w:rPr>
                <w:rStyle w:val="Hyperlink"/>
                <w:sz w:val="19"/>
                <w:szCs w:val="19"/>
                <w:shd w:val="clear" w:color="auto" w:fill="FFFFFF"/>
              </w:rPr>
              <w:fldChar w:fldCharType="end"/>
            </w:r>
            <w:r w:rsidRPr="0017148F">
              <w:rPr>
                <w:sz w:val="19"/>
                <w:szCs w:val="19"/>
              </w:rPr>
              <w:t>.</w:t>
            </w:r>
          </w:p>
          <w:p w14:paraId="7C5F0CFE" w14:textId="77777777" w:rsidR="001E7581" w:rsidRPr="0040486E" w:rsidRDefault="001E7581" w:rsidP="001E7581">
            <w:pPr>
              <w:jc w:val="both"/>
              <w:rPr>
                <w:sz w:val="19"/>
                <w:szCs w:val="19"/>
              </w:rPr>
            </w:pPr>
            <w:r w:rsidRPr="0017148F">
              <w:rPr>
                <w:rStyle w:val="txt"/>
                <w:caps/>
                <w:color w:val="000000"/>
                <w:sz w:val="19"/>
                <w:szCs w:val="19"/>
              </w:rPr>
              <w:t xml:space="preserve">Sage, D., Donati, L., Soulez, F., Fortun, D., Schmit, G., Seitz, A., Guiet, R., Vonesch, C., Unser, M. </w:t>
            </w:r>
            <w:r w:rsidRPr="0017148F">
              <w:rPr>
                <w:rStyle w:val="txtbold"/>
                <w:bCs/>
                <w:i/>
                <w:color w:val="000000"/>
                <w:sz w:val="19"/>
                <w:szCs w:val="19"/>
              </w:rPr>
              <w:t>Deconvolution Lab2: An Open-Source Software for Deconvolution Microscopy</w:t>
            </w:r>
            <w:r w:rsidRPr="0017148F">
              <w:rPr>
                <w:color w:val="000000"/>
                <w:sz w:val="19"/>
                <w:szCs w:val="19"/>
              </w:rPr>
              <w:t xml:space="preserve">. </w:t>
            </w:r>
            <w:r w:rsidRPr="0017148F">
              <w:rPr>
                <w:rStyle w:val="Emphasis"/>
                <w:i w:val="0"/>
                <w:color w:val="000000"/>
                <w:sz w:val="19"/>
                <w:szCs w:val="19"/>
              </w:rPr>
              <w:t>Methods</w:t>
            </w:r>
            <w:r w:rsidRPr="0017148F">
              <w:rPr>
                <w:rStyle w:val="txt"/>
                <w:i/>
                <w:color w:val="000000"/>
                <w:sz w:val="19"/>
                <w:szCs w:val="19"/>
              </w:rPr>
              <w:t xml:space="preserve"> </w:t>
            </w:r>
            <w:r w:rsidRPr="0017148F">
              <w:rPr>
                <w:rStyle w:val="txt"/>
                <w:color w:val="000000"/>
                <w:sz w:val="19"/>
                <w:szCs w:val="19"/>
              </w:rPr>
              <w:t>115, 28-41, 2017.</w:t>
            </w:r>
          </w:p>
          <w:p w14:paraId="314E8306" w14:textId="77777777" w:rsidR="00815711" w:rsidRPr="00B7684B" w:rsidRDefault="00CA02CD" w:rsidP="0049458D">
            <w:pPr>
              <w:shd w:val="clear" w:color="auto" w:fill="FFFFFF"/>
              <w:jc w:val="both"/>
              <w:rPr>
                <w:color w:val="000000"/>
                <w:sz w:val="19"/>
              </w:rPr>
            </w:pPr>
            <w:r w:rsidRPr="00B7684B">
              <w:rPr>
                <w:color w:val="000000"/>
                <w:sz w:val="19"/>
              </w:rPr>
              <w:t xml:space="preserve">LOBO, </w:t>
            </w:r>
            <w:r w:rsidR="00444DE4" w:rsidRPr="00B7684B">
              <w:rPr>
                <w:color w:val="000000"/>
                <w:sz w:val="19"/>
              </w:rPr>
              <w:t xml:space="preserve">H., </w:t>
            </w:r>
            <w:r w:rsidRPr="00B7684B">
              <w:rPr>
                <w:color w:val="000000"/>
                <w:sz w:val="19"/>
              </w:rPr>
              <w:t>BONILLA</w:t>
            </w:r>
            <w:r w:rsidR="00444DE4" w:rsidRPr="00B7684B">
              <w:rPr>
                <w:color w:val="000000"/>
                <w:sz w:val="19"/>
              </w:rPr>
              <w:t>, J.V</w:t>
            </w:r>
            <w:r w:rsidRPr="00B7684B">
              <w:rPr>
                <w:color w:val="000000"/>
                <w:sz w:val="19"/>
              </w:rPr>
              <w:t>. </w:t>
            </w:r>
            <w:r w:rsidRPr="00B7684B">
              <w:rPr>
                <w:i/>
                <w:color w:val="000000"/>
                <w:sz w:val="19"/>
              </w:rPr>
              <w:t>Handbook of Plastics Analysis</w:t>
            </w:r>
            <w:r w:rsidRPr="00B7684B">
              <w:rPr>
                <w:color w:val="000000"/>
                <w:sz w:val="19"/>
              </w:rPr>
              <w:t xml:space="preserve">. </w:t>
            </w:r>
            <w:r w:rsidR="00444DE4" w:rsidRPr="00B7684B">
              <w:rPr>
                <w:color w:val="000000"/>
                <w:sz w:val="19"/>
              </w:rPr>
              <w:t xml:space="preserve">New York: Marcel Dekker, </w:t>
            </w:r>
            <w:r w:rsidRPr="00B7684B">
              <w:rPr>
                <w:color w:val="000000"/>
                <w:sz w:val="19"/>
              </w:rPr>
              <w:t>2003. </w:t>
            </w:r>
            <w:r w:rsidR="00815711" w:rsidRPr="00B7684B">
              <w:rPr>
                <w:color w:val="000000"/>
                <w:sz w:val="19"/>
              </w:rPr>
              <w:t>Dostupné</w:t>
            </w:r>
            <w:r w:rsidR="007F3025" w:rsidRPr="00B7684B">
              <w:rPr>
                <w:color w:val="000000"/>
                <w:sz w:val="19"/>
              </w:rPr>
              <w:t xml:space="preserve"> </w:t>
            </w:r>
            <w:r w:rsidR="00671928" w:rsidRPr="00B7684B">
              <w:rPr>
                <w:color w:val="000000"/>
                <w:sz w:val="19"/>
              </w:rPr>
              <w:t>z</w:t>
            </w:r>
            <w:r w:rsidR="00DA295A" w:rsidRPr="00B7684B">
              <w:rPr>
                <w:color w:val="000000"/>
                <w:sz w:val="19"/>
              </w:rPr>
              <w:t>:</w:t>
            </w:r>
            <w:r w:rsidR="00815711" w:rsidRPr="00B7684B">
              <w:rPr>
                <w:color w:val="000000"/>
                <w:sz w:val="19"/>
              </w:rPr>
              <w:t xml:space="preserve">  </w:t>
            </w:r>
            <w:r w:rsidR="003C3745">
              <w:fldChar w:fldCharType="begin"/>
            </w:r>
            <w:r w:rsidR="003C3745">
              <w:instrText xml:space="preserve"> HYPERLINK "https://www.taylorfrancis.com/books/e/9780203911983" </w:instrText>
            </w:r>
            <w:r w:rsidR="003C3745">
              <w:fldChar w:fldCharType="separate"/>
            </w:r>
            <w:r w:rsidR="00815711" w:rsidRPr="00B7684B">
              <w:rPr>
                <w:rStyle w:val="Hyperlink"/>
                <w:sz w:val="19"/>
              </w:rPr>
              <w:t>https://www.taylorfrancis.com/books/e/9780203911983</w:t>
            </w:r>
            <w:r w:rsidR="003C3745">
              <w:rPr>
                <w:rStyle w:val="Hyperlink"/>
                <w:sz w:val="19"/>
              </w:rPr>
              <w:fldChar w:fldCharType="end"/>
            </w:r>
            <w:r w:rsidR="00815711" w:rsidRPr="00B7684B">
              <w:rPr>
                <w:color w:val="000000"/>
                <w:sz w:val="19"/>
              </w:rPr>
              <w:t>.</w:t>
            </w:r>
          </w:p>
          <w:p w14:paraId="2C054078" w14:textId="77777777" w:rsidR="00CA02CD" w:rsidRPr="00B7684B" w:rsidRDefault="00CA02CD" w:rsidP="0049458D">
            <w:pPr>
              <w:shd w:val="clear" w:color="auto" w:fill="FFFFFF"/>
              <w:jc w:val="both"/>
              <w:rPr>
                <w:color w:val="000000"/>
                <w:sz w:val="19"/>
              </w:rPr>
            </w:pPr>
            <w:r w:rsidRPr="00B7684B">
              <w:rPr>
                <w:color w:val="000000"/>
                <w:sz w:val="19"/>
              </w:rPr>
              <w:t>LAMBERT,</w:t>
            </w:r>
            <w:r w:rsidR="00444DE4" w:rsidRPr="00B7684B">
              <w:rPr>
                <w:color w:val="000000"/>
                <w:sz w:val="19"/>
              </w:rPr>
              <w:t xml:space="preserve"> J.B., </w:t>
            </w:r>
            <w:r w:rsidRPr="00B7684B">
              <w:rPr>
                <w:color w:val="000000"/>
                <w:sz w:val="19"/>
              </w:rPr>
              <w:t xml:space="preserve">SHURVELL, </w:t>
            </w:r>
            <w:r w:rsidR="00444DE4" w:rsidRPr="00B7684B">
              <w:rPr>
                <w:color w:val="000000"/>
                <w:sz w:val="19"/>
              </w:rPr>
              <w:t xml:space="preserve">H.F., </w:t>
            </w:r>
            <w:r w:rsidRPr="00B7684B">
              <w:rPr>
                <w:color w:val="000000"/>
                <w:sz w:val="19"/>
              </w:rPr>
              <w:t xml:space="preserve">LIGHTNER, </w:t>
            </w:r>
            <w:r w:rsidR="00444DE4" w:rsidRPr="00B7684B">
              <w:rPr>
                <w:color w:val="000000"/>
                <w:sz w:val="19"/>
              </w:rPr>
              <w:t xml:space="preserve">D., </w:t>
            </w:r>
            <w:r w:rsidRPr="00B7684B">
              <w:rPr>
                <w:color w:val="000000"/>
                <w:sz w:val="19"/>
              </w:rPr>
              <w:t>COOKS</w:t>
            </w:r>
            <w:r w:rsidR="00444DE4" w:rsidRPr="00B7684B">
              <w:rPr>
                <w:color w:val="000000"/>
                <w:sz w:val="19"/>
              </w:rPr>
              <w:t>, R.G</w:t>
            </w:r>
            <w:r w:rsidRPr="00B7684B">
              <w:rPr>
                <w:color w:val="000000"/>
                <w:sz w:val="19"/>
              </w:rPr>
              <w:t>. </w:t>
            </w:r>
            <w:r w:rsidRPr="00B7684B">
              <w:rPr>
                <w:i/>
                <w:color w:val="000000"/>
                <w:sz w:val="19"/>
              </w:rPr>
              <w:t>Organic Structural Spectroscopy</w:t>
            </w:r>
            <w:r w:rsidRPr="00B7684B">
              <w:rPr>
                <w:color w:val="000000"/>
                <w:sz w:val="19"/>
              </w:rPr>
              <w:t>. Prentice Hall, 1998. </w:t>
            </w:r>
          </w:p>
          <w:p w14:paraId="6086F36A" w14:textId="77777777" w:rsidR="00CA02CD" w:rsidRPr="0040486E" w:rsidRDefault="00CA02CD" w:rsidP="0049458D">
            <w:pPr>
              <w:shd w:val="clear" w:color="auto" w:fill="FFFFFF"/>
              <w:jc w:val="both"/>
              <w:rPr>
                <w:sz w:val="19"/>
                <w:szCs w:val="19"/>
              </w:rPr>
            </w:pPr>
            <w:r w:rsidRPr="00B7684B">
              <w:rPr>
                <w:color w:val="000000"/>
                <w:sz w:val="19"/>
              </w:rPr>
              <w:t>HIEMENZ</w:t>
            </w:r>
            <w:r w:rsidR="00444DE4" w:rsidRPr="00B7684B">
              <w:rPr>
                <w:color w:val="000000"/>
                <w:sz w:val="19"/>
              </w:rPr>
              <w:t>, P.C</w:t>
            </w:r>
            <w:r w:rsidRPr="00B7684B">
              <w:rPr>
                <w:color w:val="000000"/>
                <w:sz w:val="19"/>
              </w:rPr>
              <w:t>. </w:t>
            </w:r>
            <w:r w:rsidRPr="00B7684B">
              <w:rPr>
                <w:i/>
                <w:color w:val="000000"/>
                <w:sz w:val="19"/>
              </w:rPr>
              <w:t>Principles of Colloid and Surface Chemistry</w:t>
            </w:r>
            <w:r w:rsidRPr="00B7684B">
              <w:rPr>
                <w:color w:val="000000"/>
                <w:sz w:val="19"/>
              </w:rPr>
              <w:t xml:space="preserve">. </w:t>
            </w:r>
            <w:r w:rsidR="00444DE4" w:rsidRPr="00B7684B">
              <w:rPr>
                <w:color w:val="000000"/>
                <w:sz w:val="19"/>
              </w:rPr>
              <w:t xml:space="preserve">Boca Raton: </w:t>
            </w:r>
            <w:r w:rsidRPr="00B7684B">
              <w:rPr>
                <w:color w:val="000000"/>
                <w:sz w:val="19"/>
              </w:rPr>
              <w:t>CRC, 1997.</w:t>
            </w:r>
          </w:p>
        </w:tc>
      </w:tr>
      <w:tr w:rsidR="00CA02CD" w14:paraId="46B622B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130" w:author="utb" w:date="2019-09-09T15:42:00Z">
            <w:trPr>
              <w:gridBefore w:val="2"/>
              <w:gridAfter w:val="1"/>
              <w:wAfter w:w="146" w:type="dxa"/>
            </w:trPr>
          </w:trPrChange>
        </w:trPr>
        <w:tc>
          <w:tcPr>
            <w:tcW w:w="10202" w:type="dxa"/>
            <w:gridSpan w:val="36"/>
            <w:tcBorders>
              <w:top w:val="single" w:sz="12" w:space="0" w:color="auto"/>
              <w:left w:val="single" w:sz="2" w:space="0" w:color="auto"/>
              <w:bottom w:val="single" w:sz="2" w:space="0" w:color="auto"/>
              <w:right w:val="single" w:sz="2" w:space="0" w:color="auto"/>
            </w:tcBorders>
            <w:shd w:val="clear" w:color="auto" w:fill="F7CAAC"/>
            <w:hideMark/>
            <w:tcPrChange w:id="131" w:author="utb" w:date="2019-09-09T15:42:00Z">
              <w:tcPr>
                <w:tcW w:w="10203" w:type="dxa"/>
                <w:gridSpan w:val="44"/>
                <w:tcBorders>
                  <w:top w:val="single" w:sz="12" w:space="0" w:color="auto"/>
                  <w:left w:val="single" w:sz="2" w:space="0" w:color="auto"/>
                  <w:bottom w:val="single" w:sz="2" w:space="0" w:color="auto"/>
                  <w:right w:val="single" w:sz="2" w:space="0" w:color="auto"/>
                </w:tcBorders>
                <w:shd w:val="clear" w:color="auto" w:fill="F7CAAC"/>
                <w:hideMark/>
              </w:tcPr>
            </w:tcPrChange>
          </w:tcPr>
          <w:p w14:paraId="72A889AA" w14:textId="77777777" w:rsidR="00CA02CD" w:rsidRPr="00B7684B" w:rsidRDefault="00CA02CD" w:rsidP="00CA02CD">
            <w:pPr>
              <w:jc w:val="center"/>
              <w:rPr>
                <w:b/>
                <w:sz w:val="19"/>
              </w:rPr>
            </w:pPr>
            <w:r w:rsidRPr="00B7684B">
              <w:rPr>
                <w:b/>
                <w:sz w:val="19"/>
              </w:rPr>
              <w:t>Informace ke kombinované nebo distanční formě</w:t>
            </w:r>
          </w:p>
        </w:tc>
      </w:tr>
      <w:tr w:rsidR="00CA02CD" w14:paraId="5BEE25D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133" w:author="utb" w:date="2019-09-09T15:42:00Z">
            <w:trPr>
              <w:gridBefore w:val="2"/>
              <w:gridAfter w:val="1"/>
              <w:wAfter w:w="146" w:type="dxa"/>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134"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545E85F2" w14:textId="77777777" w:rsidR="00CA02CD" w:rsidRPr="00B7684B" w:rsidRDefault="00CA02CD" w:rsidP="00CA02CD">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135"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494568FC" w14:textId="77777777" w:rsidR="00CA02CD" w:rsidRPr="00B7684B" w:rsidRDefault="00CA02CD" w:rsidP="00CA02CD">
            <w:pPr>
              <w:jc w:val="both"/>
              <w:rPr>
                <w:sz w:val="19"/>
              </w:rPr>
            </w:pPr>
          </w:p>
        </w:tc>
        <w:tc>
          <w:tcPr>
            <w:tcW w:w="4493" w:type="dxa"/>
            <w:gridSpan w:val="19"/>
            <w:tcBorders>
              <w:top w:val="single" w:sz="2" w:space="0" w:color="auto"/>
              <w:left w:val="single" w:sz="4" w:space="0" w:color="auto"/>
              <w:bottom w:val="single" w:sz="4" w:space="0" w:color="auto"/>
              <w:right w:val="single" w:sz="4" w:space="0" w:color="auto"/>
            </w:tcBorders>
            <w:shd w:val="clear" w:color="auto" w:fill="F7CAAC"/>
            <w:hideMark/>
            <w:tcPrChange w:id="136" w:author="utb" w:date="2019-09-09T15:42:00Z">
              <w:tcPr>
                <w:tcW w:w="4493" w:type="dxa"/>
                <w:gridSpan w:val="23"/>
                <w:tcBorders>
                  <w:top w:val="single" w:sz="2" w:space="0" w:color="auto"/>
                  <w:left w:val="single" w:sz="4" w:space="0" w:color="auto"/>
                  <w:bottom w:val="single" w:sz="4" w:space="0" w:color="auto"/>
                  <w:right w:val="single" w:sz="4" w:space="0" w:color="auto"/>
                </w:tcBorders>
                <w:shd w:val="clear" w:color="auto" w:fill="F7CAAC"/>
                <w:hideMark/>
              </w:tcPr>
            </w:tcPrChange>
          </w:tcPr>
          <w:p w14:paraId="06D95DBF" w14:textId="77777777" w:rsidR="00CA02CD" w:rsidRPr="0040486E" w:rsidRDefault="00CA02CD" w:rsidP="00CA02CD">
            <w:pPr>
              <w:jc w:val="both"/>
              <w:rPr>
                <w:b/>
                <w:sz w:val="19"/>
                <w:szCs w:val="19"/>
              </w:rPr>
            </w:pPr>
            <w:r w:rsidRPr="0040486E">
              <w:rPr>
                <w:b/>
                <w:sz w:val="19"/>
                <w:szCs w:val="19"/>
              </w:rPr>
              <w:t xml:space="preserve">hodin </w:t>
            </w:r>
          </w:p>
        </w:tc>
      </w:tr>
      <w:tr w:rsidR="00CA02CD" w14:paraId="33D299D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PrChange w:id="138" w:author="utb" w:date="2019-09-09T15:42:00Z">
            <w:trPr>
              <w:gridBefore w:val="2"/>
              <w:gridAfter w:val="1"/>
              <w:wAfter w:w="146" w:type="dxa"/>
            </w:trPr>
          </w:trPrChange>
        </w:trPr>
        <w:tc>
          <w:tcPr>
            <w:tcW w:w="10202" w:type="dxa"/>
            <w:gridSpan w:val="36"/>
            <w:tcBorders>
              <w:top w:val="single" w:sz="4" w:space="0" w:color="auto"/>
              <w:left w:val="single" w:sz="4" w:space="0" w:color="auto"/>
              <w:bottom w:val="single" w:sz="4" w:space="0" w:color="auto"/>
              <w:right w:val="single" w:sz="4" w:space="0" w:color="auto"/>
            </w:tcBorders>
            <w:shd w:val="clear" w:color="auto" w:fill="F7CAAC"/>
            <w:hideMark/>
            <w:tcPrChange w:id="139" w:author="utb" w:date="2019-09-09T15:42:00Z">
              <w:tcPr>
                <w:tcW w:w="10203" w:type="dxa"/>
                <w:gridSpan w:val="44"/>
                <w:tcBorders>
                  <w:top w:val="single" w:sz="4" w:space="0" w:color="auto"/>
                  <w:left w:val="single" w:sz="4" w:space="0" w:color="auto"/>
                  <w:bottom w:val="single" w:sz="4" w:space="0" w:color="auto"/>
                  <w:right w:val="single" w:sz="4" w:space="0" w:color="auto"/>
                </w:tcBorders>
                <w:shd w:val="clear" w:color="auto" w:fill="F7CAAC"/>
                <w:hideMark/>
              </w:tcPr>
            </w:tcPrChange>
          </w:tcPr>
          <w:p w14:paraId="5A2E0DC1" w14:textId="77777777" w:rsidR="00CA02CD" w:rsidRPr="00B7684B" w:rsidRDefault="00CA02CD" w:rsidP="00CA02CD">
            <w:pPr>
              <w:jc w:val="both"/>
              <w:rPr>
                <w:b/>
                <w:sz w:val="19"/>
              </w:rPr>
            </w:pPr>
            <w:r w:rsidRPr="00B7684B">
              <w:rPr>
                <w:b/>
                <w:sz w:val="19"/>
              </w:rPr>
              <w:t>Informace o způsobu kontaktu s vyučujícím</w:t>
            </w:r>
          </w:p>
        </w:tc>
      </w:tr>
      <w:tr w:rsidR="00CA02CD" w14:paraId="2450255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147" w:type="dxa"/>
          <w:trHeight w:val="1373"/>
          <w:trPrChange w:id="141" w:author="utb" w:date="2019-09-09T15:42:00Z">
            <w:trPr>
              <w:gridBefore w:val="2"/>
              <w:gridAfter w:val="1"/>
              <w:wAfter w:w="146" w:type="dxa"/>
              <w:trHeight w:val="1373"/>
            </w:trPr>
          </w:trPrChange>
        </w:trPr>
        <w:tc>
          <w:tcPr>
            <w:tcW w:w="10202" w:type="dxa"/>
            <w:gridSpan w:val="36"/>
            <w:tcBorders>
              <w:top w:val="single" w:sz="4" w:space="0" w:color="auto"/>
              <w:left w:val="single" w:sz="4" w:space="0" w:color="auto"/>
              <w:bottom w:val="single" w:sz="4" w:space="0" w:color="auto"/>
              <w:right w:val="single" w:sz="4" w:space="0" w:color="auto"/>
            </w:tcBorders>
            <w:tcPrChange w:id="142" w:author="utb" w:date="2019-09-09T15:42:00Z">
              <w:tcPr>
                <w:tcW w:w="10203" w:type="dxa"/>
                <w:gridSpan w:val="44"/>
                <w:tcBorders>
                  <w:top w:val="single" w:sz="4" w:space="0" w:color="auto"/>
                  <w:left w:val="single" w:sz="4" w:space="0" w:color="auto"/>
                  <w:bottom w:val="single" w:sz="4" w:space="0" w:color="auto"/>
                  <w:right w:val="single" w:sz="4" w:space="0" w:color="auto"/>
                </w:tcBorders>
              </w:tcPr>
            </w:tcPrChange>
          </w:tcPr>
          <w:p w14:paraId="316519E3" w14:textId="2C695BBC" w:rsidR="004B0BCA" w:rsidRPr="00C10DC3" w:rsidRDefault="00C71468" w:rsidP="004B0BCA">
            <w:pPr>
              <w:pStyle w:val="xxmsonormal"/>
              <w:shd w:val="clear" w:color="auto" w:fill="FFFFFF"/>
              <w:spacing w:before="0" w:beforeAutospacing="0" w:after="0" w:afterAutospacing="0"/>
              <w:jc w:val="both"/>
              <w:rPr>
                <w:color w:val="000000"/>
                <w:sz w:val="19"/>
                <w:szCs w:val="19"/>
              </w:rPr>
            </w:pPr>
            <w:r w:rsidRPr="00C10DC3">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C10DC3">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C10DC3">
              <w:rPr>
                <w:color w:val="000000"/>
                <w:sz w:val="19"/>
                <w:szCs w:val="19"/>
              </w:rPr>
              <w:t>tematických</w:t>
            </w:r>
            <w:r w:rsidR="004B0BCA" w:rsidRPr="00C10DC3">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E9EDD34" w14:textId="77777777" w:rsidR="004B0BCA" w:rsidRPr="00C10DC3" w:rsidRDefault="004B0BCA" w:rsidP="004B0BCA">
            <w:pPr>
              <w:pStyle w:val="xxmsonormal"/>
              <w:shd w:val="clear" w:color="auto" w:fill="FFFFFF"/>
              <w:spacing w:before="0" w:beforeAutospacing="0" w:after="0" w:afterAutospacing="0"/>
              <w:jc w:val="both"/>
              <w:rPr>
                <w:color w:val="000000"/>
                <w:sz w:val="19"/>
                <w:szCs w:val="19"/>
              </w:rPr>
            </w:pPr>
            <w:r w:rsidRPr="00C10DC3">
              <w:rPr>
                <w:color w:val="000000"/>
                <w:sz w:val="19"/>
                <w:szCs w:val="19"/>
              </w:rPr>
              <w:t> </w:t>
            </w:r>
          </w:p>
          <w:p w14:paraId="7F98CF28" w14:textId="2AE3A9FD" w:rsidR="00C71468" w:rsidRPr="0040486E" w:rsidRDefault="004B0BCA" w:rsidP="00B7684B">
            <w:pPr>
              <w:pStyle w:val="xxmsonormal"/>
              <w:shd w:val="clear" w:color="auto" w:fill="FFFFFF"/>
              <w:spacing w:before="0" w:beforeAutospacing="0" w:after="0" w:afterAutospacing="0"/>
              <w:rPr>
                <w:sz w:val="19"/>
                <w:szCs w:val="19"/>
              </w:rPr>
            </w:pPr>
            <w:r w:rsidRPr="00C10DC3">
              <w:rPr>
                <w:color w:val="000000"/>
                <w:sz w:val="19"/>
                <w:szCs w:val="19"/>
              </w:rPr>
              <w:lastRenderedPageBreak/>
              <w:t>Možnosti komunikace s </w:t>
            </w:r>
            <w:r w:rsidR="00D70EA8" w:rsidRPr="00C10DC3">
              <w:rPr>
                <w:color w:val="000000"/>
                <w:sz w:val="19"/>
                <w:szCs w:val="19"/>
              </w:rPr>
              <w:t>vyučujícím</w:t>
            </w:r>
            <w:r w:rsidRPr="00C10DC3">
              <w:rPr>
                <w:color w:val="000000"/>
                <w:sz w:val="19"/>
                <w:szCs w:val="19"/>
              </w:rPr>
              <w:t>: </w:t>
            </w:r>
            <w:r w:rsidR="003C3745" w:rsidRPr="00C10DC3">
              <w:fldChar w:fldCharType="begin"/>
            </w:r>
            <w:r w:rsidR="003C3745" w:rsidRPr="00C10DC3">
              <w:rPr>
                <w:sz w:val="19"/>
                <w:szCs w:val="19"/>
              </w:rPr>
              <w:instrText xml:space="preserve"> HYPERLINK "mailto:kuritka@utb.cz" </w:instrText>
            </w:r>
            <w:r w:rsidR="003C3745" w:rsidRPr="00C10DC3">
              <w:fldChar w:fldCharType="separate"/>
            </w:r>
            <w:r w:rsidR="00DD2E5C" w:rsidRPr="00C10DC3">
              <w:rPr>
                <w:rStyle w:val="Hyperlink"/>
                <w:sz w:val="19"/>
                <w:szCs w:val="19"/>
              </w:rPr>
              <w:t>kuritka@utb.cz</w:t>
            </w:r>
            <w:r w:rsidR="003C3745" w:rsidRPr="00C10DC3">
              <w:rPr>
                <w:rStyle w:val="Hyperlink"/>
                <w:sz w:val="19"/>
                <w:szCs w:val="19"/>
              </w:rPr>
              <w:fldChar w:fldCharType="end"/>
            </w:r>
            <w:r w:rsidRPr="00C10DC3">
              <w:rPr>
                <w:color w:val="000000"/>
                <w:sz w:val="19"/>
                <w:szCs w:val="19"/>
              </w:rPr>
              <w:t>, 576</w:t>
            </w:r>
            <w:r w:rsidR="00DD2E5C" w:rsidRPr="00C10DC3">
              <w:rPr>
                <w:color w:val="000000"/>
                <w:sz w:val="19"/>
                <w:szCs w:val="19"/>
              </w:rPr>
              <w:t> </w:t>
            </w:r>
            <w:r w:rsidRPr="00C10DC3">
              <w:rPr>
                <w:color w:val="000000"/>
                <w:sz w:val="19"/>
                <w:szCs w:val="19"/>
              </w:rPr>
              <w:t>03</w:t>
            </w:r>
            <w:r w:rsidR="00DD2E5C" w:rsidRPr="00C10DC3">
              <w:rPr>
                <w:color w:val="000000"/>
                <w:sz w:val="19"/>
                <w:szCs w:val="19"/>
              </w:rPr>
              <w:t>8</w:t>
            </w:r>
            <w:r w:rsidR="00C71468" w:rsidRPr="00C10DC3">
              <w:rPr>
                <w:color w:val="000000"/>
                <w:sz w:val="19"/>
                <w:szCs w:val="19"/>
              </w:rPr>
              <w:t> </w:t>
            </w:r>
            <w:r w:rsidR="00DD2E5C" w:rsidRPr="00C10DC3">
              <w:rPr>
                <w:color w:val="000000"/>
                <w:sz w:val="19"/>
                <w:szCs w:val="19"/>
              </w:rPr>
              <w:t>049</w:t>
            </w:r>
            <w:r w:rsidRPr="00C10DC3">
              <w:rPr>
                <w:color w:val="000000"/>
                <w:sz w:val="19"/>
                <w:szCs w:val="19"/>
              </w:rPr>
              <w:t>.</w:t>
            </w:r>
          </w:p>
        </w:tc>
      </w:tr>
      <w:tr w:rsidR="00197B83" w14:paraId="416AE544"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1B68075" w14:textId="59544160" w:rsidR="00197B83" w:rsidRPr="00197B83" w:rsidRDefault="00197B83" w:rsidP="00197B83">
            <w:pPr>
              <w:rPr>
                <w:b/>
                <w:sz w:val="28"/>
                <w:szCs w:val="28"/>
              </w:rPr>
            </w:pPr>
            <w:r w:rsidRPr="00197B83">
              <w:lastRenderedPageBreak/>
              <w:br w:type="page"/>
            </w:r>
            <w:r w:rsidRPr="00197B83">
              <w:br w:type="page"/>
            </w:r>
            <w:r w:rsidRPr="00197B83">
              <w:rPr>
                <w:b/>
                <w:sz w:val="28"/>
                <w:szCs w:val="28"/>
              </w:rPr>
              <w:t>B-III – Charakteristika studijního předmětu</w:t>
            </w:r>
          </w:p>
        </w:tc>
      </w:tr>
      <w:tr w:rsidR="00197B83" w:rsidRPr="00DF6C82" w14:paraId="4D409F3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44"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Change w:id="145"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vAlign w:val="center"/>
                <w:hideMark/>
              </w:tcPr>
            </w:tcPrChange>
          </w:tcPr>
          <w:p w14:paraId="3CEA3699" w14:textId="77777777" w:rsidR="00197B83" w:rsidRPr="00B7684B" w:rsidRDefault="00197B83" w:rsidP="00023EDA">
            <w:pPr>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vAlign w:val="center"/>
            <w:tcPrChange w:id="146" w:author="utb" w:date="2019-09-09T15:42:00Z">
              <w:tcPr>
                <w:tcW w:w="7249" w:type="dxa"/>
                <w:gridSpan w:val="40"/>
                <w:tcBorders>
                  <w:top w:val="double" w:sz="4" w:space="0" w:color="auto"/>
                  <w:left w:val="single" w:sz="4" w:space="0" w:color="auto"/>
                  <w:bottom w:val="single" w:sz="4" w:space="0" w:color="auto"/>
                  <w:right w:val="single" w:sz="4" w:space="0" w:color="auto"/>
                </w:tcBorders>
                <w:vAlign w:val="center"/>
              </w:tcPr>
            </w:tcPrChange>
          </w:tcPr>
          <w:p w14:paraId="003D5DB5" w14:textId="0F4C79BF" w:rsidR="00197B83" w:rsidRPr="00B7684B" w:rsidRDefault="000F06D5" w:rsidP="000F06D5">
            <w:pPr>
              <w:rPr>
                <w:b/>
                <w:sz w:val="19"/>
              </w:rPr>
            </w:pPr>
            <w:bookmarkStart w:id="147" w:name="Antimikrob_lát_pro_úpr_pol"/>
            <w:bookmarkEnd w:id="147"/>
            <w:r w:rsidRPr="00B7684B">
              <w:rPr>
                <w:b/>
                <w:spacing w:val="-2"/>
                <w:sz w:val="19"/>
              </w:rPr>
              <w:t xml:space="preserve">Antimicrobial Agents for Polymer Treatment </w:t>
            </w:r>
          </w:p>
        </w:tc>
      </w:tr>
      <w:tr w:rsidR="00197B83" w14:paraId="493886D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49"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5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3294FEF" w14:textId="77777777" w:rsidR="00197B83" w:rsidRPr="00B7684B" w:rsidRDefault="00197B83" w:rsidP="00023ED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151"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22EC6037" w14:textId="77777777" w:rsidR="00197B83" w:rsidRPr="00B7684B" w:rsidRDefault="00197B83" w:rsidP="00023ED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152"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6133D008" w14:textId="77777777" w:rsidR="00197B83" w:rsidRPr="00B7684B" w:rsidRDefault="00197B83" w:rsidP="00023ED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153"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1BC0A9A3" w14:textId="77777777" w:rsidR="00197B83" w:rsidRPr="00B7684B" w:rsidRDefault="00197B83" w:rsidP="00023EDA">
            <w:pPr>
              <w:jc w:val="both"/>
              <w:rPr>
                <w:sz w:val="19"/>
              </w:rPr>
            </w:pPr>
          </w:p>
        </w:tc>
      </w:tr>
      <w:tr w:rsidR="00DF7C47" w14:paraId="643FE5C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55"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5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898C709" w14:textId="77777777" w:rsidR="00197B83" w:rsidRPr="00B7684B" w:rsidRDefault="00197B83" w:rsidP="00023ED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157"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38186635" w14:textId="77777777" w:rsidR="00197B83" w:rsidRPr="00B7684B" w:rsidRDefault="00197B83" w:rsidP="00023ED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158"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B15D31A" w14:textId="77777777" w:rsidR="00197B83" w:rsidRPr="00B7684B" w:rsidRDefault="00197B83" w:rsidP="00023ED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159"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2F5049BD" w14:textId="77777777" w:rsidR="00197B83" w:rsidRPr="00B7684B" w:rsidRDefault="00197B83" w:rsidP="00023ED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160"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629A177" w14:textId="77777777" w:rsidR="00197B83" w:rsidRPr="00B7684B" w:rsidRDefault="00197B83" w:rsidP="00023ED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161"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762428D8" w14:textId="77777777" w:rsidR="00197B83" w:rsidRPr="00B7684B" w:rsidRDefault="00197B83" w:rsidP="00023EDA">
            <w:pPr>
              <w:jc w:val="both"/>
              <w:rPr>
                <w:sz w:val="19"/>
              </w:rPr>
            </w:pPr>
          </w:p>
        </w:tc>
      </w:tr>
      <w:tr w:rsidR="00197B83" w14:paraId="2E19C46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6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6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25EA7CA" w14:textId="77777777" w:rsidR="00197B83" w:rsidRPr="00B7684B" w:rsidRDefault="00197B83" w:rsidP="00023ED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165"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04578F1B" w14:textId="77777777" w:rsidR="00197B83" w:rsidRPr="00B7684B" w:rsidRDefault="00197B83" w:rsidP="00023EDA">
            <w:pPr>
              <w:jc w:val="both"/>
              <w:rPr>
                <w:sz w:val="19"/>
              </w:rPr>
            </w:pPr>
          </w:p>
        </w:tc>
      </w:tr>
      <w:tr w:rsidR="00197B83" w14:paraId="73D4937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6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6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D9123E4" w14:textId="77777777" w:rsidR="00197B83" w:rsidRPr="00B7684B" w:rsidRDefault="00197B83" w:rsidP="00023ED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169"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341AA30E" w14:textId="77777777" w:rsidR="00197B83" w:rsidRPr="00B7684B" w:rsidRDefault="00197B83" w:rsidP="00023ED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170"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CEE1B46" w14:textId="77777777" w:rsidR="00197B83" w:rsidRPr="00B7684B" w:rsidRDefault="00197B83" w:rsidP="00023ED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171"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5599440D" w14:textId="77777777" w:rsidR="00197B83" w:rsidRPr="00B7684B" w:rsidRDefault="00197B83" w:rsidP="00023EDA">
            <w:pPr>
              <w:jc w:val="both"/>
              <w:rPr>
                <w:sz w:val="19"/>
              </w:rPr>
            </w:pPr>
          </w:p>
        </w:tc>
      </w:tr>
      <w:tr w:rsidR="00197B83" w14:paraId="1398F14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7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7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D294565" w14:textId="77777777" w:rsidR="00197B83" w:rsidRPr="00B7684B" w:rsidRDefault="00197B83" w:rsidP="00023ED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175"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73580A88" w14:textId="77777777" w:rsidR="00197B83" w:rsidRPr="00B7684B" w:rsidRDefault="00197B83" w:rsidP="00023EDA">
            <w:pPr>
              <w:jc w:val="both"/>
              <w:rPr>
                <w:sz w:val="19"/>
              </w:rPr>
            </w:pPr>
          </w:p>
        </w:tc>
      </w:tr>
      <w:tr w:rsidR="00197B83" w14:paraId="41143FE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177"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178"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6D6C092D" w14:textId="77777777" w:rsidR="00197B83" w:rsidRPr="00B7684B" w:rsidRDefault="00197B83" w:rsidP="00023ED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179"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64A8F6E3" w14:textId="77777777" w:rsidR="00197B83" w:rsidRPr="00B7684B" w:rsidRDefault="00197B83" w:rsidP="00023EDA">
            <w:pPr>
              <w:jc w:val="both"/>
              <w:rPr>
                <w:sz w:val="19"/>
              </w:rPr>
            </w:pPr>
            <w:r w:rsidRPr="00B7684B">
              <w:rPr>
                <w:spacing w:val="-2"/>
                <w:sz w:val="19"/>
              </w:rPr>
              <w:t>doc. RNDr. Jan Růžička, Ph.D.</w:t>
            </w:r>
          </w:p>
        </w:tc>
      </w:tr>
      <w:tr w:rsidR="00197B83" w14:paraId="654862D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81"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182"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40E447CD" w14:textId="77777777" w:rsidR="00197B83" w:rsidRPr="00B7684B" w:rsidRDefault="00197B83" w:rsidP="00023ED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183" w:author="utb" w:date="2019-09-09T15:42:00Z">
              <w:tcPr>
                <w:tcW w:w="7249" w:type="dxa"/>
                <w:gridSpan w:val="40"/>
                <w:tcBorders>
                  <w:top w:val="nil"/>
                  <w:left w:val="single" w:sz="4" w:space="0" w:color="auto"/>
                  <w:bottom w:val="single" w:sz="4" w:space="0" w:color="auto"/>
                  <w:right w:val="single" w:sz="4" w:space="0" w:color="auto"/>
                </w:tcBorders>
              </w:tcPr>
            </w:tcPrChange>
          </w:tcPr>
          <w:p w14:paraId="10A356DF" w14:textId="77777777" w:rsidR="00197B83" w:rsidRPr="00B7684B" w:rsidRDefault="00197B83" w:rsidP="00023EDA">
            <w:pPr>
              <w:jc w:val="both"/>
              <w:rPr>
                <w:sz w:val="19"/>
              </w:rPr>
            </w:pPr>
            <w:r w:rsidRPr="00B7684B">
              <w:rPr>
                <w:sz w:val="19"/>
              </w:rPr>
              <w:t>100%</w:t>
            </w:r>
          </w:p>
        </w:tc>
      </w:tr>
      <w:tr w:rsidR="00197B83" w14:paraId="0836534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8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8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5054E17" w14:textId="77777777" w:rsidR="00197B83" w:rsidRPr="00B7684B" w:rsidRDefault="00197B83" w:rsidP="00023ED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187" w:author="utb" w:date="2019-09-09T15:42:00Z">
              <w:tcPr>
                <w:tcW w:w="7249" w:type="dxa"/>
                <w:gridSpan w:val="40"/>
                <w:tcBorders>
                  <w:top w:val="single" w:sz="4" w:space="0" w:color="auto"/>
                  <w:left w:val="single" w:sz="4" w:space="0" w:color="auto"/>
                  <w:bottom w:val="nil"/>
                  <w:right w:val="single" w:sz="4" w:space="0" w:color="auto"/>
                </w:tcBorders>
              </w:tcPr>
            </w:tcPrChange>
          </w:tcPr>
          <w:p w14:paraId="57919CB9" w14:textId="77777777" w:rsidR="00197B83" w:rsidRPr="00B7684B" w:rsidRDefault="00197B83" w:rsidP="00023EDA">
            <w:pPr>
              <w:jc w:val="both"/>
              <w:rPr>
                <w:sz w:val="19"/>
              </w:rPr>
            </w:pPr>
          </w:p>
        </w:tc>
      </w:tr>
      <w:tr w:rsidR="00197B83" w14:paraId="692F97C6"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27259E1D" w14:textId="77777777" w:rsidR="00197B83" w:rsidRPr="00B7684B" w:rsidRDefault="00197B83" w:rsidP="00023EDA">
            <w:pPr>
              <w:spacing w:before="20" w:after="20"/>
              <w:jc w:val="both"/>
              <w:rPr>
                <w:sz w:val="19"/>
              </w:rPr>
            </w:pPr>
            <w:r w:rsidRPr="00B7684B">
              <w:rPr>
                <w:spacing w:val="-2"/>
                <w:sz w:val="19"/>
              </w:rPr>
              <w:t>doc. RNDr. Jan Růžička, Ph.D.</w:t>
            </w:r>
          </w:p>
        </w:tc>
      </w:tr>
      <w:tr w:rsidR="00197B83" w14:paraId="0FE3B3D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8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19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1DE6D94" w14:textId="77777777" w:rsidR="00197B83" w:rsidRPr="00B7684B" w:rsidRDefault="00197B83" w:rsidP="00023ED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191" w:author="utb" w:date="2019-09-09T15:42:00Z">
              <w:tcPr>
                <w:tcW w:w="7249" w:type="dxa"/>
                <w:gridSpan w:val="40"/>
                <w:tcBorders>
                  <w:top w:val="single" w:sz="4" w:space="0" w:color="auto"/>
                  <w:left w:val="single" w:sz="4" w:space="0" w:color="auto"/>
                  <w:bottom w:val="nil"/>
                  <w:right w:val="single" w:sz="4" w:space="0" w:color="auto"/>
                </w:tcBorders>
              </w:tcPr>
            </w:tcPrChange>
          </w:tcPr>
          <w:p w14:paraId="2D1EC120" w14:textId="77777777" w:rsidR="00197B83" w:rsidRPr="00B7684B" w:rsidRDefault="00197B83" w:rsidP="00023EDA">
            <w:pPr>
              <w:jc w:val="both"/>
              <w:rPr>
                <w:sz w:val="19"/>
              </w:rPr>
            </w:pPr>
          </w:p>
        </w:tc>
      </w:tr>
      <w:tr w:rsidR="00197B83" w:rsidRPr="00997C8F" w14:paraId="3E303673" w14:textId="77777777" w:rsidTr="00B7684B">
        <w:trPr>
          <w:trHeight w:val="2795"/>
        </w:trPr>
        <w:tc>
          <w:tcPr>
            <w:tcW w:w="10349" w:type="dxa"/>
            <w:gridSpan w:val="37"/>
            <w:tcBorders>
              <w:top w:val="nil"/>
              <w:left w:val="single" w:sz="4" w:space="0" w:color="auto"/>
              <w:bottom w:val="single" w:sz="12" w:space="0" w:color="auto"/>
              <w:right w:val="single" w:sz="4" w:space="0" w:color="auto"/>
            </w:tcBorders>
          </w:tcPr>
          <w:p w14:paraId="2D779A1F" w14:textId="77777777" w:rsidR="00197B83" w:rsidRPr="00B7684B" w:rsidRDefault="00197B83" w:rsidP="00023EDA">
            <w:pPr>
              <w:jc w:val="both"/>
              <w:rPr>
                <w:sz w:val="19"/>
              </w:rPr>
            </w:pPr>
            <w:r w:rsidRPr="00B7684B">
              <w:rPr>
                <w:color w:val="000000"/>
                <w:sz w:val="19"/>
                <w:shd w:val="clear" w:color="auto" w:fill="FFFFFF"/>
              </w:rPr>
              <w:t xml:space="preserve">Cílem </w:t>
            </w:r>
            <w:r w:rsidR="004227A0" w:rsidRPr="00B7684B">
              <w:rPr>
                <w:color w:val="000000"/>
                <w:sz w:val="19"/>
                <w:shd w:val="clear" w:color="auto" w:fill="FFFFFF"/>
              </w:rPr>
              <w:t xml:space="preserve">předmětu </w:t>
            </w:r>
            <w:r w:rsidRPr="00B7684B">
              <w:rPr>
                <w:color w:val="000000"/>
                <w:sz w:val="19"/>
                <w:shd w:val="clear" w:color="auto" w:fill="FFFFFF"/>
              </w:rPr>
              <w:t>je získání znalostí o protimikrobních sloučeninách, jejich chemické struktuře, mechanismu působení a možnostech aplikace k antimikrobním úpravám polymerních materiálů, pro farmaceutické i průmyslové účely. Důraz je věnován způsobům použití konkrétních látek pro ochranu studovaných materiálů, i znalostem o nejvýznamnějších skupinách mikroorganismů. Součástí předmětu je i studium metod hodnocení protimikrobní účinnosti studovaných sloučenin a upravených materiálů. Obsah výuky bude zohledňovat konkrétní problematiku řešené disertační práce.</w:t>
            </w:r>
          </w:p>
          <w:p w14:paraId="60606EA0" w14:textId="77777777" w:rsidR="00197B83" w:rsidRPr="00B7684B" w:rsidRDefault="00197B83" w:rsidP="00023EDA">
            <w:pPr>
              <w:jc w:val="both"/>
              <w:rPr>
                <w:sz w:val="19"/>
              </w:rPr>
            </w:pPr>
          </w:p>
          <w:p w14:paraId="6E80E862" w14:textId="77777777" w:rsidR="00197B83" w:rsidRPr="00B7684B" w:rsidRDefault="00197B83" w:rsidP="00023EDA">
            <w:pPr>
              <w:jc w:val="both"/>
              <w:rPr>
                <w:sz w:val="19"/>
                <w:u w:val="single"/>
              </w:rPr>
            </w:pPr>
            <w:r w:rsidRPr="00B7684B">
              <w:rPr>
                <w:sz w:val="19"/>
                <w:u w:val="single"/>
              </w:rPr>
              <w:t>Základní témata:</w:t>
            </w:r>
          </w:p>
          <w:p w14:paraId="625FE5E5"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Přehled protimikrobních látek použitelných pro úpravy polymerních materiálů.</w:t>
            </w:r>
          </w:p>
          <w:p w14:paraId="14036A6B"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Mechanismus působení protimikrobních látek. Biologické rozdíly mezi prokaryotickými a eukaryotickými mikroorganismy.</w:t>
            </w:r>
          </w:p>
          <w:p w14:paraId="621657BF"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 xml:space="preserve">Mechanismy mikrobiální resistence. </w:t>
            </w:r>
          </w:p>
          <w:p w14:paraId="0E31222A"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 xml:space="preserve">Metody hodnocení protimikrobní účinnosti látek a upravených materiálů. </w:t>
            </w:r>
          </w:p>
          <w:p w14:paraId="0DF86EB1"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Testovací kultury mikroorganismů.</w:t>
            </w:r>
          </w:p>
          <w:p w14:paraId="0EBB3014" w14:textId="77777777" w:rsidR="00197B83" w:rsidRPr="00B7684B" w:rsidRDefault="00197B83" w:rsidP="00AB6B08">
            <w:pPr>
              <w:pStyle w:val="ListParagraph"/>
              <w:numPr>
                <w:ilvl w:val="0"/>
                <w:numId w:val="17"/>
              </w:numPr>
              <w:ind w:left="113" w:hanging="113"/>
              <w:jc w:val="both"/>
              <w:rPr>
                <w:sz w:val="19"/>
                <w:u w:val="single"/>
              </w:rPr>
            </w:pPr>
            <w:r w:rsidRPr="00B7684B">
              <w:rPr>
                <w:color w:val="000000"/>
                <w:sz w:val="19"/>
                <w:shd w:val="clear" w:color="auto" w:fill="FFFFFF"/>
              </w:rPr>
              <w:t>Tvorba mikrobiálních biofilmů.</w:t>
            </w:r>
          </w:p>
        </w:tc>
      </w:tr>
      <w:tr w:rsidR="00197B83" w:rsidRPr="007B40BC" w14:paraId="1642BEA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93"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194"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5AA5A2AE" w14:textId="77777777" w:rsidR="00197B83" w:rsidRPr="00B7684B" w:rsidRDefault="00197B83" w:rsidP="00023EDA">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195" w:author="utb" w:date="2019-09-09T15:42:00Z">
              <w:tcPr>
                <w:tcW w:w="6678" w:type="dxa"/>
                <w:gridSpan w:val="34"/>
                <w:tcBorders>
                  <w:top w:val="nil"/>
                  <w:left w:val="single" w:sz="4" w:space="0" w:color="auto"/>
                  <w:bottom w:val="nil"/>
                  <w:right w:val="single" w:sz="4" w:space="0" w:color="auto"/>
                </w:tcBorders>
              </w:tcPr>
            </w:tcPrChange>
          </w:tcPr>
          <w:p w14:paraId="1F5EE34D" w14:textId="77777777" w:rsidR="00197B83" w:rsidRPr="00B7684B" w:rsidRDefault="00197B83" w:rsidP="00023EDA">
            <w:pPr>
              <w:jc w:val="both"/>
              <w:rPr>
                <w:sz w:val="19"/>
              </w:rPr>
            </w:pPr>
          </w:p>
        </w:tc>
      </w:tr>
      <w:tr w:rsidR="00197B83" w:rsidRPr="007B40BC" w14:paraId="7BD7BFD6"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19985FDD" w14:textId="77777777" w:rsidR="00197B83" w:rsidRPr="00B7684B" w:rsidRDefault="00197B83" w:rsidP="00023EDA">
            <w:pPr>
              <w:jc w:val="both"/>
              <w:rPr>
                <w:sz w:val="19"/>
                <w:u w:val="single"/>
              </w:rPr>
            </w:pPr>
            <w:r w:rsidRPr="00B7684B">
              <w:rPr>
                <w:sz w:val="19"/>
                <w:u w:val="single"/>
              </w:rPr>
              <w:t>Povinná literatura:</w:t>
            </w:r>
          </w:p>
          <w:p w14:paraId="05A2634D" w14:textId="77777777" w:rsidR="00197B83" w:rsidRPr="00B7684B" w:rsidRDefault="00197B83" w:rsidP="00023EDA">
            <w:pPr>
              <w:jc w:val="both"/>
              <w:rPr>
                <w:sz w:val="19"/>
              </w:rPr>
            </w:pPr>
            <w:r w:rsidRPr="00B7684B">
              <w:rPr>
                <w:caps/>
                <w:sz w:val="19"/>
              </w:rPr>
              <w:t xml:space="preserve">Huang, K.S., Yang, C.H., Huang, S.g., Chen, C., Lu, Y.i., Lin, Y.S. </w:t>
            </w:r>
            <w:r w:rsidRPr="00B7684B">
              <w:rPr>
                <w:i/>
                <w:sz w:val="19"/>
              </w:rPr>
              <w:t>Recent Advances in Antimicrobial Polymers: A Mini-Review.</w:t>
            </w:r>
            <w:r w:rsidRPr="00B7684B">
              <w:rPr>
                <w:sz w:val="19"/>
              </w:rPr>
              <w:t xml:space="preserve"> International Journal of Molecular Sciences 17, 1578-1591, 2016.</w:t>
            </w:r>
          </w:p>
          <w:p w14:paraId="41C8356C" w14:textId="5ADB186E" w:rsidR="00197B83" w:rsidRPr="00B7684B" w:rsidRDefault="00197B83" w:rsidP="00023EDA">
            <w:pPr>
              <w:jc w:val="both"/>
              <w:rPr>
                <w:caps/>
                <w:sz w:val="19"/>
              </w:rPr>
            </w:pPr>
            <w:r w:rsidRPr="00B7684B">
              <w:rPr>
                <w:caps/>
                <w:sz w:val="19"/>
              </w:rPr>
              <w:t xml:space="preserve">LAGARÓN, J.M., OCIO, M.J., LÓPEZ-RUBIO, A. </w:t>
            </w:r>
            <w:r w:rsidRPr="00B7684B">
              <w:rPr>
                <w:i/>
                <w:sz w:val="19"/>
              </w:rPr>
              <w:t>Antimicrobial Polymers.</w:t>
            </w:r>
            <w:r w:rsidRPr="00B7684B">
              <w:rPr>
                <w:caps/>
                <w:sz w:val="19"/>
              </w:rPr>
              <w:t xml:space="preserve"> </w:t>
            </w:r>
            <w:r w:rsidRPr="00B7684B">
              <w:rPr>
                <w:sz w:val="19"/>
              </w:rPr>
              <w:t>Hoboken: Wiley</w:t>
            </w:r>
            <w:r w:rsidRPr="00B7684B">
              <w:rPr>
                <w:caps/>
                <w:sz w:val="19"/>
              </w:rPr>
              <w:t xml:space="preserve">, 2012. DOI 978-1-118-15088-7. </w:t>
            </w:r>
            <w:r w:rsidRPr="00B7684B">
              <w:rPr>
                <w:sz w:val="19"/>
              </w:rPr>
              <w:t>Dostupné z</w:t>
            </w:r>
            <w:r w:rsidRPr="00B7684B">
              <w:rPr>
                <w:caps/>
                <w:sz w:val="19"/>
              </w:rPr>
              <w:t xml:space="preserve">: </w:t>
            </w:r>
            <w:hyperlink r:id="rId17" w:history="1">
              <w:r w:rsidRPr="00B7684B">
                <w:rPr>
                  <w:rStyle w:val="Hyperlink"/>
                  <w:sz w:val="19"/>
                </w:rPr>
                <w:t>http://onlinelibrary.wiley.com/book</w:t>
              </w:r>
              <w:r w:rsidRPr="00B7684B">
                <w:rPr>
                  <w:rStyle w:val="Hyperlink"/>
                  <w:caps/>
                  <w:sz w:val="19"/>
                </w:rPr>
                <w:t>/10.1002/9781118150887</w:t>
              </w:r>
            </w:hyperlink>
            <w:r w:rsidRPr="00B7684B">
              <w:rPr>
                <w:caps/>
                <w:sz w:val="19"/>
              </w:rPr>
              <w:t>.</w:t>
            </w:r>
          </w:p>
          <w:p w14:paraId="38B64FC5" w14:textId="77777777" w:rsidR="00197B83" w:rsidRPr="00B7684B" w:rsidRDefault="00197B83" w:rsidP="00023EDA">
            <w:pPr>
              <w:jc w:val="both"/>
              <w:rPr>
                <w:sz w:val="19"/>
                <w:u w:val="single"/>
              </w:rPr>
            </w:pPr>
            <w:r w:rsidRPr="00B7684B">
              <w:rPr>
                <w:sz w:val="19"/>
              </w:rPr>
              <w:t xml:space="preserve">PAULUS, W. </w:t>
            </w:r>
            <w:r w:rsidRPr="00B7684B">
              <w:rPr>
                <w:i/>
                <w:sz w:val="19"/>
              </w:rPr>
              <w:t>Directory of Microbicides for the Protection of Materials</w:t>
            </w:r>
            <w:r w:rsidRPr="00B7684B">
              <w:rPr>
                <w:sz w:val="19"/>
              </w:rPr>
              <w:t xml:space="preserve">. </w:t>
            </w:r>
            <w:r w:rsidRPr="00B7684B">
              <w:rPr>
                <w:i/>
                <w:sz w:val="19"/>
              </w:rPr>
              <w:t>A Handbook</w:t>
            </w:r>
            <w:r w:rsidRPr="00B7684B">
              <w:rPr>
                <w:sz w:val="19"/>
              </w:rPr>
              <w:t xml:space="preserve">. Dordrecht, Springer, 2005. </w:t>
            </w:r>
          </w:p>
          <w:p w14:paraId="451F02BF" w14:textId="77777777" w:rsidR="00197B83" w:rsidRPr="00B7684B" w:rsidRDefault="00197B83" w:rsidP="00023EDA">
            <w:pPr>
              <w:jc w:val="both"/>
              <w:rPr>
                <w:sz w:val="19"/>
                <w:u w:val="single"/>
              </w:rPr>
            </w:pPr>
          </w:p>
          <w:p w14:paraId="51B92C7B" w14:textId="77777777" w:rsidR="00197B83" w:rsidRPr="00B7684B" w:rsidRDefault="00197B83" w:rsidP="00023EDA">
            <w:pPr>
              <w:jc w:val="both"/>
              <w:rPr>
                <w:sz w:val="19"/>
                <w:u w:val="single"/>
              </w:rPr>
            </w:pPr>
            <w:r w:rsidRPr="00B7684B">
              <w:rPr>
                <w:sz w:val="19"/>
                <w:u w:val="single"/>
              </w:rPr>
              <w:t>Doporučená literatura:</w:t>
            </w:r>
          </w:p>
          <w:p w14:paraId="2B5F98BD" w14:textId="77777777" w:rsidR="001E7581" w:rsidRPr="0017148F" w:rsidRDefault="001E7581" w:rsidP="001E7581">
            <w:pPr>
              <w:jc w:val="both"/>
              <w:rPr>
                <w:rStyle w:val="txt"/>
                <w:spacing w:val="-2"/>
                <w:sz w:val="19"/>
                <w:szCs w:val="19"/>
              </w:rPr>
            </w:pPr>
            <w:r w:rsidRPr="0017148F">
              <w:rPr>
                <w:rStyle w:val="txt"/>
                <w:caps/>
                <w:color w:val="000000"/>
                <w:sz w:val="19"/>
                <w:szCs w:val="19"/>
              </w:rPr>
              <w:t xml:space="preserve">Lam, S.J., Wong, E.H.H., Boyer, C., Qiao, G.G. </w:t>
            </w:r>
            <w:r w:rsidRPr="0017148F">
              <w:rPr>
                <w:rStyle w:val="txtbold"/>
                <w:bCs/>
                <w:i/>
                <w:color w:val="000000"/>
                <w:sz w:val="19"/>
                <w:szCs w:val="19"/>
              </w:rPr>
              <w:t>Antimicrobial Polymeric Nanoparticles</w:t>
            </w:r>
            <w:r w:rsidRPr="0017148F">
              <w:rPr>
                <w:rStyle w:val="txtbold"/>
                <w:bCs/>
                <w:color w:val="000000"/>
                <w:sz w:val="19"/>
                <w:szCs w:val="19"/>
              </w:rPr>
              <w:t xml:space="preserve">. </w:t>
            </w:r>
            <w:r w:rsidRPr="0017148F">
              <w:rPr>
                <w:rStyle w:val="Emphasis"/>
                <w:i w:val="0"/>
                <w:color w:val="000000"/>
                <w:sz w:val="19"/>
                <w:szCs w:val="19"/>
              </w:rPr>
              <w:t>Progress in Polymer Science</w:t>
            </w:r>
            <w:r w:rsidRPr="0017148F">
              <w:rPr>
                <w:rStyle w:val="txt"/>
                <w:color w:val="000000"/>
                <w:sz w:val="19"/>
                <w:szCs w:val="19"/>
              </w:rPr>
              <w:t xml:space="preserve"> 76, 40-64, 2018.</w:t>
            </w:r>
          </w:p>
          <w:p w14:paraId="47EC5562" w14:textId="77777777" w:rsidR="00197B83" w:rsidRPr="00B7684B" w:rsidRDefault="00197B83" w:rsidP="00023EDA">
            <w:pPr>
              <w:autoSpaceDE w:val="0"/>
              <w:autoSpaceDN w:val="0"/>
              <w:adjustRightInd w:val="0"/>
              <w:jc w:val="both"/>
              <w:rPr>
                <w:sz w:val="19"/>
              </w:rPr>
            </w:pPr>
            <w:r w:rsidRPr="00B7684B">
              <w:rPr>
                <w:caps/>
                <w:sz w:val="19"/>
              </w:rPr>
              <w:t xml:space="preserve">Windler, L., Murray, H., Nowack, B. </w:t>
            </w:r>
            <w:r w:rsidRPr="00B7684B">
              <w:rPr>
                <w:i/>
                <w:sz w:val="19"/>
              </w:rPr>
              <w:t>Comparative Evaluation of Antimicrobials for Textile Applications.</w:t>
            </w:r>
            <w:r w:rsidRPr="00B7684B">
              <w:rPr>
                <w:sz w:val="19"/>
              </w:rPr>
              <w:t xml:space="preserve"> Environment International 53, 62-73, 2013.</w:t>
            </w:r>
          </w:p>
          <w:p w14:paraId="50945D41" w14:textId="77777777" w:rsidR="00197B83" w:rsidRPr="00B7684B" w:rsidRDefault="00197B83" w:rsidP="00023EDA">
            <w:pPr>
              <w:jc w:val="both"/>
              <w:rPr>
                <w:sz w:val="19"/>
              </w:rPr>
            </w:pPr>
            <w:r w:rsidRPr="00B7684B">
              <w:rPr>
                <w:caps/>
                <w:sz w:val="19"/>
              </w:rPr>
              <w:t>Kenawy, El-R., Worley, S.D., Broughton, R.</w:t>
            </w:r>
            <w:r w:rsidRPr="00B7684B">
              <w:rPr>
                <w:sz w:val="19"/>
              </w:rPr>
              <w:t xml:space="preserve"> </w:t>
            </w:r>
            <w:r w:rsidRPr="00B7684B">
              <w:rPr>
                <w:i/>
                <w:sz w:val="19"/>
              </w:rPr>
              <w:t>The Chemistry and Applications of Antimicrobial Polymers: A State-of-the-Art Review.</w:t>
            </w:r>
            <w:r w:rsidRPr="00B7684B">
              <w:rPr>
                <w:sz w:val="19"/>
              </w:rPr>
              <w:t xml:space="preserve"> Biomacromolecules 8, 1359-1384, 2007.</w:t>
            </w:r>
          </w:p>
          <w:p w14:paraId="66CA597B" w14:textId="77777777" w:rsidR="00197B83" w:rsidRPr="00B7684B" w:rsidRDefault="00197B83" w:rsidP="00023EDA">
            <w:pPr>
              <w:shd w:val="clear" w:color="auto" w:fill="FFFFFF"/>
              <w:jc w:val="both"/>
              <w:rPr>
                <w:sz w:val="19"/>
              </w:rPr>
            </w:pPr>
            <w:r w:rsidRPr="00B7684B">
              <w:rPr>
                <w:caps/>
                <w:sz w:val="19"/>
              </w:rPr>
              <w:t xml:space="preserve">Gao, Y., Cranston, R. </w:t>
            </w:r>
            <w:r w:rsidRPr="00B7684B">
              <w:rPr>
                <w:i/>
                <w:sz w:val="19"/>
              </w:rPr>
              <w:t>Recent Advances in Antimicrobial Treatments of Textiles.</w:t>
            </w:r>
            <w:r w:rsidRPr="00B7684B">
              <w:rPr>
                <w:sz w:val="19"/>
              </w:rPr>
              <w:t xml:space="preserve"> Textile Research Journal 78, 60-72, 2008.</w:t>
            </w:r>
          </w:p>
        </w:tc>
      </w:tr>
      <w:tr w:rsidR="00197B83" w14:paraId="305E9B03"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1EE7741F" w14:textId="77777777" w:rsidR="00197B83" w:rsidRPr="00B7684B" w:rsidRDefault="00197B83" w:rsidP="00023EDA">
            <w:pPr>
              <w:jc w:val="center"/>
              <w:rPr>
                <w:b/>
                <w:sz w:val="19"/>
              </w:rPr>
            </w:pPr>
            <w:r w:rsidRPr="00B7684B">
              <w:rPr>
                <w:b/>
                <w:sz w:val="19"/>
              </w:rPr>
              <w:t>Informace ke kombinované nebo distanční formě</w:t>
            </w:r>
          </w:p>
        </w:tc>
      </w:tr>
      <w:tr w:rsidR="00197B83" w14:paraId="459C111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7"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198"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386D7C16" w14:textId="77777777" w:rsidR="00197B83" w:rsidRPr="00B7684B" w:rsidRDefault="00197B83" w:rsidP="00023ED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199"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5B3E2218" w14:textId="77777777" w:rsidR="00197B83" w:rsidRPr="00B7684B" w:rsidRDefault="00197B83" w:rsidP="00023ED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200"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79AEE535" w14:textId="77777777" w:rsidR="00197B83" w:rsidRPr="00B7684B" w:rsidRDefault="00197B83" w:rsidP="00023EDA">
            <w:pPr>
              <w:jc w:val="both"/>
              <w:rPr>
                <w:b/>
                <w:sz w:val="19"/>
              </w:rPr>
            </w:pPr>
            <w:r w:rsidRPr="00B7684B">
              <w:rPr>
                <w:b/>
                <w:sz w:val="19"/>
              </w:rPr>
              <w:t xml:space="preserve">hodin </w:t>
            </w:r>
          </w:p>
        </w:tc>
      </w:tr>
      <w:tr w:rsidR="00197B83" w14:paraId="5159E4F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F47D242" w14:textId="77777777" w:rsidR="00197B83" w:rsidRPr="00B7684B" w:rsidRDefault="00197B83" w:rsidP="00023EDA">
            <w:pPr>
              <w:jc w:val="both"/>
              <w:rPr>
                <w:b/>
                <w:sz w:val="19"/>
              </w:rPr>
            </w:pPr>
            <w:r w:rsidRPr="00B7684B">
              <w:rPr>
                <w:b/>
                <w:sz w:val="19"/>
              </w:rPr>
              <w:t>Informace o způsobu kontaktu s vyučujícím</w:t>
            </w:r>
          </w:p>
        </w:tc>
      </w:tr>
      <w:tr w:rsidR="00197B83" w14:paraId="54D19EA0"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0B20ABD" w14:textId="3A80675E" w:rsidR="00197B83" w:rsidRPr="00B7684B" w:rsidRDefault="00C71468" w:rsidP="00023ED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B83"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952A5D0" w14:textId="77777777" w:rsidR="00197B83" w:rsidRPr="00B7684B" w:rsidRDefault="00197B83" w:rsidP="00023EDA">
            <w:pPr>
              <w:pStyle w:val="xxmsonormal"/>
              <w:shd w:val="clear" w:color="auto" w:fill="FFFFFF"/>
              <w:spacing w:before="0" w:beforeAutospacing="0" w:after="0" w:afterAutospacing="0"/>
              <w:jc w:val="both"/>
              <w:rPr>
                <w:color w:val="000000"/>
                <w:sz w:val="19"/>
              </w:rPr>
            </w:pPr>
            <w:r w:rsidRPr="00B7684B">
              <w:rPr>
                <w:color w:val="000000"/>
                <w:sz w:val="19"/>
              </w:rPr>
              <w:t> </w:t>
            </w:r>
          </w:p>
          <w:p w14:paraId="4F917F63" w14:textId="7AFD2AD8" w:rsidR="001E7581" w:rsidRPr="00B7684B" w:rsidRDefault="00197B83" w:rsidP="00023EDA">
            <w:pPr>
              <w:pStyle w:val="xxmsonormal"/>
              <w:shd w:val="clear" w:color="auto" w:fill="FFFFFF"/>
              <w:spacing w:before="0" w:beforeAutospacing="0" w:after="0" w:afterAutospacing="0"/>
              <w:jc w:val="both"/>
              <w:rPr>
                <w:sz w:val="19"/>
              </w:rPr>
            </w:pPr>
            <w:r w:rsidRPr="00B7684B">
              <w:rPr>
                <w:color w:val="000000"/>
                <w:sz w:val="19"/>
              </w:rPr>
              <w:t>Možnosti komunikace s vyučujícím: </w:t>
            </w:r>
            <w:hyperlink r:id="rId18" w:history="1">
              <w:r w:rsidRPr="00B7684B">
                <w:rPr>
                  <w:rStyle w:val="Hyperlink"/>
                  <w:sz w:val="19"/>
                </w:rPr>
                <w:t>ruzickaj@utb.cz</w:t>
              </w:r>
            </w:hyperlink>
            <w:r w:rsidRPr="00B7684B">
              <w:rPr>
                <w:color w:val="000000"/>
                <w:sz w:val="19"/>
              </w:rPr>
              <w:t>, 576 031</w:t>
            </w:r>
            <w:r w:rsidR="001E7581" w:rsidRPr="00B7684B">
              <w:rPr>
                <w:color w:val="000000"/>
                <w:sz w:val="19"/>
              </w:rPr>
              <w:t> </w:t>
            </w:r>
            <w:r w:rsidRPr="00B7684B">
              <w:rPr>
                <w:color w:val="000000"/>
                <w:sz w:val="19"/>
              </w:rPr>
              <w:t>221.</w:t>
            </w:r>
          </w:p>
          <w:p w14:paraId="730448BE" w14:textId="77777777" w:rsidR="0040486E" w:rsidRPr="00B7684B" w:rsidRDefault="0040486E" w:rsidP="00023EDA">
            <w:pPr>
              <w:pStyle w:val="xxmsonormal"/>
              <w:shd w:val="clear" w:color="auto" w:fill="FFFFFF"/>
              <w:spacing w:before="0" w:beforeAutospacing="0" w:after="0" w:afterAutospacing="0"/>
              <w:jc w:val="both"/>
              <w:rPr>
                <w:sz w:val="19"/>
              </w:rPr>
            </w:pPr>
          </w:p>
          <w:p w14:paraId="6B0A5344" w14:textId="77777777" w:rsidR="00C71468" w:rsidRDefault="00C71468" w:rsidP="00023EDA">
            <w:pPr>
              <w:pStyle w:val="xxmsonormal"/>
              <w:shd w:val="clear" w:color="auto" w:fill="FFFFFF"/>
              <w:spacing w:before="0" w:beforeAutospacing="0" w:after="0" w:afterAutospacing="0"/>
              <w:jc w:val="both"/>
              <w:rPr>
                <w:sz w:val="19"/>
                <w:szCs w:val="19"/>
              </w:rPr>
            </w:pPr>
          </w:p>
          <w:p w14:paraId="2B2E25DF" w14:textId="77777777" w:rsidR="00C71468" w:rsidRDefault="00C71468" w:rsidP="00023EDA">
            <w:pPr>
              <w:pStyle w:val="xxmsonormal"/>
              <w:shd w:val="clear" w:color="auto" w:fill="FFFFFF"/>
              <w:spacing w:before="0" w:beforeAutospacing="0" w:after="0" w:afterAutospacing="0"/>
              <w:jc w:val="both"/>
              <w:rPr>
                <w:sz w:val="19"/>
                <w:szCs w:val="19"/>
              </w:rPr>
            </w:pPr>
          </w:p>
          <w:p w14:paraId="5B781646" w14:textId="77777777" w:rsidR="00502E35" w:rsidRDefault="00502E35" w:rsidP="00023EDA">
            <w:pPr>
              <w:pStyle w:val="xxmsonormal"/>
              <w:shd w:val="clear" w:color="auto" w:fill="FFFFFF"/>
              <w:spacing w:before="0" w:beforeAutospacing="0" w:after="0" w:afterAutospacing="0"/>
              <w:jc w:val="both"/>
              <w:rPr>
                <w:sz w:val="19"/>
                <w:szCs w:val="19"/>
              </w:rPr>
            </w:pPr>
          </w:p>
          <w:p w14:paraId="1074B3D7" w14:textId="77777777" w:rsidR="0064112C" w:rsidRDefault="0064112C" w:rsidP="00023EDA">
            <w:pPr>
              <w:pStyle w:val="xxmsonormal"/>
              <w:shd w:val="clear" w:color="auto" w:fill="FFFFFF"/>
              <w:spacing w:before="0" w:beforeAutospacing="0" w:after="0" w:afterAutospacing="0"/>
              <w:jc w:val="both"/>
              <w:rPr>
                <w:sz w:val="19"/>
                <w:szCs w:val="19"/>
              </w:rPr>
            </w:pPr>
          </w:p>
          <w:p w14:paraId="06295AE8" w14:textId="77777777" w:rsidR="00C71468" w:rsidRDefault="00C71468" w:rsidP="00023EDA">
            <w:pPr>
              <w:pStyle w:val="xxmsonormal"/>
              <w:shd w:val="clear" w:color="auto" w:fill="FFFFFF"/>
              <w:spacing w:before="0" w:beforeAutospacing="0" w:after="0" w:afterAutospacing="0"/>
              <w:jc w:val="both"/>
              <w:rPr>
                <w:sz w:val="19"/>
                <w:szCs w:val="19"/>
              </w:rPr>
            </w:pPr>
          </w:p>
          <w:p w14:paraId="36F0F41C" w14:textId="77777777" w:rsidR="00197B83" w:rsidRPr="00B7684B" w:rsidRDefault="00197B83" w:rsidP="00023EDA">
            <w:pPr>
              <w:pStyle w:val="xxmsonormal"/>
              <w:shd w:val="clear" w:color="auto" w:fill="FFFFFF"/>
              <w:spacing w:before="0" w:beforeAutospacing="0" w:after="0" w:afterAutospacing="0"/>
              <w:jc w:val="both"/>
              <w:rPr>
                <w:sz w:val="19"/>
              </w:rPr>
            </w:pPr>
          </w:p>
        </w:tc>
      </w:tr>
      <w:tr w:rsidR="00B1662B" w14:paraId="2ED6FF99"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08BF52C5"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291B797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202"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203"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0918549F" w14:textId="77777777" w:rsidR="00B1662B" w:rsidRPr="00B7684B" w:rsidRDefault="00B1662B" w:rsidP="00CC5409">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204"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0573088B" w14:textId="70CE6CB5" w:rsidR="00B1662B" w:rsidRPr="00B7684B" w:rsidRDefault="001973B2" w:rsidP="00CC5409">
            <w:pPr>
              <w:jc w:val="both"/>
              <w:rPr>
                <w:b/>
                <w:sz w:val="19"/>
              </w:rPr>
            </w:pPr>
            <w:bookmarkStart w:id="205" w:name="Bioakt_polym_syst"/>
            <w:bookmarkEnd w:id="205"/>
            <w:r w:rsidRPr="00B7684B">
              <w:rPr>
                <w:b/>
                <w:sz w:val="19"/>
              </w:rPr>
              <w:t>Bioactive Polymer Systems</w:t>
            </w:r>
          </w:p>
        </w:tc>
      </w:tr>
      <w:tr w:rsidR="00B1662B" w14:paraId="50F98B8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207"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0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E1084B5" w14:textId="77777777" w:rsidR="00B1662B" w:rsidRPr="00B7684B" w:rsidRDefault="00B1662B" w:rsidP="00CC5409">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209"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7ABFD47D" w14:textId="77777777" w:rsidR="00B1662B" w:rsidRPr="00B7684B" w:rsidRDefault="00B1662B" w:rsidP="00CC5409">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210"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2C47BD37" w14:textId="77777777" w:rsidR="00B1662B" w:rsidRPr="00B7684B" w:rsidRDefault="00B1662B" w:rsidP="00CC5409">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211"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5732BFEB" w14:textId="77777777" w:rsidR="00B1662B" w:rsidRPr="00B7684B" w:rsidRDefault="00B1662B" w:rsidP="00CC5409">
            <w:pPr>
              <w:jc w:val="both"/>
              <w:rPr>
                <w:sz w:val="19"/>
              </w:rPr>
            </w:pPr>
          </w:p>
        </w:tc>
      </w:tr>
      <w:tr w:rsidR="00DF7C47" w14:paraId="6A4E72E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213"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1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06A0512" w14:textId="77777777" w:rsidR="00B1662B" w:rsidRPr="00B7684B" w:rsidRDefault="00B1662B" w:rsidP="00CC5409">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215"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4E514D45" w14:textId="77777777" w:rsidR="00B1662B" w:rsidRPr="00B7684B" w:rsidRDefault="00B1662B" w:rsidP="00CC5409">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216"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00E1FB8" w14:textId="77777777" w:rsidR="00B1662B" w:rsidRPr="00B7684B" w:rsidRDefault="00B1662B" w:rsidP="00CC5409">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217"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58E38C8A" w14:textId="77777777" w:rsidR="00B1662B" w:rsidRPr="00B7684B" w:rsidRDefault="00B1662B" w:rsidP="00CC5409">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218"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C937AE7" w14:textId="77777777" w:rsidR="00B1662B" w:rsidRPr="00B7684B" w:rsidRDefault="00B1662B" w:rsidP="00CC5409">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219"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30DEB18E" w14:textId="77777777" w:rsidR="00B1662B" w:rsidRPr="00B7684B" w:rsidRDefault="00B1662B" w:rsidP="00CC5409">
            <w:pPr>
              <w:jc w:val="both"/>
              <w:rPr>
                <w:sz w:val="19"/>
              </w:rPr>
            </w:pPr>
          </w:p>
        </w:tc>
      </w:tr>
      <w:tr w:rsidR="00B1662B" w14:paraId="15B457E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2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E9B9582" w14:textId="77777777" w:rsidR="00B1662B" w:rsidRPr="00B7684B" w:rsidRDefault="00B1662B" w:rsidP="00CC5409">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223"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11C38AE6" w14:textId="77777777" w:rsidR="00B1662B" w:rsidRPr="00B7684B" w:rsidRDefault="00B1662B" w:rsidP="00CC5409">
            <w:pPr>
              <w:jc w:val="both"/>
              <w:rPr>
                <w:sz w:val="19"/>
              </w:rPr>
            </w:pPr>
          </w:p>
        </w:tc>
      </w:tr>
      <w:tr w:rsidR="00B1662B" w14:paraId="43350AD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2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29CCAD3" w14:textId="77777777" w:rsidR="00B1662B" w:rsidRPr="00B7684B" w:rsidRDefault="00B1662B" w:rsidP="00CC5409">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227"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141DEA4E" w14:textId="77777777" w:rsidR="00B1662B" w:rsidRPr="00B7684B" w:rsidRDefault="00B1662B" w:rsidP="00CC5409">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228"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5AB26A28" w14:textId="77777777" w:rsidR="00B1662B" w:rsidRPr="00B7684B" w:rsidRDefault="00B1662B" w:rsidP="00CC5409">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229"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099F66BD" w14:textId="77777777" w:rsidR="00B1662B" w:rsidRPr="00B7684B" w:rsidRDefault="00B1662B" w:rsidP="00CC5409">
            <w:pPr>
              <w:jc w:val="both"/>
              <w:rPr>
                <w:sz w:val="19"/>
              </w:rPr>
            </w:pPr>
          </w:p>
        </w:tc>
      </w:tr>
      <w:tr w:rsidR="00B1662B" w14:paraId="41D41F2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3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4EDE46C" w14:textId="77777777" w:rsidR="00B1662B" w:rsidRPr="00B7684B" w:rsidRDefault="00B1662B" w:rsidP="00CC5409">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233"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1560E8EA" w14:textId="77777777" w:rsidR="00B1662B" w:rsidRPr="00B7684B" w:rsidRDefault="00B1662B" w:rsidP="00CC5409">
            <w:pPr>
              <w:jc w:val="both"/>
              <w:rPr>
                <w:sz w:val="19"/>
              </w:rPr>
            </w:pPr>
          </w:p>
        </w:tc>
      </w:tr>
      <w:tr w:rsidR="00B1662B" w14:paraId="18805C8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235"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236"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01BB8285" w14:textId="77777777" w:rsidR="00B1662B" w:rsidRPr="00B7684B" w:rsidRDefault="00B1662B" w:rsidP="00CC5409">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237"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118AE503" w14:textId="77777777" w:rsidR="00B1662B" w:rsidRPr="00B7684B" w:rsidRDefault="00B1662B" w:rsidP="00CC5409">
            <w:pPr>
              <w:rPr>
                <w:sz w:val="19"/>
              </w:rPr>
            </w:pPr>
            <w:r w:rsidRPr="00B7684B">
              <w:rPr>
                <w:spacing w:val="-2"/>
                <w:sz w:val="19"/>
              </w:rPr>
              <w:t>prof. Ing. Vladimír Sedlařík, Ph.D.</w:t>
            </w:r>
          </w:p>
        </w:tc>
      </w:tr>
      <w:tr w:rsidR="00B1662B" w14:paraId="25B8E34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239"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240"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0F69F5D2" w14:textId="77777777" w:rsidR="00B1662B" w:rsidRPr="00B7684B" w:rsidRDefault="00B1662B" w:rsidP="00CC5409">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241" w:author="utb" w:date="2019-09-09T15:42:00Z">
              <w:tcPr>
                <w:tcW w:w="7249" w:type="dxa"/>
                <w:gridSpan w:val="40"/>
                <w:tcBorders>
                  <w:top w:val="nil"/>
                  <w:left w:val="single" w:sz="4" w:space="0" w:color="auto"/>
                  <w:bottom w:val="single" w:sz="4" w:space="0" w:color="auto"/>
                  <w:right w:val="single" w:sz="4" w:space="0" w:color="auto"/>
                </w:tcBorders>
              </w:tcPr>
            </w:tcPrChange>
          </w:tcPr>
          <w:p w14:paraId="6F081FCD" w14:textId="77777777" w:rsidR="00B1662B" w:rsidRPr="00B7684B" w:rsidRDefault="00B1662B" w:rsidP="00CC5409">
            <w:pPr>
              <w:jc w:val="both"/>
              <w:rPr>
                <w:sz w:val="19"/>
              </w:rPr>
            </w:pPr>
            <w:r w:rsidRPr="00B7684B">
              <w:rPr>
                <w:sz w:val="19"/>
              </w:rPr>
              <w:t>100%</w:t>
            </w:r>
          </w:p>
        </w:tc>
      </w:tr>
      <w:tr w:rsidR="00B1662B" w14:paraId="5E1895C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4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0F2D7C1" w14:textId="77777777" w:rsidR="00B1662B" w:rsidRPr="00B7684B" w:rsidRDefault="00B1662B" w:rsidP="00CC5409">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245" w:author="utb" w:date="2019-09-09T15:42:00Z">
              <w:tcPr>
                <w:tcW w:w="7249" w:type="dxa"/>
                <w:gridSpan w:val="40"/>
                <w:tcBorders>
                  <w:top w:val="single" w:sz="4" w:space="0" w:color="auto"/>
                  <w:left w:val="single" w:sz="4" w:space="0" w:color="auto"/>
                  <w:bottom w:val="nil"/>
                  <w:right w:val="single" w:sz="4" w:space="0" w:color="auto"/>
                </w:tcBorders>
              </w:tcPr>
            </w:tcPrChange>
          </w:tcPr>
          <w:p w14:paraId="3F4BE839" w14:textId="77777777" w:rsidR="00B1662B" w:rsidRPr="00B7684B" w:rsidRDefault="00B1662B" w:rsidP="00CC5409">
            <w:pPr>
              <w:jc w:val="both"/>
              <w:rPr>
                <w:sz w:val="19"/>
              </w:rPr>
            </w:pPr>
          </w:p>
        </w:tc>
      </w:tr>
      <w:tr w:rsidR="00B1662B" w14:paraId="736DA408"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70366FD8" w14:textId="77777777" w:rsidR="00B1662B" w:rsidRPr="00B7684B" w:rsidRDefault="00B1662B" w:rsidP="00CC5409">
            <w:pPr>
              <w:spacing w:before="20" w:after="20"/>
              <w:rPr>
                <w:sz w:val="19"/>
              </w:rPr>
            </w:pPr>
            <w:r w:rsidRPr="00B7684B">
              <w:rPr>
                <w:spacing w:val="-2"/>
                <w:sz w:val="19"/>
              </w:rPr>
              <w:t>prof. Ing. Vladimír Sedlařík, Ph.D.</w:t>
            </w:r>
          </w:p>
        </w:tc>
      </w:tr>
      <w:tr w:rsidR="00B1662B" w14:paraId="60EC58D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4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03ABCC5" w14:textId="77777777" w:rsidR="00B1662B" w:rsidRPr="00B7684B" w:rsidRDefault="00B1662B" w:rsidP="00CC5409">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249" w:author="utb" w:date="2019-09-09T15:42:00Z">
              <w:tcPr>
                <w:tcW w:w="7249" w:type="dxa"/>
                <w:gridSpan w:val="40"/>
                <w:tcBorders>
                  <w:top w:val="single" w:sz="4" w:space="0" w:color="auto"/>
                  <w:left w:val="single" w:sz="4" w:space="0" w:color="auto"/>
                  <w:bottom w:val="nil"/>
                  <w:right w:val="single" w:sz="4" w:space="0" w:color="auto"/>
                </w:tcBorders>
              </w:tcPr>
            </w:tcPrChange>
          </w:tcPr>
          <w:p w14:paraId="7868A0C3" w14:textId="77777777" w:rsidR="00B1662B" w:rsidRPr="00B7684B" w:rsidRDefault="00B1662B" w:rsidP="00CC5409">
            <w:pPr>
              <w:jc w:val="both"/>
              <w:rPr>
                <w:sz w:val="19"/>
              </w:rPr>
            </w:pPr>
          </w:p>
        </w:tc>
      </w:tr>
      <w:tr w:rsidR="00B1662B" w:rsidRPr="009A56CA" w14:paraId="76154E0B" w14:textId="77777777" w:rsidTr="00B7684B">
        <w:trPr>
          <w:trHeight w:val="2016"/>
        </w:trPr>
        <w:tc>
          <w:tcPr>
            <w:tcW w:w="10349" w:type="dxa"/>
            <w:gridSpan w:val="37"/>
            <w:tcBorders>
              <w:top w:val="nil"/>
              <w:left w:val="single" w:sz="4" w:space="0" w:color="auto"/>
              <w:bottom w:val="single" w:sz="12" w:space="0" w:color="auto"/>
              <w:right w:val="single" w:sz="4" w:space="0" w:color="auto"/>
            </w:tcBorders>
          </w:tcPr>
          <w:p w14:paraId="66182D0E" w14:textId="77777777" w:rsidR="00B1662B" w:rsidRPr="00B7684B" w:rsidRDefault="00CA02CD" w:rsidP="00CC5409">
            <w:pPr>
              <w:jc w:val="both"/>
              <w:rPr>
                <w:color w:val="000000"/>
                <w:sz w:val="19"/>
                <w:shd w:val="clear" w:color="auto" w:fill="FFFFFF"/>
              </w:rPr>
            </w:pPr>
            <w:r w:rsidRPr="00B7684B">
              <w:rPr>
                <w:color w:val="000000"/>
                <w:sz w:val="19"/>
                <w:shd w:val="clear" w:color="auto" w:fill="FFFFFF"/>
              </w:rPr>
              <w:t>Cílem předmětu je získání znalostí o aktuálních aplikačních možnostech polymerních soustav se schopností působit na živé organismy. Mimoto tento předmět zahrnuje také osvojení znalostí z oblasti makromolekulární chemie, kompozitních materiálů a transportních jevů v prostředí polymerní matrice/vnější prostředí a biologie, toxikologie</w:t>
            </w:r>
            <w:r w:rsidR="004227A0" w:rsidRPr="00B7684B">
              <w:rPr>
                <w:color w:val="000000"/>
                <w:sz w:val="19"/>
                <w:shd w:val="clear" w:color="auto" w:fill="FFFFFF"/>
              </w:rPr>
              <w:t xml:space="preserve"> a ekologie.</w:t>
            </w:r>
          </w:p>
          <w:p w14:paraId="17762A1B" w14:textId="77777777" w:rsidR="00D808F0" w:rsidRPr="00B7684B" w:rsidRDefault="00D808F0" w:rsidP="00CC5409">
            <w:pPr>
              <w:jc w:val="both"/>
              <w:rPr>
                <w:sz w:val="19"/>
              </w:rPr>
            </w:pPr>
          </w:p>
          <w:p w14:paraId="488557D7" w14:textId="77777777" w:rsidR="00B1662B" w:rsidRPr="00B7684B" w:rsidRDefault="00B1662B" w:rsidP="00CC5409">
            <w:pPr>
              <w:jc w:val="both"/>
              <w:rPr>
                <w:sz w:val="19"/>
                <w:u w:val="single"/>
              </w:rPr>
            </w:pPr>
            <w:r w:rsidRPr="00B7684B">
              <w:rPr>
                <w:sz w:val="19"/>
                <w:u w:val="single"/>
              </w:rPr>
              <w:t>Základní témata:</w:t>
            </w:r>
          </w:p>
          <w:p w14:paraId="3E87A035" w14:textId="77777777" w:rsidR="006950A8" w:rsidRPr="00B7684B" w:rsidRDefault="00CA02CD" w:rsidP="00AB6B08">
            <w:pPr>
              <w:pStyle w:val="ListParagraph"/>
              <w:numPr>
                <w:ilvl w:val="0"/>
                <w:numId w:val="2"/>
              </w:numPr>
              <w:ind w:left="113" w:hanging="113"/>
              <w:jc w:val="both"/>
              <w:rPr>
                <w:sz w:val="19"/>
              </w:rPr>
            </w:pPr>
            <w:r w:rsidRPr="00B7684B">
              <w:rPr>
                <w:sz w:val="19"/>
              </w:rPr>
              <w:t>Definice základních pojmů polymerní systém, biologická aktivita, přehled základních metod pro charakterizaci polymerů. </w:t>
            </w:r>
          </w:p>
          <w:p w14:paraId="7419E792" w14:textId="77777777" w:rsidR="006950A8" w:rsidRPr="00B7684B" w:rsidRDefault="00CA02CD" w:rsidP="00AB6B08">
            <w:pPr>
              <w:pStyle w:val="ListParagraph"/>
              <w:numPr>
                <w:ilvl w:val="0"/>
                <w:numId w:val="2"/>
              </w:numPr>
              <w:ind w:left="113" w:hanging="113"/>
              <w:jc w:val="both"/>
              <w:rPr>
                <w:sz w:val="19"/>
              </w:rPr>
            </w:pPr>
            <w:r w:rsidRPr="00B7684B">
              <w:rPr>
                <w:sz w:val="19"/>
              </w:rPr>
              <w:t>Interakce živých systémů s okolními fyzikálními a chemickými faktory. Toxikologické aspekty vybraných skupin látek. </w:t>
            </w:r>
          </w:p>
          <w:p w14:paraId="20D5AF79" w14:textId="77777777" w:rsidR="006950A8" w:rsidRPr="00B7684B" w:rsidRDefault="00CA02CD" w:rsidP="00AB6B08">
            <w:pPr>
              <w:pStyle w:val="ListParagraph"/>
              <w:numPr>
                <w:ilvl w:val="0"/>
                <w:numId w:val="2"/>
              </w:numPr>
              <w:ind w:left="113" w:hanging="113"/>
              <w:jc w:val="both"/>
              <w:rPr>
                <w:sz w:val="19"/>
              </w:rPr>
            </w:pPr>
            <w:r w:rsidRPr="00B7684B">
              <w:rPr>
                <w:sz w:val="19"/>
              </w:rPr>
              <w:t>Antimikrobiální činidla a kontrola jejich účinnosti. Technologie antimikrobiální</w:t>
            </w:r>
            <w:r w:rsidR="00DE5741" w:rsidRPr="00B7684B">
              <w:rPr>
                <w:sz w:val="19"/>
              </w:rPr>
              <w:t>ch</w:t>
            </w:r>
            <w:r w:rsidRPr="00B7684B">
              <w:rPr>
                <w:sz w:val="19"/>
              </w:rPr>
              <w:t xml:space="preserve"> modifikací polymerních systémů.</w:t>
            </w:r>
            <w:r w:rsidR="00B20292" w:rsidRPr="00B7684B">
              <w:rPr>
                <w:sz w:val="19"/>
              </w:rPr>
              <w:t xml:space="preserve"> A</w:t>
            </w:r>
            <w:r w:rsidRPr="00B7684B">
              <w:rPr>
                <w:sz w:val="19"/>
              </w:rPr>
              <w:t>plikace antimikrobiálních polymerních systémů. </w:t>
            </w:r>
          </w:p>
          <w:p w14:paraId="40B969EE" w14:textId="77777777" w:rsidR="006950A8" w:rsidRPr="00B7684B" w:rsidRDefault="00CA02CD" w:rsidP="00AB6B08">
            <w:pPr>
              <w:pStyle w:val="ListParagraph"/>
              <w:numPr>
                <w:ilvl w:val="0"/>
                <w:numId w:val="2"/>
              </w:numPr>
              <w:ind w:left="113" w:hanging="113"/>
              <w:jc w:val="both"/>
              <w:rPr>
                <w:sz w:val="19"/>
              </w:rPr>
            </w:pPr>
            <w:r w:rsidRPr="00B7684B">
              <w:rPr>
                <w:sz w:val="19"/>
              </w:rPr>
              <w:t>Biomateriály a biokompatibilní polymerní systémy. Resorbovatelné polymery. </w:t>
            </w:r>
          </w:p>
          <w:p w14:paraId="2421B969" w14:textId="77777777" w:rsidR="006950A8" w:rsidRPr="00B7684B" w:rsidRDefault="00CA02CD" w:rsidP="00AB6B08">
            <w:pPr>
              <w:pStyle w:val="ListParagraph"/>
              <w:numPr>
                <w:ilvl w:val="0"/>
                <w:numId w:val="2"/>
              </w:numPr>
              <w:ind w:left="113" w:hanging="113"/>
              <w:jc w:val="both"/>
              <w:rPr>
                <w:sz w:val="19"/>
              </w:rPr>
            </w:pPr>
            <w:r w:rsidRPr="00B7684B">
              <w:rPr>
                <w:sz w:val="19"/>
              </w:rPr>
              <w:t>Systémy na bázi biorozložitelných polymerů pro nemedicínské aplikace. </w:t>
            </w:r>
          </w:p>
          <w:p w14:paraId="3CD2C4D7" w14:textId="77777777" w:rsidR="006950A8" w:rsidRPr="00B7684B" w:rsidRDefault="00CA02CD" w:rsidP="00AB6B08">
            <w:pPr>
              <w:pStyle w:val="ListParagraph"/>
              <w:numPr>
                <w:ilvl w:val="0"/>
                <w:numId w:val="2"/>
              </w:numPr>
              <w:ind w:left="113" w:hanging="113"/>
              <w:jc w:val="both"/>
              <w:rPr>
                <w:sz w:val="19"/>
              </w:rPr>
            </w:pPr>
            <w:r w:rsidRPr="00B7684B">
              <w:rPr>
                <w:sz w:val="19"/>
              </w:rPr>
              <w:t>Metodika testování biorozložitelnosti, legislativa. </w:t>
            </w:r>
          </w:p>
          <w:p w14:paraId="7CD641D2" w14:textId="77777777" w:rsidR="006950A8" w:rsidRPr="00B7684B" w:rsidRDefault="00CA02CD" w:rsidP="00AB6B08">
            <w:pPr>
              <w:pStyle w:val="ListParagraph"/>
              <w:numPr>
                <w:ilvl w:val="0"/>
                <w:numId w:val="2"/>
              </w:numPr>
              <w:ind w:left="113" w:hanging="113"/>
              <w:jc w:val="both"/>
              <w:rPr>
                <w:sz w:val="19"/>
              </w:rPr>
            </w:pPr>
            <w:r w:rsidRPr="00B7684B">
              <w:rPr>
                <w:sz w:val="19"/>
              </w:rPr>
              <w:t>Bioaktivní polymery pro obaly v potravinářství. Vodorozpustné polymery a jejich 3D struktury. </w:t>
            </w:r>
          </w:p>
          <w:p w14:paraId="42A80DB3" w14:textId="77777777" w:rsidR="006950A8" w:rsidRPr="00B7684B" w:rsidRDefault="00CA02CD" w:rsidP="00AB6B08">
            <w:pPr>
              <w:pStyle w:val="ListParagraph"/>
              <w:numPr>
                <w:ilvl w:val="0"/>
                <w:numId w:val="2"/>
              </w:numPr>
              <w:ind w:left="113" w:hanging="113"/>
              <w:jc w:val="both"/>
              <w:rPr>
                <w:sz w:val="19"/>
              </w:rPr>
            </w:pPr>
            <w:r w:rsidRPr="00B7684B">
              <w:rPr>
                <w:sz w:val="19"/>
              </w:rPr>
              <w:t>Anorganické bioaktivní polymery. </w:t>
            </w:r>
          </w:p>
          <w:p w14:paraId="442261F8" w14:textId="77777777" w:rsidR="006950A8" w:rsidRPr="00B7684B" w:rsidRDefault="00CA02CD" w:rsidP="00AB6B08">
            <w:pPr>
              <w:pStyle w:val="ListParagraph"/>
              <w:numPr>
                <w:ilvl w:val="0"/>
                <w:numId w:val="2"/>
              </w:numPr>
              <w:ind w:left="113" w:hanging="113"/>
              <w:jc w:val="both"/>
              <w:rPr>
                <w:sz w:val="19"/>
                <w:u w:val="single"/>
              </w:rPr>
            </w:pPr>
            <w:r w:rsidRPr="00B7684B">
              <w:rPr>
                <w:sz w:val="19"/>
              </w:rPr>
              <w:t>Inteligentní polymerní systémy. </w:t>
            </w:r>
          </w:p>
        </w:tc>
      </w:tr>
      <w:tr w:rsidR="00B1662B" w14:paraId="397CEBA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251"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252"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2A5FEBDE" w14:textId="77777777" w:rsidR="00B1662B" w:rsidRPr="00B7684B" w:rsidRDefault="00D5199F" w:rsidP="00CC5409">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253" w:author="utb" w:date="2019-09-09T15:42:00Z">
              <w:tcPr>
                <w:tcW w:w="6678" w:type="dxa"/>
                <w:gridSpan w:val="34"/>
                <w:tcBorders>
                  <w:top w:val="nil"/>
                  <w:left w:val="single" w:sz="4" w:space="0" w:color="auto"/>
                  <w:bottom w:val="nil"/>
                  <w:right w:val="single" w:sz="4" w:space="0" w:color="auto"/>
                </w:tcBorders>
              </w:tcPr>
            </w:tcPrChange>
          </w:tcPr>
          <w:p w14:paraId="3CE85E78" w14:textId="77777777" w:rsidR="00B1662B" w:rsidRPr="00B7684B" w:rsidRDefault="00B1662B" w:rsidP="00CC5409">
            <w:pPr>
              <w:jc w:val="both"/>
              <w:rPr>
                <w:sz w:val="19"/>
              </w:rPr>
            </w:pPr>
          </w:p>
        </w:tc>
      </w:tr>
      <w:tr w:rsidR="00B1662B" w14:paraId="4A541738"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8681E4A" w14:textId="77777777" w:rsidR="00B1662B" w:rsidRPr="00B7684B" w:rsidRDefault="00B1662B" w:rsidP="0049458D">
            <w:pPr>
              <w:jc w:val="both"/>
              <w:rPr>
                <w:sz w:val="19"/>
                <w:u w:val="single"/>
              </w:rPr>
            </w:pPr>
            <w:r w:rsidRPr="00B7684B">
              <w:rPr>
                <w:sz w:val="19"/>
                <w:u w:val="single"/>
              </w:rPr>
              <w:t>Povinná literatura:</w:t>
            </w:r>
          </w:p>
          <w:p w14:paraId="1D5EA319" w14:textId="77777777" w:rsidR="00B62CC7" w:rsidRPr="00B7684B" w:rsidRDefault="00B62CC7" w:rsidP="0049458D">
            <w:pPr>
              <w:shd w:val="clear" w:color="auto" w:fill="FFFFFF"/>
              <w:jc w:val="both"/>
              <w:rPr>
                <w:color w:val="000000"/>
                <w:sz w:val="19"/>
              </w:rPr>
            </w:pPr>
            <w:r w:rsidRPr="00B7684B">
              <w:rPr>
                <w:color w:val="000000"/>
                <w:sz w:val="19"/>
              </w:rPr>
              <w:t xml:space="preserve">NaARAYAN, R. </w:t>
            </w:r>
            <w:r w:rsidRPr="00B7684B">
              <w:rPr>
                <w:i/>
                <w:color w:val="000000"/>
                <w:sz w:val="19"/>
              </w:rPr>
              <w:t>Nanobiomaterials - Nanostructured Materials for Biomedical Applications</w:t>
            </w:r>
            <w:r w:rsidRPr="00B7684B">
              <w:rPr>
                <w:color w:val="000000"/>
                <w:sz w:val="19"/>
              </w:rPr>
              <w:t xml:space="preserve">. Elsevier, 2018. ISBN 978-0-08-100716-7. Dostupné z:  </w:t>
            </w:r>
            <w:hyperlink r:id="rId19" w:history="1">
              <w:r w:rsidRPr="00B7684B">
                <w:rPr>
                  <w:rStyle w:val="Hyperlink"/>
                  <w:sz w:val="19"/>
                </w:rPr>
                <w:t>https://app.knovel.com/hotlink/toc/id:kpNNMBA001/nanobiomaterials-nanostructured/nanobiomaterials-nanostructured</w:t>
              </w:r>
            </w:hyperlink>
            <w:r w:rsidRPr="00B7684B">
              <w:rPr>
                <w:color w:val="000000"/>
                <w:sz w:val="19"/>
              </w:rPr>
              <w:t>.</w:t>
            </w:r>
          </w:p>
          <w:p w14:paraId="52A3C1FC" w14:textId="77777777" w:rsidR="00CA02CD" w:rsidRPr="00B7684B" w:rsidRDefault="00CA02CD" w:rsidP="0049458D">
            <w:pPr>
              <w:shd w:val="clear" w:color="auto" w:fill="FFFFFF"/>
              <w:jc w:val="both"/>
              <w:rPr>
                <w:color w:val="000000"/>
                <w:sz w:val="19"/>
              </w:rPr>
            </w:pPr>
            <w:r w:rsidRPr="00B7684B">
              <w:rPr>
                <w:color w:val="000000"/>
                <w:sz w:val="19"/>
              </w:rPr>
              <w:t>SHOINAIKE</w:t>
            </w:r>
            <w:r w:rsidR="00EF0B86" w:rsidRPr="00B7684B">
              <w:rPr>
                <w:color w:val="000000"/>
                <w:sz w:val="19"/>
              </w:rPr>
              <w:t>,</w:t>
            </w:r>
            <w:r w:rsidRPr="00B7684B">
              <w:rPr>
                <w:color w:val="000000"/>
                <w:sz w:val="19"/>
              </w:rPr>
              <w:t xml:space="preserve"> G.O., ADVANI</w:t>
            </w:r>
            <w:r w:rsidR="00EF0B86" w:rsidRPr="00B7684B">
              <w:rPr>
                <w:color w:val="000000"/>
                <w:sz w:val="19"/>
              </w:rPr>
              <w:t>,</w:t>
            </w:r>
            <w:r w:rsidRPr="00B7684B">
              <w:rPr>
                <w:color w:val="000000"/>
                <w:sz w:val="19"/>
              </w:rPr>
              <w:t xml:space="preserve"> S.G. </w:t>
            </w:r>
            <w:r w:rsidRPr="00B7684B">
              <w:rPr>
                <w:i/>
                <w:color w:val="000000"/>
                <w:sz w:val="19"/>
              </w:rPr>
              <w:t>Advanced Polymeric Mate</w:t>
            </w:r>
            <w:r w:rsidR="000F30B4" w:rsidRPr="00B7684B">
              <w:rPr>
                <w:i/>
                <w:color w:val="000000"/>
                <w:sz w:val="19"/>
              </w:rPr>
              <w:t>rials</w:t>
            </w:r>
            <w:r w:rsidR="00F443A0" w:rsidRPr="00B7684B">
              <w:rPr>
                <w:color w:val="000000"/>
                <w:sz w:val="19"/>
              </w:rPr>
              <w:t xml:space="preserve">. Boca Raton: </w:t>
            </w:r>
            <w:r w:rsidRPr="00B7684B">
              <w:rPr>
                <w:color w:val="000000"/>
                <w:sz w:val="19"/>
              </w:rPr>
              <w:t>CRC P</w:t>
            </w:r>
            <w:r w:rsidR="00F443A0" w:rsidRPr="00B7684B">
              <w:rPr>
                <w:color w:val="000000"/>
                <w:sz w:val="19"/>
              </w:rPr>
              <w:t>ress, 2003. ISBN 158716047</w:t>
            </w:r>
            <w:r w:rsidRPr="00B7684B">
              <w:rPr>
                <w:color w:val="000000"/>
                <w:sz w:val="19"/>
              </w:rPr>
              <w:t>1. </w:t>
            </w:r>
          </w:p>
          <w:p w14:paraId="6F55BA75" w14:textId="77777777" w:rsidR="00CA02CD" w:rsidRPr="00B7684B" w:rsidRDefault="00A564C4" w:rsidP="0049458D">
            <w:pPr>
              <w:shd w:val="clear" w:color="auto" w:fill="FFFFFF"/>
              <w:jc w:val="both"/>
              <w:rPr>
                <w:color w:val="000000"/>
                <w:sz w:val="19"/>
              </w:rPr>
            </w:pPr>
            <w:r w:rsidRPr="00B7684B">
              <w:rPr>
                <w:color w:val="000000"/>
                <w:sz w:val="19"/>
              </w:rPr>
              <w:t>PAULSON, D.S.</w:t>
            </w:r>
            <w:r w:rsidRPr="00B7684B">
              <w:rPr>
                <w:i/>
                <w:color w:val="000000"/>
                <w:sz w:val="19"/>
              </w:rPr>
              <w:t xml:space="preserve"> </w:t>
            </w:r>
            <w:r w:rsidR="00CA02CD" w:rsidRPr="00B7684B">
              <w:rPr>
                <w:i/>
                <w:color w:val="000000"/>
                <w:sz w:val="19"/>
              </w:rPr>
              <w:t xml:space="preserve">Handbook of </w:t>
            </w:r>
            <w:r w:rsidR="000F30B4" w:rsidRPr="00B7684B">
              <w:rPr>
                <w:i/>
                <w:color w:val="000000"/>
                <w:sz w:val="19"/>
              </w:rPr>
              <w:t>T</w:t>
            </w:r>
            <w:r w:rsidR="00CA02CD" w:rsidRPr="00B7684B">
              <w:rPr>
                <w:i/>
                <w:color w:val="000000"/>
                <w:sz w:val="19"/>
              </w:rPr>
              <w:t xml:space="preserve">opical </w:t>
            </w:r>
            <w:r w:rsidR="000F30B4" w:rsidRPr="00B7684B">
              <w:rPr>
                <w:i/>
                <w:color w:val="000000"/>
                <w:sz w:val="19"/>
              </w:rPr>
              <w:t>A</w:t>
            </w:r>
            <w:r w:rsidR="00CA02CD" w:rsidRPr="00B7684B">
              <w:rPr>
                <w:i/>
                <w:color w:val="000000"/>
                <w:sz w:val="19"/>
              </w:rPr>
              <w:t xml:space="preserve">ntimicrobials: </w:t>
            </w:r>
            <w:r w:rsidR="000F30B4" w:rsidRPr="00B7684B">
              <w:rPr>
                <w:i/>
                <w:color w:val="000000"/>
                <w:sz w:val="19"/>
              </w:rPr>
              <w:t>I</w:t>
            </w:r>
            <w:r w:rsidR="00CA02CD" w:rsidRPr="00B7684B">
              <w:rPr>
                <w:i/>
                <w:color w:val="000000"/>
                <w:sz w:val="19"/>
              </w:rPr>
              <w:t xml:space="preserve">ndustrial </w:t>
            </w:r>
            <w:r w:rsidR="000F30B4" w:rsidRPr="00B7684B">
              <w:rPr>
                <w:i/>
                <w:color w:val="000000"/>
                <w:sz w:val="19"/>
              </w:rPr>
              <w:t>A</w:t>
            </w:r>
            <w:r w:rsidR="00CA02CD" w:rsidRPr="00B7684B">
              <w:rPr>
                <w:i/>
                <w:color w:val="000000"/>
                <w:sz w:val="19"/>
              </w:rPr>
              <w:t xml:space="preserve">pplications in </w:t>
            </w:r>
            <w:r w:rsidR="000F30B4" w:rsidRPr="00B7684B">
              <w:rPr>
                <w:i/>
                <w:color w:val="000000"/>
                <w:sz w:val="19"/>
              </w:rPr>
              <w:t>C</w:t>
            </w:r>
            <w:r w:rsidR="00CA02CD" w:rsidRPr="00B7684B">
              <w:rPr>
                <w:i/>
                <w:color w:val="000000"/>
                <w:sz w:val="19"/>
              </w:rPr>
              <w:t xml:space="preserve">onsumer </w:t>
            </w:r>
            <w:r w:rsidR="000F30B4" w:rsidRPr="00B7684B">
              <w:rPr>
                <w:i/>
                <w:color w:val="000000"/>
                <w:sz w:val="19"/>
              </w:rPr>
              <w:t>P</w:t>
            </w:r>
            <w:r w:rsidR="00CA02CD" w:rsidRPr="00B7684B">
              <w:rPr>
                <w:i/>
                <w:color w:val="000000"/>
                <w:sz w:val="19"/>
              </w:rPr>
              <w:t xml:space="preserve">roducts and </w:t>
            </w:r>
            <w:r w:rsidR="000F30B4" w:rsidRPr="00B7684B">
              <w:rPr>
                <w:i/>
                <w:color w:val="000000"/>
                <w:sz w:val="19"/>
              </w:rPr>
              <w:t>P</w:t>
            </w:r>
            <w:r w:rsidR="00CA02CD" w:rsidRPr="00B7684B">
              <w:rPr>
                <w:i/>
                <w:color w:val="000000"/>
                <w:sz w:val="19"/>
              </w:rPr>
              <w:t>harmaceuticals</w:t>
            </w:r>
            <w:r w:rsidR="00CA02CD" w:rsidRPr="00B7684B">
              <w:rPr>
                <w:color w:val="000000"/>
                <w:sz w:val="19"/>
              </w:rPr>
              <w:t>. New York: Marcel Dekker, 2003. ISBN 0-8247-0788-5. </w:t>
            </w:r>
          </w:p>
          <w:p w14:paraId="46DF1982" w14:textId="77777777" w:rsidR="00CA02CD" w:rsidRPr="00B7684B" w:rsidRDefault="00CA02CD" w:rsidP="0049458D">
            <w:pPr>
              <w:shd w:val="clear" w:color="auto" w:fill="FFFFFF"/>
              <w:ind w:left="720"/>
              <w:jc w:val="both"/>
              <w:rPr>
                <w:color w:val="000000"/>
                <w:sz w:val="19"/>
              </w:rPr>
            </w:pPr>
          </w:p>
          <w:p w14:paraId="77E26591" w14:textId="77777777" w:rsidR="00B1662B" w:rsidRPr="00B7684B" w:rsidRDefault="00B1662B" w:rsidP="0049458D">
            <w:pPr>
              <w:jc w:val="both"/>
              <w:rPr>
                <w:sz w:val="19"/>
                <w:u w:val="single"/>
              </w:rPr>
            </w:pPr>
            <w:r w:rsidRPr="00B7684B">
              <w:rPr>
                <w:sz w:val="19"/>
                <w:u w:val="single"/>
              </w:rPr>
              <w:t>Doporučená literatura:</w:t>
            </w:r>
          </w:p>
          <w:p w14:paraId="435F679B" w14:textId="77777777" w:rsidR="00CA02CD" w:rsidRPr="00B7684B" w:rsidRDefault="009F4324" w:rsidP="0049458D">
            <w:pPr>
              <w:shd w:val="clear" w:color="auto" w:fill="FFFFFF"/>
              <w:jc w:val="both"/>
              <w:rPr>
                <w:color w:val="000000"/>
                <w:sz w:val="19"/>
              </w:rPr>
            </w:pPr>
            <w:r w:rsidRPr="00B7684B">
              <w:rPr>
                <w:color w:val="000000"/>
                <w:sz w:val="19"/>
              </w:rPr>
              <w:t>SHI, D.</w:t>
            </w:r>
            <w:r w:rsidRPr="00B7684B">
              <w:rPr>
                <w:i/>
                <w:color w:val="000000"/>
                <w:sz w:val="19"/>
              </w:rPr>
              <w:t xml:space="preserve"> </w:t>
            </w:r>
            <w:r w:rsidR="00CA02CD" w:rsidRPr="00B7684B">
              <w:rPr>
                <w:i/>
                <w:color w:val="000000"/>
                <w:sz w:val="19"/>
              </w:rPr>
              <w:t xml:space="preserve">Biomaterials and </w:t>
            </w:r>
            <w:r w:rsidR="000F30B4" w:rsidRPr="00B7684B">
              <w:rPr>
                <w:i/>
                <w:color w:val="000000"/>
                <w:sz w:val="19"/>
              </w:rPr>
              <w:t>T</w:t>
            </w:r>
            <w:r w:rsidR="00CA02CD" w:rsidRPr="00B7684B">
              <w:rPr>
                <w:i/>
                <w:color w:val="000000"/>
                <w:sz w:val="19"/>
              </w:rPr>
              <w:t xml:space="preserve">issue </w:t>
            </w:r>
            <w:r w:rsidR="000F30B4" w:rsidRPr="00B7684B">
              <w:rPr>
                <w:i/>
                <w:color w:val="000000"/>
                <w:sz w:val="19"/>
              </w:rPr>
              <w:t>E</w:t>
            </w:r>
            <w:r w:rsidR="00CA02CD" w:rsidRPr="00B7684B">
              <w:rPr>
                <w:i/>
                <w:color w:val="000000"/>
                <w:sz w:val="19"/>
              </w:rPr>
              <w:t>ngineering</w:t>
            </w:r>
            <w:r w:rsidR="00CA02CD" w:rsidRPr="00B7684B">
              <w:rPr>
                <w:color w:val="000000"/>
                <w:sz w:val="19"/>
              </w:rPr>
              <w:t xml:space="preserve">. 1st </w:t>
            </w:r>
            <w:r w:rsidR="00F443A0" w:rsidRPr="00B7684B">
              <w:rPr>
                <w:color w:val="000000"/>
                <w:sz w:val="19"/>
              </w:rPr>
              <w:t>Ed. Berlin, New York</w:t>
            </w:r>
            <w:r w:rsidR="00CA02CD" w:rsidRPr="00B7684B">
              <w:rPr>
                <w:color w:val="000000"/>
                <w:sz w:val="19"/>
              </w:rPr>
              <w:t>: Springer, 2004. ISBN 3-540-22203-0. </w:t>
            </w:r>
          </w:p>
          <w:p w14:paraId="3E168FEF" w14:textId="77777777" w:rsidR="00CA02CD" w:rsidRPr="00B7684B" w:rsidRDefault="009F4324" w:rsidP="0049458D">
            <w:pPr>
              <w:shd w:val="clear" w:color="auto" w:fill="FFFFFF"/>
              <w:jc w:val="both"/>
              <w:rPr>
                <w:rStyle w:val="Hyperlink"/>
                <w:color w:val="auto"/>
                <w:sz w:val="19"/>
                <w:u w:val="none"/>
              </w:rPr>
            </w:pPr>
            <w:r w:rsidRPr="00B7684B">
              <w:rPr>
                <w:sz w:val="19"/>
              </w:rPr>
              <w:t xml:space="preserve">RATNER, B.D. </w:t>
            </w:r>
            <w:hyperlink r:id="rId20" w:tgtFrame="_blank" w:history="1">
              <w:r w:rsidR="00CA02CD" w:rsidRPr="00B7684B">
                <w:rPr>
                  <w:rStyle w:val="Hyperlink"/>
                  <w:i/>
                  <w:color w:val="auto"/>
                  <w:sz w:val="19"/>
                  <w:u w:val="none"/>
                </w:rPr>
                <w:t xml:space="preserve">Biomaterials </w:t>
              </w:r>
              <w:r w:rsidR="000F30B4" w:rsidRPr="00B7684B">
                <w:rPr>
                  <w:rStyle w:val="Hyperlink"/>
                  <w:i/>
                  <w:color w:val="auto"/>
                  <w:sz w:val="19"/>
                  <w:u w:val="none"/>
                </w:rPr>
                <w:t>S</w:t>
              </w:r>
              <w:r w:rsidR="00CA02CD" w:rsidRPr="00B7684B">
                <w:rPr>
                  <w:rStyle w:val="Hyperlink"/>
                  <w:i/>
                  <w:color w:val="auto"/>
                  <w:sz w:val="19"/>
                  <w:u w:val="none"/>
                </w:rPr>
                <w:t xml:space="preserve">cience: </w:t>
              </w:r>
              <w:r w:rsidR="000F30B4" w:rsidRPr="00B7684B">
                <w:rPr>
                  <w:rStyle w:val="Hyperlink"/>
                  <w:i/>
                  <w:color w:val="auto"/>
                  <w:sz w:val="19"/>
                  <w:u w:val="none"/>
                </w:rPr>
                <w:t>A</w:t>
              </w:r>
              <w:r w:rsidR="00CA02CD" w:rsidRPr="00B7684B">
                <w:rPr>
                  <w:rStyle w:val="Hyperlink"/>
                  <w:i/>
                  <w:color w:val="auto"/>
                  <w:sz w:val="19"/>
                  <w:u w:val="none"/>
                </w:rPr>
                <w:t xml:space="preserve">n </w:t>
              </w:r>
              <w:r w:rsidR="000F30B4" w:rsidRPr="00B7684B">
                <w:rPr>
                  <w:rStyle w:val="Hyperlink"/>
                  <w:i/>
                  <w:color w:val="auto"/>
                  <w:sz w:val="19"/>
                  <w:u w:val="none"/>
                </w:rPr>
                <w:t>I</w:t>
              </w:r>
              <w:r w:rsidR="00CA02CD" w:rsidRPr="00B7684B">
                <w:rPr>
                  <w:rStyle w:val="Hyperlink"/>
                  <w:i/>
                  <w:color w:val="auto"/>
                  <w:sz w:val="19"/>
                  <w:u w:val="none"/>
                </w:rPr>
                <w:t xml:space="preserve">ntroduction to </w:t>
              </w:r>
              <w:r w:rsidR="000F30B4" w:rsidRPr="00B7684B">
                <w:rPr>
                  <w:rStyle w:val="Hyperlink"/>
                  <w:i/>
                  <w:color w:val="auto"/>
                  <w:sz w:val="19"/>
                  <w:u w:val="none"/>
                </w:rPr>
                <w:t>M</w:t>
              </w:r>
              <w:r w:rsidR="00CA02CD" w:rsidRPr="00B7684B">
                <w:rPr>
                  <w:rStyle w:val="Hyperlink"/>
                  <w:i/>
                  <w:color w:val="auto"/>
                  <w:sz w:val="19"/>
                  <w:u w:val="none"/>
                </w:rPr>
                <w:t xml:space="preserve">aterials in </w:t>
              </w:r>
              <w:r w:rsidR="000F30B4" w:rsidRPr="00B7684B">
                <w:rPr>
                  <w:rStyle w:val="Hyperlink"/>
                  <w:i/>
                  <w:color w:val="auto"/>
                  <w:sz w:val="19"/>
                  <w:u w:val="none"/>
                </w:rPr>
                <w:t>M</w:t>
              </w:r>
              <w:r w:rsidR="00CA02CD" w:rsidRPr="00B7684B">
                <w:rPr>
                  <w:rStyle w:val="Hyperlink"/>
                  <w:i/>
                  <w:color w:val="auto"/>
                  <w:sz w:val="19"/>
                  <w:u w:val="none"/>
                </w:rPr>
                <w:t>edicine</w:t>
              </w:r>
              <w:r w:rsidR="00CA02CD" w:rsidRPr="00B7684B">
                <w:rPr>
                  <w:rStyle w:val="Hyperlink"/>
                  <w:color w:val="auto"/>
                  <w:sz w:val="19"/>
                  <w:u w:val="none"/>
                </w:rPr>
                <w:t xml:space="preserve">. 2nd </w:t>
              </w:r>
              <w:r w:rsidR="00F443A0" w:rsidRPr="00B7684B">
                <w:rPr>
                  <w:rStyle w:val="Hyperlink"/>
                  <w:color w:val="auto"/>
                  <w:sz w:val="19"/>
                  <w:u w:val="none"/>
                </w:rPr>
                <w:t>E</w:t>
              </w:r>
              <w:r w:rsidR="00CA02CD" w:rsidRPr="00B7684B">
                <w:rPr>
                  <w:rStyle w:val="Hyperlink"/>
                  <w:color w:val="auto"/>
                  <w:sz w:val="19"/>
                  <w:u w:val="none"/>
                </w:rPr>
                <w:t>d. Amsterdam: Elsevier Academic Press, 2004. ISBN 0-12-582463-7.</w:t>
              </w:r>
            </w:hyperlink>
          </w:p>
          <w:p w14:paraId="029C8983" w14:textId="77777777" w:rsidR="00CA02CD" w:rsidRPr="00B7684B" w:rsidRDefault="00B62CC7" w:rsidP="007E52E2">
            <w:pPr>
              <w:shd w:val="clear" w:color="auto" w:fill="FFFFFF"/>
              <w:jc w:val="both"/>
              <w:rPr>
                <w:sz w:val="19"/>
              </w:rPr>
            </w:pPr>
            <w:r w:rsidRPr="00B7684B">
              <w:rPr>
                <w:sz w:val="19"/>
              </w:rPr>
              <w:t>SANTIN,</w:t>
            </w:r>
            <w:r w:rsidR="007E52E2" w:rsidRPr="00B7684B">
              <w:rPr>
                <w:sz w:val="19"/>
              </w:rPr>
              <w:t xml:space="preserve"> </w:t>
            </w:r>
            <w:r w:rsidRPr="00B7684B">
              <w:rPr>
                <w:sz w:val="19"/>
              </w:rPr>
              <w:t xml:space="preserve">M., </w:t>
            </w:r>
            <w:r w:rsidR="007E52E2" w:rsidRPr="00B7684B">
              <w:rPr>
                <w:sz w:val="19"/>
              </w:rPr>
              <w:t xml:space="preserve">PHILLIPS, </w:t>
            </w:r>
            <w:r w:rsidRPr="00B7684B">
              <w:rPr>
                <w:sz w:val="19"/>
              </w:rPr>
              <w:t xml:space="preserve">G.  </w:t>
            </w:r>
            <w:r w:rsidRPr="00B7684B">
              <w:rPr>
                <w:i/>
                <w:sz w:val="19"/>
              </w:rPr>
              <w:t xml:space="preserve">Biomimetic, </w:t>
            </w:r>
            <w:r w:rsidR="00FD1B5F" w:rsidRPr="00B7684B">
              <w:rPr>
                <w:i/>
                <w:sz w:val="19"/>
              </w:rPr>
              <w:t>B</w:t>
            </w:r>
            <w:r w:rsidRPr="00B7684B">
              <w:rPr>
                <w:i/>
                <w:sz w:val="19"/>
              </w:rPr>
              <w:t xml:space="preserve">ioresponsive, and </w:t>
            </w:r>
            <w:r w:rsidR="00FD1B5F" w:rsidRPr="00B7684B">
              <w:rPr>
                <w:i/>
                <w:sz w:val="19"/>
              </w:rPr>
              <w:t>B</w:t>
            </w:r>
            <w:r w:rsidRPr="00B7684B">
              <w:rPr>
                <w:i/>
                <w:sz w:val="19"/>
              </w:rPr>
              <w:t xml:space="preserve">ioactive </w:t>
            </w:r>
            <w:r w:rsidR="00FD1B5F" w:rsidRPr="00B7684B">
              <w:rPr>
                <w:i/>
                <w:sz w:val="19"/>
              </w:rPr>
              <w:t>M</w:t>
            </w:r>
            <w:r w:rsidRPr="00B7684B">
              <w:rPr>
                <w:i/>
                <w:sz w:val="19"/>
              </w:rPr>
              <w:t xml:space="preserve">aterials: </w:t>
            </w:r>
            <w:r w:rsidR="00FD1B5F" w:rsidRPr="00B7684B">
              <w:rPr>
                <w:i/>
                <w:sz w:val="19"/>
              </w:rPr>
              <w:t>A</w:t>
            </w:r>
            <w:r w:rsidRPr="00B7684B">
              <w:rPr>
                <w:i/>
                <w:sz w:val="19"/>
              </w:rPr>
              <w:t xml:space="preserve">n </w:t>
            </w:r>
            <w:r w:rsidR="00FD1B5F" w:rsidRPr="00B7684B">
              <w:rPr>
                <w:i/>
                <w:sz w:val="19"/>
              </w:rPr>
              <w:t>I</w:t>
            </w:r>
            <w:r w:rsidRPr="00B7684B">
              <w:rPr>
                <w:i/>
                <w:sz w:val="19"/>
              </w:rPr>
              <w:t xml:space="preserve">ntroduction to </w:t>
            </w:r>
            <w:r w:rsidR="00FD1B5F" w:rsidRPr="00B7684B">
              <w:rPr>
                <w:i/>
                <w:sz w:val="19"/>
              </w:rPr>
              <w:t>I</w:t>
            </w:r>
            <w:r w:rsidRPr="00B7684B">
              <w:rPr>
                <w:i/>
                <w:sz w:val="19"/>
              </w:rPr>
              <w:t xml:space="preserve">ntegrating </w:t>
            </w:r>
            <w:r w:rsidR="00FD1B5F" w:rsidRPr="00B7684B">
              <w:rPr>
                <w:i/>
                <w:sz w:val="19"/>
              </w:rPr>
              <w:t>M</w:t>
            </w:r>
            <w:r w:rsidRPr="00B7684B">
              <w:rPr>
                <w:i/>
                <w:sz w:val="19"/>
              </w:rPr>
              <w:t xml:space="preserve">aterials with </w:t>
            </w:r>
            <w:r w:rsidR="00FD1B5F" w:rsidRPr="00B7684B">
              <w:rPr>
                <w:i/>
                <w:sz w:val="19"/>
              </w:rPr>
              <w:t>T</w:t>
            </w:r>
            <w:r w:rsidRPr="00B7684B">
              <w:rPr>
                <w:i/>
                <w:sz w:val="19"/>
              </w:rPr>
              <w:t>issues</w:t>
            </w:r>
            <w:r w:rsidRPr="00B7684B">
              <w:rPr>
                <w:sz w:val="19"/>
              </w:rPr>
              <w:t>. Hoboken, N.J.: Wiley, 2012, xiii, 233 s. ISBN 978-0-470-05671-4.</w:t>
            </w:r>
          </w:p>
        </w:tc>
      </w:tr>
      <w:tr w:rsidR="00B1662B" w14:paraId="3256F061"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170B94C4" w14:textId="77777777" w:rsidR="00B1662B" w:rsidRPr="00B7684B" w:rsidRDefault="00B1662B" w:rsidP="00CC5409">
            <w:pPr>
              <w:jc w:val="center"/>
              <w:rPr>
                <w:b/>
                <w:sz w:val="19"/>
              </w:rPr>
            </w:pPr>
            <w:r w:rsidRPr="00B7684B">
              <w:rPr>
                <w:b/>
                <w:sz w:val="19"/>
              </w:rPr>
              <w:t>Informace ke kombinované nebo distanční formě</w:t>
            </w:r>
          </w:p>
        </w:tc>
      </w:tr>
      <w:tr w:rsidR="00B1662B" w14:paraId="07DA245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55"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256"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4C509686" w14:textId="77777777" w:rsidR="00B1662B" w:rsidRPr="00B7684B" w:rsidRDefault="00B1662B" w:rsidP="00CC5409">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257"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4AAB71FD" w14:textId="77777777" w:rsidR="00B1662B" w:rsidRPr="00B7684B" w:rsidRDefault="00B1662B" w:rsidP="00CC5409">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258"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2E40D28D" w14:textId="77777777" w:rsidR="00B1662B" w:rsidRPr="00B7684B" w:rsidRDefault="00B1662B" w:rsidP="00CC5409">
            <w:pPr>
              <w:jc w:val="both"/>
              <w:rPr>
                <w:b/>
                <w:sz w:val="19"/>
              </w:rPr>
            </w:pPr>
            <w:r w:rsidRPr="00B7684B">
              <w:rPr>
                <w:b/>
                <w:sz w:val="19"/>
              </w:rPr>
              <w:t xml:space="preserve">hodin </w:t>
            </w:r>
          </w:p>
        </w:tc>
      </w:tr>
      <w:tr w:rsidR="00B1662B" w14:paraId="3DEED438"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6B02100" w14:textId="77777777" w:rsidR="00B1662B" w:rsidRPr="00B7684B" w:rsidRDefault="00B1662B" w:rsidP="00CC5409">
            <w:pPr>
              <w:jc w:val="both"/>
              <w:rPr>
                <w:b/>
                <w:sz w:val="19"/>
              </w:rPr>
            </w:pPr>
            <w:r w:rsidRPr="00B7684B">
              <w:rPr>
                <w:b/>
                <w:sz w:val="19"/>
              </w:rPr>
              <w:t>Informace o způsobu kontaktu s vyučujícím</w:t>
            </w:r>
          </w:p>
        </w:tc>
      </w:tr>
      <w:tr w:rsidR="00B1662B" w14:paraId="64916DD5"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E502C4F" w14:textId="07E721D0"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4C07C83" w14:textId="77777777" w:rsidR="004B0BCA" w:rsidRPr="00B7684B" w:rsidRDefault="004B0BCA" w:rsidP="004B0BCA">
            <w:pPr>
              <w:pStyle w:val="xxmsonormal"/>
              <w:shd w:val="clear" w:color="auto" w:fill="FFFFFF"/>
              <w:spacing w:before="0" w:beforeAutospacing="0" w:after="0" w:afterAutospacing="0"/>
              <w:jc w:val="both"/>
              <w:rPr>
                <w:color w:val="000000"/>
                <w:sz w:val="19"/>
              </w:rPr>
            </w:pPr>
            <w:r w:rsidRPr="00B7684B">
              <w:rPr>
                <w:color w:val="000000"/>
                <w:sz w:val="19"/>
              </w:rPr>
              <w:t> </w:t>
            </w:r>
          </w:p>
          <w:p w14:paraId="066793F8" w14:textId="07EFA09F" w:rsidR="0040486E" w:rsidRDefault="004B0BCA" w:rsidP="00B7684B">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21" w:history="1">
              <w:r w:rsidR="00DD2E5C" w:rsidRPr="00B7684B">
                <w:rPr>
                  <w:rStyle w:val="Hyperlink"/>
                  <w:sz w:val="19"/>
                </w:rPr>
                <w:t>sedlarik@utb.cz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2 280, 576 038</w:t>
            </w:r>
            <w:r w:rsidR="00B7684B">
              <w:rPr>
                <w:color w:val="000000"/>
                <w:sz w:val="19"/>
              </w:rPr>
              <w:t> </w:t>
            </w:r>
            <w:r w:rsidR="00DD2E5C" w:rsidRPr="00B7684B">
              <w:rPr>
                <w:color w:val="000000"/>
                <w:sz w:val="19"/>
              </w:rPr>
              <w:t>031.</w:t>
            </w:r>
          </w:p>
          <w:p w14:paraId="0EF19602" w14:textId="77777777" w:rsidR="00B7684B" w:rsidRDefault="00B7684B" w:rsidP="00B7684B">
            <w:pPr>
              <w:pStyle w:val="xxmsonormal"/>
              <w:shd w:val="clear" w:color="auto" w:fill="FFFFFF"/>
              <w:spacing w:before="0" w:beforeAutospacing="0" w:after="0" w:afterAutospacing="0"/>
              <w:rPr>
                <w:sz w:val="19"/>
                <w:szCs w:val="19"/>
              </w:rPr>
            </w:pPr>
          </w:p>
          <w:p w14:paraId="246F93E9" w14:textId="77777777" w:rsidR="00C71468" w:rsidRDefault="00C71468" w:rsidP="00CC5409">
            <w:pPr>
              <w:jc w:val="both"/>
              <w:rPr>
                <w:sz w:val="19"/>
                <w:szCs w:val="19"/>
              </w:rPr>
            </w:pPr>
          </w:p>
          <w:p w14:paraId="59A7325A" w14:textId="77777777" w:rsidR="00C71468" w:rsidRDefault="00C71468" w:rsidP="00CC5409">
            <w:pPr>
              <w:jc w:val="both"/>
              <w:rPr>
                <w:sz w:val="19"/>
                <w:szCs w:val="19"/>
              </w:rPr>
            </w:pPr>
          </w:p>
          <w:p w14:paraId="6823F1C1" w14:textId="77777777" w:rsidR="0064112C" w:rsidRDefault="0064112C" w:rsidP="00CC5409">
            <w:pPr>
              <w:jc w:val="both"/>
              <w:rPr>
                <w:sz w:val="19"/>
                <w:szCs w:val="19"/>
              </w:rPr>
            </w:pPr>
          </w:p>
          <w:p w14:paraId="45FE7139" w14:textId="77777777" w:rsidR="0064112C" w:rsidRPr="00C71468" w:rsidRDefault="0064112C" w:rsidP="00CC5409">
            <w:pPr>
              <w:jc w:val="both"/>
              <w:rPr>
                <w:sz w:val="19"/>
                <w:szCs w:val="19"/>
              </w:rPr>
            </w:pPr>
          </w:p>
          <w:p w14:paraId="50659852" w14:textId="77777777" w:rsidR="0040486E" w:rsidRPr="00B7684B" w:rsidRDefault="0040486E" w:rsidP="00CC5409">
            <w:pPr>
              <w:jc w:val="both"/>
              <w:rPr>
                <w:sz w:val="19"/>
              </w:rPr>
            </w:pPr>
          </w:p>
        </w:tc>
      </w:tr>
      <w:tr w:rsidR="00B1662B" w14:paraId="4B90DEB7"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A2F81BC"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18B7875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260"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261"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0FBCEF05" w14:textId="77777777" w:rsidR="00B1662B" w:rsidRPr="00B7684B" w:rsidRDefault="00B1662B" w:rsidP="00CC5409">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262"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5E2A52CE" w14:textId="1503593E" w:rsidR="00B1662B" w:rsidRPr="00B7684B" w:rsidRDefault="001973B2" w:rsidP="00CC5409">
            <w:pPr>
              <w:jc w:val="both"/>
              <w:rPr>
                <w:b/>
                <w:sz w:val="19"/>
              </w:rPr>
            </w:pPr>
            <w:bookmarkStart w:id="263" w:name="Biodegrad_slouč"/>
            <w:bookmarkEnd w:id="263"/>
            <w:r w:rsidRPr="00B7684B">
              <w:rPr>
                <w:b/>
                <w:sz w:val="19"/>
              </w:rPr>
              <w:t>Biodegradability of Compounds</w:t>
            </w:r>
          </w:p>
        </w:tc>
      </w:tr>
      <w:tr w:rsidR="00B1662B" w14:paraId="4A912F5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265"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6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3CF3080" w14:textId="77777777" w:rsidR="00B1662B" w:rsidRPr="00B7684B" w:rsidRDefault="00B1662B" w:rsidP="00CC5409">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267"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4E8484ED" w14:textId="77777777" w:rsidR="00B1662B" w:rsidRPr="00B7684B" w:rsidRDefault="00B1662B" w:rsidP="00CC5409">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268"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4CEC5D8D" w14:textId="77777777" w:rsidR="00B1662B" w:rsidRPr="00B7684B" w:rsidRDefault="00B1662B" w:rsidP="00CC5409">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269"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22CDC1D1" w14:textId="77777777" w:rsidR="00B1662B" w:rsidRPr="00B7684B" w:rsidRDefault="00B1662B" w:rsidP="00CC5409">
            <w:pPr>
              <w:jc w:val="both"/>
              <w:rPr>
                <w:sz w:val="19"/>
              </w:rPr>
            </w:pPr>
          </w:p>
        </w:tc>
      </w:tr>
      <w:tr w:rsidR="00DF7C47" w14:paraId="2D8DA4B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271"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7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ED2E4B8" w14:textId="77777777" w:rsidR="00B1662B" w:rsidRPr="00B7684B" w:rsidRDefault="00B1662B" w:rsidP="00CC5409">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273"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3B9D29D5" w14:textId="77777777" w:rsidR="00B1662B" w:rsidRPr="00B7684B" w:rsidRDefault="00B1662B" w:rsidP="00CC5409">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274"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75A92B1" w14:textId="77777777" w:rsidR="00B1662B" w:rsidRPr="00B7684B" w:rsidRDefault="00B1662B" w:rsidP="00CC5409">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275"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08BA60A1" w14:textId="77777777" w:rsidR="00B1662B" w:rsidRPr="00B7684B" w:rsidRDefault="00B1662B" w:rsidP="00CC5409">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276"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119A92C" w14:textId="77777777" w:rsidR="00B1662B" w:rsidRPr="00B7684B" w:rsidRDefault="00B1662B" w:rsidP="00CC5409">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277"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007BEF08" w14:textId="77777777" w:rsidR="00B1662B" w:rsidRPr="00B7684B" w:rsidRDefault="00B1662B" w:rsidP="00CC5409">
            <w:pPr>
              <w:jc w:val="both"/>
              <w:rPr>
                <w:sz w:val="19"/>
              </w:rPr>
            </w:pPr>
          </w:p>
        </w:tc>
      </w:tr>
      <w:tr w:rsidR="00B1662B" w14:paraId="49FF2EB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7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8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DF459F8" w14:textId="77777777" w:rsidR="00B1662B" w:rsidRPr="00B7684B" w:rsidRDefault="00B1662B" w:rsidP="00CC5409">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281"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122C5680" w14:textId="77777777" w:rsidR="00B1662B" w:rsidRPr="00B7684B" w:rsidRDefault="00B1662B" w:rsidP="00CC5409">
            <w:pPr>
              <w:jc w:val="both"/>
              <w:rPr>
                <w:sz w:val="19"/>
              </w:rPr>
            </w:pPr>
          </w:p>
        </w:tc>
      </w:tr>
      <w:tr w:rsidR="00B1662B" w14:paraId="4418AAA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8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8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DAF6214" w14:textId="77777777" w:rsidR="00B1662B" w:rsidRPr="00B7684B" w:rsidRDefault="00B1662B" w:rsidP="00CC5409">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285"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2C5281B8" w14:textId="77777777" w:rsidR="00B1662B" w:rsidRPr="00B7684B" w:rsidRDefault="00B1662B" w:rsidP="00CC5409">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286"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4472B42" w14:textId="77777777" w:rsidR="00B1662B" w:rsidRPr="00B7684B" w:rsidRDefault="00B1662B" w:rsidP="00CC5409">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287"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695384C0" w14:textId="77777777" w:rsidR="00B1662B" w:rsidRPr="00B7684B" w:rsidRDefault="00B1662B" w:rsidP="00CC5409">
            <w:pPr>
              <w:jc w:val="both"/>
              <w:rPr>
                <w:sz w:val="19"/>
              </w:rPr>
            </w:pPr>
          </w:p>
        </w:tc>
      </w:tr>
      <w:tr w:rsidR="00B1662B" w14:paraId="0F3B940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8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29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15831B3" w14:textId="77777777" w:rsidR="00B1662B" w:rsidRPr="00B7684B" w:rsidRDefault="00B1662B" w:rsidP="00CC5409">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291"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2F774FC2" w14:textId="77777777" w:rsidR="00B1662B" w:rsidRPr="00B7684B" w:rsidRDefault="00B1662B" w:rsidP="00CC5409">
            <w:pPr>
              <w:jc w:val="both"/>
              <w:rPr>
                <w:sz w:val="19"/>
              </w:rPr>
            </w:pPr>
          </w:p>
        </w:tc>
      </w:tr>
      <w:tr w:rsidR="00B1662B" w14:paraId="7FC6CFD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293"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294"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7BA9B720" w14:textId="77777777" w:rsidR="00B1662B" w:rsidRPr="00B7684B" w:rsidRDefault="00B1662B" w:rsidP="00CC5409">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295"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38E33721" w14:textId="77777777" w:rsidR="00B1662B" w:rsidRPr="00B7684B" w:rsidRDefault="00B1662B" w:rsidP="00CC5409">
            <w:pPr>
              <w:rPr>
                <w:sz w:val="19"/>
              </w:rPr>
            </w:pPr>
            <w:r w:rsidRPr="00B7684B">
              <w:rPr>
                <w:spacing w:val="-2"/>
                <w:sz w:val="19"/>
              </w:rPr>
              <w:t>doc. RNDr. Jan Růžička, Ph.D.</w:t>
            </w:r>
          </w:p>
        </w:tc>
      </w:tr>
      <w:tr w:rsidR="00B1662B" w14:paraId="7CEC15D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297"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298"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091F752C" w14:textId="77777777" w:rsidR="00B1662B" w:rsidRPr="00B7684B" w:rsidRDefault="00B1662B" w:rsidP="00CC5409">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299" w:author="utb" w:date="2019-09-09T15:42:00Z">
              <w:tcPr>
                <w:tcW w:w="7249" w:type="dxa"/>
                <w:gridSpan w:val="40"/>
                <w:tcBorders>
                  <w:top w:val="nil"/>
                  <w:left w:val="single" w:sz="4" w:space="0" w:color="auto"/>
                  <w:bottom w:val="single" w:sz="4" w:space="0" w:color="auto"/>
                  <w:right w:val="single" w:sz="4" w:space="0" w:color="auto"/>
                </w:tcBorders>
              </w:tcPr>
            </w:tcPrChange>
          </w:tcPr>
          <w:p w14:paraId="16DED05C" w14:textId="77777777" w:rsidR="00B1662B" w:rsidRPr="00B7684B" w:rsidRDefault="00B1662B" w:rsidP="00CC5409">
            <w:pPr>
              <w:jc w:val="both"/>
              <w:rPr>
                <w:sz w:val="19"/>
              </w:rPr>
            </w:pPr>
            <w:r w:rsidRPr="00B7684B">
              <w:rPr>
                <w:sz w:val="19"/>
              </w:rPr>
              <w:t>100%</w:t>
            </w:r>
          </w:p>
        </w:tc>
      </w:tr>
      <w:tr w:rsidR="00B1662B" w14:paraId="22EB541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0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0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80DB5D7" w14:textId="77777777" w:rsidR="00B1662B" w:rsidRPr="00B7684B" w:rsidRDefault="00B1662B" w:rsidP="00CC5409">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303" w:author="utb" w:date="2019-09-09T15:42:00Z">
              <w:tcPr>
                <w:tcW w:w="7249" w:type="dxa"/>
                <w:gridSpan w:val="40"/>
                <w:tcBorders>
                  <w:top w:val="single" w:sz="4" w:space="0" w:color="auto"/>
                  <w:left w:val="single" w:sz="4" w:space="0" w:color="auto"/>
                  <w:bottom w:val="nil"/>
                  <w:right w:val="single" w:sz="4" w:space="0" w:color="auto"/>
                </w:tcBorders>
              </w:tcPr>
            </w:tcPrChange>
          </w:tcPr>
          <w:p w14:paraId="1105B487" w14:textId="77777777" w:rsidR="00B1662B" w:rsidRPr="00B7684B" w:rsidRDefault="00B1662B" w:rsidP="00CC5409">
            <w:pPr>
              <w:jc w:val="both"/>
              <w:rPr>
                <w:sz w:val="19"/>
              </w:rPr>
            </w:pPr>
          </w:p>
        </w:tc>
      </w:tr>
      <w:tr w:rsidR="00B1662B" w14:paraId="32863801"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3905E746" w14:textId="77777777" w:rsidR="00B1662B" w:rsidRPr="00B7684B" w:rsidRDefault="00B1662B" w:rsidP="00CC5409">
            <w:pPr>
              <w:spacing w:before="20" w:after="20"/>
              <w:rPr>
                <w:sz w:val="19"/>
              </w:rPr>
            </w:pPr>
            <w:r w:rsidRPr="00B7684B">
              <w:rPr>
                <w:spacing w:val="-2"/>
                <w:sz w:val="19"/>
              </w:rPr>
              <w:t>doc. RNDr. Jan Růžička, Ph.D.</w:t>
            </w:r>
          </w:p>
        </w:tc>
      </w:tr>
      <w:tr w:rsidR="00B1662B" w14:paraId="4D9A832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0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0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21F5474" w14:textId="77777777" w:rsidR="00B1662B" w:rsidRPr="00B7684B" w:rsidRDefault="00B1662B" w:rsidP="00CC5409">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307" w:author="utb" w:date="2019-09-09T15:42:00Z">
              <w:tcPr>
                <w:tcW w:w="7249" w:type="dxa"/>
                <w:gridSpan w:val="40"/>
                <w:tcBorders>
                  <w:top w:val="single" w:sz="4" w:space="0" w:color="auto"/>
                  <w:left w:val="single" w:sz="4" w:space="0" w:color="auto"/>
                  <w:bottom w:val="nil"/>
                  <w:right w:val="single" w:sz="4" w:space="0" w:color="auto"/>
                </w:tcBorders>
              </w:tcPr>
            </w:tcPrChange>
          </w:tcPr>
          <w:p w14:paraId="66F7DB07" w14:textId="77777777" w:rsidR="00B1662B" w:rsidRPr="00B7684B" w:rsidRDefault="00B1662B" w:rsidP="00CC5409">
            <w:pPr>
              <w:jc w:val="both"/>
              <w:rPr>
                <w:sz w:val="19"/>
              </w:rPr>
            </w:pPr>
          </w:p>
        </w:tc>
      </w:tr>
      <w:tr w:rsidR="00B1662B" w:rsidRPr="009A56CA" w14:paraId="48C31DE6" w14:textId="77777777" w:rsidTr="00B7684B">
        <w:trPr>
          <w:trHeight w:val="3079"/>
        </w:trPr>
        <w:tc>
          <w:tcPr>
            <w:tcW w:w="10349" w:type="dxa"/>
            <w:gridSpan w:val="37"/>
            <w:tcBorders>
              <w:top w:val="nil"/>
              <w:left w:val="single" w:sz="4" w:space="0" w:color="auto"/>
              <w:bottom w:val="single" w:sz="12" w:space="0" w:color="auto"/>
              <w:right w:val="single" w:sz="4" w:space="0" w:color="auto"/>
            </w:tcBorders>
          </w:tcPr>
          <w:p w14:paraId="3BA6EA7A" w14:textId="3D9AABB3" w:rsidR="00B1662B" w:rsidRPr="00B7684B" w:rsidRDefault="00CA02CD" w:rsidP="00CC5409">
            <w:pPr>
              <w:jc w:val="both"/>
              <w:rPr>
                <w:sz w:val="19"/>
              </w:rPr>
            </w:pPr>
            <w:r w:rsidRPr="00B7684B">
              <w:rPr>
                <w:color w:val="000000"/>
                <w:sz w:val="19"/>
                <w:shd w:val="clear" w:color="auto" w:fill="FFFFFF"/>
              </w:rPr>
              <w:t xml:space="preserve">Cílem </w:t>
            </w:r>
            <w:r w:rsidR="00AB6ADD" w:rsidRPr="00B7684B">
              <w:rPr>
                <w:color w:val="000000"/>
                <w:sz w:val="19"/>
                <w:shd w:val="clear" w:color="auto" w:fill="FFFFFF"/>
              </w:rPr>
              <w:t>předmětu</w:t>
            </w:r>
            <w:r w:rsidRPr="00B7684B">
              <w:rPr>
                <w:color w:val="000000"/>
                <w:sz w:val="19"/>
                <w:shd w:val="clear" w:color="auto" w:fill="FFFFFF"/>
              </w:rPr>
              <w:t xml:space="preserve"> je získání znalostí v problematice mikrobiálního rozkladu </w:t>
            </w:r>
            <w:r w:rsidR="00B0690D" w:rsidRPr="00B7684B">
              <w:rPr>
                <w:color w:val="000000"/>
                <w:sz w:val="19"/>
                <w:shd w:val="clear" w:color="auto" w:fill="FFFFFF"/>
              </w:rPr>
              <w:t xml:space="preserve">organických </w:t>
            </w:r>
            <w:r w:rsidRPr="00B7684B">
              <w:rPr>
                <w:color w:val="000000"/>
                <w:sz w:val="19"/>
                <w:shd w:val="clear" w:color="auto" w:fill="FFFFFF"/>
              </w:rPr>
              <w:t xml:space="preserve">sloučenin. Studenti porozumí základním pojmům a procesům a získají přehled faktorů ovlivňujících rozklad </w:t>
            </w:r>
            <w:r w:rsidR="00B0690D" w:rsidRPr="00B7684B">
              <w:rPr>
                <w:color w:val="000000"/>
                <w:sz w:val="19"/>
                <w:shd w:val="clear" w:color="auto" w:fill="FFFFFF"/>
              </w:rPr>
              <w:t xml:space="preserve">organických, zejména </w:t>
            </w:r>
            <w:r w:rsidRPr="00B7684B">
              <w:rPr>
                <w:color w:val="000000"/>
                <w:sz w:val="19"/>
                <w:shd w:val="clear" w:color="auto" w:fill="FFFFFF"/>
              </w:rPr>
              <w:t>cizorodých látek. St</w:t>
            </w:r>
            <w:r w:rsidR="0086453D" w:rsidRPr="00B7684B">
              <w:rPr>
                <w:color w:val="000000"/>
                <w:sz w:val="19"/>
                <w:shd w:val="clear" w:color="auto" w:fill="FFFFFF"/>
              </w:rPr>
              <w:t>ě</w:t>
            </w:r>
            <w:r w:rsidRPr="00B7684B">
              <w:rPr>
                <w:color w:val="000000"/>
                <w:sz w:val="19"/>
                <w:shd w:val="clear" w:color="auto" w:fill="FFFFFF"/>
              </w:rPr>
              <w:t>žejní pozornost spočívá v popisu možností mikrobiálního rozkladu uhlovodíků, chlorovaných sloučenin, pesticidů a především polymerů a plastů. Studenti se také seznámí s adaptací mikrobiálních společenstev pro degradaci xenobioti</w:t>
            </w:r>
            <w:r w:rsidR="00B532C2" w:rsidRPr="00B7684B">
              <w:rPr>
                <w:color w:val="000000"/>
                <w:sz w:val="19"/>
                <w:shd w:val="clear" w:color="auto" w:fill="FFFFFF"/>
              </w:rPr>
              <w:t>k</w:t>
            </w:r>
            <w:r w:rsidRPr="00B7684B">
              <w:rPr>
                <w:color w:val="000000"/>
                <w:sz w:val="19"/>
                <w:shd w:val="clear" w:color="auto" w:fill="FFFFFF"/>
              </w:rPr>
              <w:t xml:space="preserve"> a polutantů, zejména </w:t>
            </w:r>
            <w:r w:rsidR="00B0690D" w:rsidRPr="00B7684B">
              <w:rPr>
                <w:color w:val="000000"/>
                <w:sz w:val="19"/>
                <w:shd w:val="clear" w:color="auto" w:fill="FFFFFF"/>
              </w:rPr>
              <w:t xml:space="preserve">těch </w:t>
            </w:r>
            <w:r w:rsidRPr="00B7684B">
              <w:rPr>
                <w:color w:val="000000"/>
                <w:sz w:val="19"/>
                <w:shd w:val="clear" w:color="auto" w:fill="FFFFFF"/>
              </w:rPr>
              <w:t>makromolekulárních. </w:t>
            </w:r>
          </w:p>
          <w:p w14:paraId="0D7E2CB4" w14:textId="77777777" w:rsidR="00B1662B" w:rsidRPr="00B7684B" w:rsidRDefault="00B1662B" w:rsidP="00CC5409">
            <w:pPr>
              <w:jc w:val="both"/>
              <w:rPr>
                <w:sz w:val="19"/>
              </w:rPr>
            </w:pPr>
          </w:p>
          <w:p w14:paraId="3C85BBD3" w14:textId="77777777" w:rsidR="00B1662B" w:rsidRPr="00B7684B" w:rsidRDefault="00B1662B" w:rsidP="00CC5409">
            <w:pPr>
              <w:jc w:val="both"/>
              <w:rPr>
                <w:sz w:val="19"/>
                <w:u w:val="single"/>
              </w:rPr>
            </w:pPr>
            <w:r w:rsidRPr="00B7684B">
              <w:rPr>
                <w:sz w:val="19"/>
                <w:u w:val="single"/>
              </w:rPr>
              <w:t>Základní témata:</w:t>
            </w:r>
          </w:p>
          <w:p w14:paraId="71835D99"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Pojmy biodegradace, biotransformace, dead-end produkty, mineralizace, persistence. </w:t>
            </w:r>
          </w:p>
          <w:p w14:paraId="57AAAF84"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 xml:space="preserve">Mikrobiální rozklad sloučenin: využití látek jako zdrojů uhlíku a energie, jako zdrojů jiných prvků a jako akceptorů elektronů; kometabolický rozklad sloučenin a náhodné mikrobiální rozklady.  </w:t>
            </w:r>
          </w:p>
          <w:p w14:paraId="4A1C3B63"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Význam mikrobiálních společenstev pro degradaci polutantů; adaptace mikrobiálních společenstev k rozkladu polutantů. </w:t>
            </w:r>
          </w:p>
          <w:p w14:paraId="381F160A"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Fyzikální a chemické faktory ovlivňující rozklad sloučenin a faktory prostředí ovlivňující rozklad. </w:t>
            </w:r>
          </w:p>
          <w:p w14:paraId="1B9D45A4"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Mikrobiální rozklad polymerů a plastů, uhlovodíků, chlorovaných sloučenin a vybraných pesticidů. </w:t>
            </w:r>
          </w:p>
          <w:p w14:paraId="7B856D68" w14:textId="77777777" w:rsidR="006950A8" w:rsidRPr="00B7684B" w:rsidRDefault="00B0690D" w:rsidP="00AB6B08">
            <w:pPr>
              <w:pStyle w:val="ListParagraph"/>
              <w:numPr>
                <w:ilvl w:val="0"/>
                <w:numId w:val="16"/>
              </w:numPr>
              <w:ind w:left="113" w:hanging="113"/>
              <w:jc w:val="both"/>
              <w:rPr>
                <w:sz w:val="19"/>
                <w:u w:val="single"/>
              </w:rPr>
            </w:pPr>
            <w:r w:rsidRPr="00B7684B">
              <w:rPr>
                <w:color w:val="000000"/>
                <w:sz w:val="19"/>
                <w:shd w:val="clear" w:color="auto" w:fill="FFFFFF"/>
              </w:rPr>
              <w:t>Intenzifikace mikrobiálních rozkladů a isolace klíčových degradačních kultur. </w:t>
            </w:r>
          </w:p>
        </w:tc>
      </w:tr>
      <w:tr w:rsidR="00B1662B" w14:paraId="46B5022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309"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310"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005EE8C9" w14:textId="77777777" w:rsidR="00B1662B" w:rsidRPr="00B7684B" w:rsidRDefault="00D5199F" w:rsidP="00CC5409">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311" w:author="utb" w:date="2019-09-09T15:42:00Z">
              <w:tcPr>
                <w:tcW w:w="6678" w:type="dxa"/>
                <w:gridSpan w:val="34"/>
                <w:tcBorders>
                  <w:top w:val="nil"/>
                  <w:left w:val="single" w:sz="4" w:space="0" w:color="auto"/>
                  <w:bottom w:val="nil"/>
                  <w:right w:val="single" w:sz="4" w:space="0" w:color="auto"/>
                </w:tcBorders>
              </w:tcPr>
            </w:tcPrChange>
          </w:tcPr>
          <w:p w14:paraId="54150D88" w14:textId="77777777" w:rsidR="00B1662B" w:rsidRPr="00B7684B" w:rsidRDefault="00B1662B" w:rsidP="00CC5409">
            <w:pPr>
              <w:jc w:val="both"/>
              <w:rPr>
                <w:sz w:val="19"/>
              </w:rPr>
            </w:pPr>
          </w:p>
        </w:tc>
      </w:tr>
      <w:tr w:rsidR="00B1662B" w14:paraId="28BD70E8"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29219CE4" w14:textId="77777777" w:rsidR="00B1662B" w:rsidRPr="00B7684B" w:rsidRDefault="00B1662B" w:rsidP="0049458D">
            <w:pPr>
              <w:jc w:val="both"/>
              <w:rPr>
                <w:sz w:val="19"/>
                <w:u w:val="single"/>
              </w:rPr>
            </w:pPr>
            <w:r w:rsidRPr="00B7684B">
              <w:rPr>
                <w:sz w:val="19"/>
                <w:u w:val="single"/>
              </w:rPr>
              <w:t>Povinná literatura:</w:t>
            </w:r>
          </w:p>
          <w:p w14:paraId="098CAC2D" w14:textId="77777777" w:rsidR="0082648B" w:rsidRPr="00B7684B" w:rsidRDefault="0082648B" w:rsidP="0082648B">
            <w:pPr>
              <w:shd w:val="clear" w:color="auto" w:fill="FFFFFF"/>
              <w:jc w:val="both"/>
              <w:rPr>
                <w:sz w:val="19"/>
              </w:rPr>
            </w:pPr>
            <w:r w:rsidRPr="00B7684B">
              <w:rPr>
                <w:sz w:val="19"/>
              </w:rPr>
              <w:t>BASTIOLI, C. </w:t>
            </w:r>
            <w:r w:rsidRPr="00B7684B">
              <w:rPr>
                <w:i/>
                <w:sz w:val="19"/>
              </w:rPr>
              <w:t xml:space="preserve">Handbook of </w:t>
            </w:r>
            <w:r w:rsidR="002E6D44" w:rsidRPr="00B7684B">
              <w:rPr>
                <w:i/>
                <w:sz w:val="19"/>
              </w:rPr>
              <w:t>B</w:t>
            </w:r>
            <w:r w:rsidRPr="00B7684B">
              <w:rPr>
                <w:i/>
                <w:sz w:val="19"/>
              </w:rPr>
              <w:t xml:space="preserve">iodegradable </w:t>
            </w:r>
            <w:r w:rsidR="002E6D44" w:rsidRPr="00B7684B">
              <w:rPr>
                <w:i/>
                <w:sz w:val="19"/>
              </w:rPr>
              <w:t>P</w:t>
            </w:r>
            <w:r w:rsidRPr="00B7684B">
              <w:rPr>
                <w:i/>
                <w:sz w:val="19"/>
              </w:rPr>
              <w:t>olymers</w:t>
            </w:r>
            <w:r w:rsidRPr="00B7684B">
              <w:rPr>
                <w:sz w:val="19"/>
              </w:rPr>
              <w:t xml:space="preserve">. 2nd Ed. Shropshire: Smithers Rapra, 2014. ISBN 9781847355287. Dostupné z: </w:t>
            </w:r>
            <w:hyperlink r:id="rId22" w:history="1">
              <w:r w:rsidRPr="00B7684B">
                <w:rPr>
                  <w:color w:val="0000FF"/>
                  <w:sz w:val="19"/>
                  <w:u w:val="single"/>
                </w:rPr>
                <w:t>http://app.knovel.com/web/toc.v/cid:kpHBPE0004</w:t>
              </w:r>
            </w:hyperlink>
            <w:r w:rsidRPr="00B7684B">
              <w:rPr>
                <w:sz w:val="19"/>
              </w:rPr>
              <w:t>.</w:t>
            </w:r>
          </w:p>
          <w:p w14:paraId="74B5E98D" w14:textId="77777777" w:rsidR="00B0690D" w:rsidRPr="00B7684B" w:rsidRDefault="00B0690D" w:rsidP="00B0690D">
            <w:pPr>
              <w:shd w:val="clear" w:color="auto" w:fill="FFFFFF"/>
              <w:jc w:val="both"/>
              <w:rPr>
                <w:caps/>
                <w:color w:val="000000"/>
                <w:sz w:val="19"/>
              </w:rPr>
            </w:pPr>
            <w:r w:rsidRPr="00B7684B">
              <w:rPr>
                <w:caps/>
                <w:color w:val="000000"/>
                <w:sz w:val="19"/>
              </w:rPr>
              <w:t xml:space="preserve">Luckachan, G.E., Pillai, C.K.S.  </w:t>
            </w:r>
            <w:r w:rsidRPr="00B7684B">
              <w:rPr>
                <w:i/>
                <w:color w:val="000000"/>
                <w:sz w:val="19"/>
              </w:rPr>
              <w:t xml:space="preserve">Biodegradable Polymers - A Review on Recent Trends and Emerging Perspectives. </w:t>
            </w:r>
            <w:r w:rsidRPr="00B7684B">
              <w:rPr>
                <w:color w:val="000000"/>
                <w:sz w:val="19"/>
              </w:rPr>
              <w:t>Journal of Polymers and the Environment 19, 637-676, 2011.</w:t>
            </w:r>
          </w:p>
          <w:p w14:paraId="01CDB0B3" w14:textId="77777777" w:rsidR="00B0690D" w:rsidRPr="00B7684B" w:rsidRDefault="00B0690D" w:rsidP="00B0690D">
            <w:pPr>
              <w:shd w:val="clear" w:color="auto" w:fill="FFFFFF"/>
              <w:jc w:val="both"/>
              <w:rPr>
                <w:caps/>
                <w:color w:val="000000"/>
                <w:sz w:val="19"/>
              </w:rPr>
            </w:pPr>
            <w:r w:rsidRPr="00B7684B">
              <w:rPr>
                <w:caps/>
                <w:color w:val="000000"/>
                <w:sz w:val="19"/>
              </w:rPr>
              <w:t xml:space="preserve">Lucas, N.a., Bienaime, C.b., Belloy, C.c., Queneudec, M.a., Silvestre, F.d., Nava-Saucedo, J. </w:t>
            </w:r>
            <w:r w:rsidRPr="00B7684B">
              <w:rPr>
                <w:i/>
                <w:color w:val="000000"/>
                <w:sz w:val="19"/>
              </w:rPr>
              <w:t xml:space="preserve">Polymer Biodegradation: Mechanisms and Estimation Techniques. </w:t>
            </w:r>
            <w:r w:rsidRPr="00B7684B">
              <w:rPr>
                <w:color w:val="000000"/>
                <w:sz w:val="19"/>
              </w:rPr>
              <w:t>Chemosphere 73, 429-442, 2008.</w:t>
            </w:r>
          </w:p>
          <w:p w14:paraId="4B007AD9" w14:textId="77777777" w:rsidR="00B1662B" w:rsidRPr="00B7684B" w:rsidRDefault="00B1662B" w:rsidP="0049458D">
            <w:pPr>
              <w:jc w:val="both"/>
              <w:rPr>
                <w:sz w:val="19"/>
                <w:u w:val="single"/>
              </w:rPr>
            </w:pPr>
          </w:p>
          <w:p w14:paraId="6C75BD09" w14:textId="77777777" w:rsidR="00B1662B" w:rsidRPr="00B7684B" w:rsidRDefault="00B1662B" w:rsidP="0049458D">
            <w:pPr>
              <w:jc w:val="both"/>
              <w:rPr>
                <w:sz w:val="19"/>
                <w:u w:val="single"/>
              </w:rPr>
            </w:pPr>
            <w:r w:rsidRPr="00B7684B">
              <w:rPr>
                <w:sz w:val="19"/>
                <w:u w:val="single"/>
              </w:rPr>
              <w:t>Doporučená literatura:</w:t>
            </w:r>
          </w:p>
          <w:p w14:paraId="19B41559" w14:textId="77777777" w:rsidR="001E7581" w:rsidRPr="0017148F" w:rsidRDefault="001E7581" w:rsidP="001E7581">
            <w:pPr>
              <w:jc w:val="both"/>
              <w:rPr>
                <w:rStyle w:val="txt"/>
                <w:spacing w:val="-2"/>
                <w:sz w:val="19"/>
                <w:szCs w:val="19"/>
              </w:rPr>
            </w:pPr>
            <w:r w:rsidRPr="0017148F">
              <w:rPr>
                <w:rStyle w:val="txt"/>
                <w:caps/>
                <w:color w:val="000000"/>
                <w:sz w:val="19"/>
                <w:szCs w:val="19"/>
              </w:rPr>
              <w:t>Laycock, B., Nikolić, M., Colwell, J.M., Gauthier, E., Halley, P., Bottle, S., George, G.</w:t>
            </w:r>
            <w:r w:rsidRPr="0017148F">
              <w:rPr>
                <w:rStyle w:val="txt"/>
                <w:i/>
                <w:caps/>
                <w:color w:val="000000"/>
                <w:sz w:val="19"/>
                <w:szCs w:val="19"/>
              </w:rPr>
              <w:t xml:space="preserve"> </w:t>
            </w:r>
            <w:r w:rsidRPr="0017148F">
              <w:rPr>
                <w:rStyle w:val="txtbold"/>
                <w:bCs/>
                <w:i/>
                <w:color w:val="000000"/>
                <w:sz w:val="19"/>
                <w:szCs w:val="19"/>
              </w:rPr>
              <w:t>Lifetime Prediction of Biodegradable Polymers.</w:t>
            </w:r>
            <w:r w:rsidRPr="0017148F">
              <w:rPr>
                <w:rStyle w:val="txtbold"/>
                <w:bCs/>
                <w:color w:val="000000"/>
                <w:sz w:val="19"/>
                <w:szCs w:val="19"/>
              </w:rPr>
              <w:t xml:space="preserve"> </w:t>
            </w:r>
            <w:r w:rsidRPr="0017148F">
              <w:rPr>
                <w:rStyle w:val="Emphasis"/>
                <w:i w:val="0"/>
                <w:color w:val="000000"/>
                <w:sz w:val="19"/>
                <w:szCs w:val="19"/>
              </w:rPr>
              <w:t>Progress in Polymer Science</w:t>
            </w:r>
            <w:r w:rsidRPr="0017148F">
              <w:rPr>
                <w:rStyle w:val="txt"/>
                <w:color w:val="000000"/>
                <w:sz w:val="19"/>
                <w:szCs w:val="19"/>
              </w:rPr>
              <w:t xml:space="preserve"> 71, 144-189, 2017.</w:t>
            </w:r>
          </w:p>
          <w:p w14:paraId="7BE1E9D1" w14:textId="77777777" w:rsidR="00B0690D" w:rsidRPr="00B7684B" w:rsidRDefault="00B0690D" w:rsidP="00B0690D">
            <w:pPr>
              <w:shd w:val="clear" w:color="auto" w:fill="FFFFFF"/>
              <w:jc w:val="both"/>
              <w:rPr>
                <w:sz w:val="19"/>
              </w:rPr>
            </w:pPr>
            <w:r w:rsidRPr="00B7684B">
              <w:rPr>
                <w:color w:val="000000"/>
                <w:sz w:val="19"/>
              </w:rPr>
              <w:t xml:space="preserve">GU, J.D. </w:t>
            </w:r>
            <w:r w:rsidRPr="00B7684B">
              <w:rPr>
                <w:i/>
                <w:color w:val="000000"/>
                <w:sz w:val="19"/>
              </w:rPr>
              <w:t xml:space="preserve">Microbial Colonization of Polymeric Materials for Space Applications and Mechanisms of Biodeterioration: A Review. </w:t>
            </w:r>
            <w:r w:rsidRPr="00B7684B">
              <w:rPr>
                <w:color w:val="000000"/>
                <w:sz w:val="19"/>
              </w:rPr>
              <w:t>International Biodeterioration &amp; Biodegradation 59, 170-179, 2007.</w:t>
            </w:r>
          </w:p>
          <w:p w14:paraId="24D3F854" w14:textId="77777777" w:rsidR="0082648B" w:rsidRPr="00B7684B" w:rsidRDefault="00B0690D" w:rsidP="0082648B">
            <w:pPr>
              <w:shd w:val="clear" w:color="auto" w:fill="FFFFFF"/>
              <w:jc w:val="both"/>
              <w:rPr>
                <w:color w:val="000000"/>
                <w:sz w:val="19"/>
              </w:rPr>
            </w:pPr>
            <w:r w:rsidRPr="00B7684B">
              <w:rPr>
                <w:caps/>
                <w:color w:val="000000"/>
                <w:sz w:val="19"/>
              </w:rPr>
              <w:t xml:space="preserve">Martina, M., Hutmacher, D.W.  </w:t>
            </w:r>
            <w:r w:rsidRPr="00B7684B">
              <w:rPr>
                <w:i/>
                <w:color w:val="000000"/>
                <w:sz w:val="19"/>
              </w:rPr>
              <w:t xml:space="preserve">Biodegradable Polymers Applied in Tissue Engineering Research: A Review. </w:t>
            </w:r>
            <w:r w:rsidRPr="00B7684B">
              <w:rPr>
                <w:color w:val="000000"/>
                <w:sz w:val="19"/>
              </w:rPr>
              <w:t xml:space="preserve">Polymer International 56, 145-157, 2007. </w:t>
            </w:r>
          </w:p>
          <w:p w14:paraId="72EA7CAA" w14:textId="77777777" w:rsidR="00CA02CD" w:rsidRPr="00B7684B" w:rsidRDefault="0082648B" w:rsidP="0082648B">
            <w:pPr>
              <w:shd w:val="clear" w:color="auto" w:fill="FFFFFF"/>
              <w:jc w:val="both"/>
              <w:rPr>
                <w:color w:val="000000"/>
                <w:sz w:val="19"/>
              </w:rPr>
            </w:pPr>
            <w:r w:rsidRPr="00B7684B">
              <w:rPr>
                <w:caps/>
                <w:color w:val="000000"/>
                <w:sz w:val="19"/>
              </w:rPr>
              <w:t>Knapp, J.S., Bromley-Challoner, K.C.A</w:t>
            </w:r>
            <w:r w:rsidRPr="00B7684B">
              <w:rPr>
                <w:color w:val="000000"/>
                <w:sz w:val="19"/>
              </w:rPr>
              <w:t>. </w:t>
            </w:r>
            <w:r w:rsidRPr="00B7684B">
              <w:rPr>
                <w:i/>
                <w:color w:val="000000"/>
                <w:sz w:val="19"/>
              </w:rPr>
              <w:t xml:space="preserve">Recalcitrant Organic Compounds. </w:t>
            </w:r>
            <w:r w:rsidRPr="00B7684B">
              <w:rPr>
                <w:color w:val="000000"/>
                <w:sz w:val="19"/>
              </w:rPr>
              <w:t>In: </w:t>
            </w:r>
            <w:r w:rsidRPr="00B7684B">
              <w:rPr>
                <w:sz w:val="19"/>
              </w:rPr>
              <w:t xml:space="preserve">MARA, D.D., HORAN, N.J. </w:t>
            </w:r>
            <w:r w:rsidRPr="00B7684B">
              <w:rPr>
                <w:i/>
                <w:sz w:val="19"/>
              </w:rPr>
              <w:t>Handbook of Water and Wastewater Microbiology</w:t>
            </w:r>
            <w:r w:rsidRPr="00B7684B">
              <w:rPr>
                <w:sz w:val="19"/>
              </w:rPr>
              <w:t>, s. 559-595. Amsterdam: Academic Press, 2003. ISBN 0124701000. </w:t>
            </w:r>
          </w:p>
        </w:tc>
      </w:tr>
      <w:tr w:rsidR="00B1662B" w14:paraId="73CEDD7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06A14489" w14:textId="77777777" w:rsidR="00B1662B" w:rsidRPr="00B7684B" w:rsidRDefault="00B1662B" w:rsidP="00CC5409">
            <w:pPr>
              <w:jc w:val="center"/>
              <w:rPr>
                <w:b/>
                <w:sz w:val="19"/>
              </w:rPr>
            </w:pPr>
            <w:r w:rsidRPr="00B7684B">
              <w:rPr>
                <w:b/>
                <w:sz w:val="19"/>
              </w:rPr>
              <w:t>Informace ke kombinované nebo distanční formě</w:t>
            </w:r>
          </w:p>
        </w:tc>
      </w:tr>
      <w:tr w:rsidR="00B1662B" w14:paraId="2947019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13"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314"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6213D435" w14:textId="77777777" w:rsidR="00B1662B" w:rsidRPr="00B7684B" w:rsidRDefault="00B1662B" w:rsidP="00CC5409">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315"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2DC0E054" w14:textId="77777777" w:rsidR="00B1662B" w:rsidRPr="00B7684B" w:rsidRDefault="00B1662B" w:rsidP="00CC5409">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316"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5B6ABFA5" w14:textId="77777777" w:rsidR="00B1662B" w:rsidRPr="00B7684B" w:rsidRDefault="00B1662B" w:rsidP="00CC5409">
            <w:pPr>
              <w:jc w:val="both"/>
              <w:rPr>
                <w:b/>
                <w:sz w:val="19"/>
              </w:rPr>
            </w:pPr>
            <w:r w:rsidRPr="00B7684B">
              <w:rPr>
                <w:b/>
                <w:sz w:val="19"/>
              </w:rPr>
              <w:t xml:space="preserve">hodin </w:t>
            </w:r>
          </w:p>
        </w:tc>
      </w:tr>
      <w:tr w:rsidR="00B1662B" w14:paraId="3191882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41415B5" w14:textId="77777777" w:rsidR="00B1662B" w:rsidRPr="00B7684B" w:rsidRDefault="00B1662B" w:rsidP="00CC5409">
            <w:pPr>
              <w:jc w:val="both"/>
              <w:rPr>
                <w:b/>
                <w:sz w:val="19"/>
              </w:rPr>
            </w:pPr>
            <w:r w:rsidRPr="00B7684B">
              <w:rPr>
                <w:b/>
                <w:sz w:val="19"/>
              </w:rPr>
              <w:t>Informace o způsobu kontaktu s vyučujícím</w:t>
            </w:r>
          </w:p>
        </w:tc>
      </w:tr>
      <w:tr w:rsidR="00B1662B" w14:paraId="47BB68D0" w14:textId="77777777" w:rsidTr="00B7684B">
        <w:trPr>
          <w:trHeight w:val="708"/>
        </w:trPr>
        <w:tc>
          <w:tcPr>
            <w:tcW w:w="10349" w:type="dxa"/>
            <w:gridSpan w:val="37"/>
            <w:tcBorders>
              <w:top w:val="single" w:sz="4" w:space="0" w:color="auto"/>
              <w:left w:val="single" w:sz="4" w:space="0" w:color="auto"/>
              <w:bottom w:val="single" w:sz="4" w:space="0" w:color="auto"/>
              <w:right w:val="single" w:sz="4" w:space="0" w:color="auto"/>
            </w:tcBorders>
          </w:tcPr>
          <w:p w14:paraId="37216AB5" w14:textId="42593A07"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807651E" w14:textId="77777777" w:rsidR="004B0BCA" w:rsidRPr="00B7684B" w:rsidRDefault="004B0BCA" w:rsidP="004B0BCA">
            <w:pPr>
              <w:pStyle w:val="xxmsonormal"/>
              <w:shd w:val="clear" w:color="auto" w:fill="FFFFFF"/>
              <w:spacing w:before="0" w:beforeAutospacing="0" w:after="0" w:afterAutospacing="0"/>
              <w:jc w:val="both"/>
              <w:rPr>
                <w:color w:val="000000"/>
                <w:sz w:val="19"/>
              </w:rPr>
            </w:pPr>
            <w:r w:rsidRPr="00B7684B">
              <w:rPr>
                <w:color w:val="000000"/>
                <w:sz w:val="19"/>
              </w:rPr>
              <w:lastRenderedPageBreak/>
              <w:t> </w:t>
            </w:r>
          </w:p>
          <w:p w14:paraId="4AC1EA51" w14:textId="3CECEE48" w:rsidR="00502E35" w:rsidRDefault="004B0BCA" w:rsidP="001E7581">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23" w:history="1">
              <w:r w:rsidR="00DD2E5C" w:rsidRPr="00B7684B">
                <w:rPr>
                  <w:rStyle w:val="Hyperlink"/>
                  <w:sz w:val="19"/>
                </w:rPr>
                <w:t>ruzickaj@utb.cz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1</w:t>
            </w:r>
            <w:r w:rsidR="0064112C">
              <w:rPr>
                <w:color w:val="000000"/>
                <w:sz w:val="19"/>
              </w:rPr>
              <w:t> </w:t>
            </w:r>
            <w:r w:rsidR="00DD2E5C" w:rsidRPr="00B7684B">
              <w:rPr>
                <w:color w:val="000000"/>
                <w:sz w:val="19"/>
              </w:rPr>
              <w:t>221</w:t>
            </w:r>
            <w:r w:rsidR="00B0690D" w:rsidRPr="00B7684B">
              <w:rPr>
                <w:color w:val="000000"/>
                <w:sz w:val="19"/>
              </w:rPr>
              <w:t>.</w:t>
            </w:r>
          </w:p>
          <w:p w14:paraId="687E0C48" w14:textId="77777777" w:rsidR="0064112C" w:rsidRDefault="0064112C" w:rsidP="001E7581">
            <w:pPr>
              <w:pStyle w:val="xxmsonormal"/>
              <w:shd w:val="clear" w:color="auto" w:fill="FFFFFF"/>
              <w:spacing w:before="0" w:beforeAutospacing="0" w:after="0" w:afterAutospacing="0"/>
              <w:rPr>
                <w:color w:val="000000"/>
                <w:sz w:val="19"/>
              </w:rPr>
            </w:pPr>
          </w:p>
          <w:p w14:paraId="46AA14FA" w14:textId="77777777" w:rsidR="0064112C" w:rsidRDefault="0064112C" w:rsidP="001E7581">
            <w:pPr>
              <w:pStyle w:val="xxmsonormal"/>
              <w:shd w:val="clear" w:color="auto" w:fill="FFFFFF"/>
              <w:spacing w:before="0" w:beforeAutospacing="0" w:after="0" w:afterAutospacing="0"/>
              <w:rPr>
                <w:color w:val="000000"/>
                <w:sz w:val="19"/>
              </w:rPr>
            </w:pPr>
          </w:p>
          <w:p w14:paraId="635A49AD" w14:textId="77777777" w:rsidR="00B7684B" w:rsidRDefault="00B7684B" w:rsidP="001E7581">
            <w:pPr>
              <w:pStyle w:val="xxmsonormal"/>
              <w:shd w:val="clear" w:color="auto" w:fill="FFFFFF"/>
              <w:spacing w:before="0" w:beforeAutospacing="0" w:after="0" w:afterAutospacing="0"/>
              <w:rPr>
                <w:sz w:val="19"/>
                <w:szCs w:val="19"/>
              </w:rPr>
            </w:pPr>
          </w:p>
          <w:p w14:paraId="2DD7B805" w14:textId="0C20A0C0" w:rsidR="00C71468" w:rsidRPr="00B7684B" w:rsidRDefault="00C71468" w:rsidP="001E7581">
            <w:pPr>
              <w:pStyle w:val="xxmsonormal"/>
              <w:shd w:val="clear" w:color="auto" w:fill="FFFFFF"/>
              <w:spacing w:before="0" w:beforeAutospacing="0" w:after="0" w:afterAutospacing="0"/>
              <w:rPr>
                <w:sz w:val="19"/>
              </w:rPr>
            </w:pPr>
          </w:p>
        </w:tc>
      </w:tr>
      <w:tr w:rsidR="009A56CA" w14:paraId="4ACD02AE"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7BB0DAF6"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4AF207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318"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319"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35ECBC08" w14:textId="77777777" w:rsidR="009A56CA" w:rsidRPr="00B7684B" w:rsidRDefault="009A56CA" w:rsidP="009A56CA">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320"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55F64B2F" w14:textId="08D8BDAD" w:rsidR="009A56CA" w:rsidRPr="00B7684B" w:rsidRDefault="001973B2" w:rsidP="009A56CA">
            <w:pPr>
              <w:jc w:val="both"/>
              <w:rPr>
                <w:b/>
                <w:sz w:val="19"/>
              </w:rPr>
            </w:pPr>
            <w:bookmarkStart w:id="321" w:name="Biochemie"/>
            <w:bookmarkEnd w:id="321"/>
            <w:r w:rsidRPr="00B7684B">
              <w:rPr>
                <w:b/>
                <w:spacing w:val="-2"/>
                <w:sz w:val="19"/>
              </w:rPr>
              <w:t>Biochemistry</w:t>
            </w:r>
          </w:p>
        </w:tc>
      </w:tr>
      <w:tr w:rsidR="009A56CA" w14:paraId="028C06F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323"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2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D7D5FA1" w14:textId="77777777" w:rsidR="009A56CA" w:rsidRPr="00B7684B" w:rsidRDefault="009A56CA" w:rsidP="009A56C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325"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3DCA7AA1" w14:textId="77777777" w:rsidR="009A56CA" w:rsidRPr="00B7684B" w:rsidRDefault="009A56CA" w:rsidP="009A56C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326"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1BCF55D9" w14:textId="77777777" w:rsidR="009A56CA" w:rsidRPr="00B7684B" w:rsidRDefault="009A56CA" w:rsidP="009A56C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327"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7C1D13C2" w14:textId="77777777" w:rsidR="009A56CA" w:rsidRPr="00B7684B" w:rsidRDefault="009A56CA" w:rsidP="009A56CA">
            <w:pPr>
              <w:jc w:val="both"/>
              <w:rPr>
                <w:sz w:val="19"/>
              </w:rPr>
            </w:pPr>
          </w:p>
        </w:tc>
      </w:tr>
      <w:tr w:rsidR="00DF7C47" w14:paraId="3D7A7A1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329"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3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0F322FE" w14:textId="77777777" w:rsidR="009A56CA" w:rsidRPr="00B7684B" w:rsidRDefault="009A56CA" w:rsidP="009A56C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331"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1A924325" w14:textId="77777777" w:rsidR="009A56CA" w:rsidRPr="00B7684B" w:rsidRDefault="009A56CA" w:rsidP="009A56C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332"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82696E3" w14:textId="77777777" w:rsidR="009A56CA" w:rsidRPr="00B7684B" w:rsidRDefault="009A56CA" w:rsidP="009A56C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333"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7B77885C" w14:textId="77777777" w:rsidR="009A56CA" w:rsidRPr="00B7684B" w:rsidRDefault="009A56CA" w:rsidP="009A56C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33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3B7220A" w14:textId="77777777" w:rsidR="009A56CA" w:rsidRPr="00B7684B" w:rsidRDefault="009A56CA" w:rsidP="009A56C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33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13A1B3C6" w14:textId="77777777" w:rsidR="009A56CA" w:rsidRPr="00B7684B" w:rsidRDefault="009A56CA" w:rsidP="009A56CA">
            <w:pPr>
              <w:jc w:val="both"/>
              <w:rPr>
                <w:sz w:val="19"/>
              </w:rPr>
            </w:pPr>
          </w:p>
        </w:tc>
      </w:tr>
      <w:tr w:rsidR="009A56CA" w14:paraId="54B0E0F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3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3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EAB7371" w14:textId="77777777" w:rsidR="009A56CA" w:rsidRPr="00B7684B" w:rsidRDefault="009A56CA" w:rsidP="009A56C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33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327885C7" w14:textId="77777777" w:rsidR="009A56CA" w:rsidRPr="00B7684B" w:rsidRDefault="009A56CA" w:rsidP="009A56CA">
            <w:pPr>
              <w:jc w:val="both"/>
              <w:rPr>
                <w:sz w:val="19"/>
              </w:rPr>
            </w:pPr>
          </w:p>
        </w:tc>
      </w:tr>
      <w:tr w:rsidR="009A56CA" w14:paraId="180500A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4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4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0B303A7"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34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0E9FDFAF" w14:textId="77777777" w:rsidR="009A56CA" w:rsidRPr="00B7684B" w:rsidRDefault="009A56CA" w:rsidP="009A56C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34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654F107" w14:textId="77777777" w:rsidR="009A56CA" w:rsidRPr="00B7684B" w:rsidRDefault="009A56CA" w:rsidP="009A56C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34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23AF52B7" w14:textId="77777777" w:rsidR="009A56CA" w:rsidRPr="00B7684B" w:rsidRDefault="009A56CA" w:rsidP="009A56CA">
            <w:pPr>
              <w:jc w:val="both"/>
              <w:rPr>
                <w:sz w:val="19"/>
              </w:rPr>
            </w:pPr>
          </w:p>
        </w:tc>
      </w:tr>
      <w:tr w:rsidR="009A56CA" w14:paraId="5D4F22D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4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4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2F7267E"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34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2E8C741C" w14:textId="77777777" w:rsidR="009A56CA" w:rsidRPr="00B7684B" w:rsidRDefault="009A56CA" w:rsidP="009A56CA">
            <w:pPr>
              <w:jc w:val="both"/>
              <w:rPr>
                <w:sz w:val="19"/>
              </w:rPr>
            </w:pPr>
          </w:p>
        </w:tc>
      </w:tr>
      <w:tr w:rsidR="009A56CA" w14:paraId="783D5FF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351"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352"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3FF7CB86" w14:textId="77777777" w:rsidR="009A56CA" w:rsidRPr="00B7684B" w:rsidRDefault="009A56CA" w:rsidP="009A56C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353"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2047A97A" w14:textId="77777777" w:rsidR="009A56CA" w:rsidRPr="00B7684B" w:rsidRDefault="009A56CA" w:rsidP="009A56CA">
            <w:pPr>
              <w:rPr>
                <w:sz w:val="19"/>
              </w:rPr>
            </w:pPr>
            <w:r w:rsidRPr="00B7684B">
              <w:rPr>
                <w:spacing w:val="-2"/>
                <w:sz w:val="19"/>
              </w:rPr>
              <w:t>prof. Mgr. Marek Koutný, Ph.D.</w:t>
            </w:r>
          </w:p>
        </w:tc>
      </w:tr>
      <w:tr w:rsidR="009A56CA" w14:paraId="56DEED3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355"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356"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6597A534" w14:textId="77777777" w:rsidR="009A56CA" w:rsidRPr="00B7684B" w:rsidRDefault="009A56CA" w:rsidP="009A56C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357" w:author="utb" w:date="2019-09-09T15:42:00Z">
              <w:tcPr>
                <w:tcW w:w="7249" w:type="dxa"/>
                <w:gridSpan w:val="40"/>
                <w:tcBorders>
                  <w:top w:val="nil"/>
                  <w:left w:val="single" w:sz="4" w:space="0" w:color="auto"/>
                  <w:bottom w:val="single" w:sz="4" w:space="0" w:color="auto"/>
                  <w:right w:val="single" w:sz="4" w:space="0" w:color="auto"/>
                </w:tcBorders>
              </w:tcPr>
            </w:tcPrChange>
          </w:tcPr>
          <w:p w14:paraId="05A99C54" w14:textId="77777777" w:rsidR="009A56CA" w:rsidRPr="00B7684B" w:rsidRDefault="009A56CA" w:rsidP="009A56CA">
            <w:pPr>
              <w:jc w:val="both"/>
              <w:rPr>
                <w:sz w:val="19"/>
              </w:rPr>
            </w:pPr>
            <w:r w:rsidRPr="00B7684B">
              <w:rPr>
                <w:sz w:val="19"/>
              </w:rPr>
              <w:t>100%</w:t>
            </w:r>
          </w:p>
        </w:tc>
      </w:tr>
      <w:tr w:rsidR="009A56CA" w14:paraId="5F2FD1D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5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6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13F9214" w14:textId="77777777" w:rsidR="009A56CA" w:rsidRPr="00B7684B" w:rsidRDefault="009A56CA" w:rsidP="009A56C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361" w:author="utb" w:date="2019-09-09T15:42:00Z">
              <w:tcPr>
                <w:tcW w:w="7249" w:type="dxa"/>
                <w:gridSpan w:val="40"/>
                <w:tcBorders>
                  <w:top w:val="single" w:sz="4" w:space="0" w:color="auto"/>
                  <w:left w:val="single" w:sz="4" w:space="0" w:color="auto"/>
                  <w:bottom w:val="nil"/>
                  <w:right w:val="single" w:sz="4" w:space="0" w:color="auto"/>
                </w:tcBorders>
              </w:tcPr>
            </w:tcPrChange>
          </w:tcPr>
          <w:p w14:paraId="3ED3D219" w14:textId="77777777" w:rsidR="009A56CA" w:rsidRPr="00B7684B" w:rsidRDefault="009A56CA" w:rsidP="009A56CA">
            <w:pPr>
              <w:jc w:val="both"/>
              <w:rPr>
                <w:sz w:val="19"/>
              </w:rPr>
            </w:pPr>
          </w:p>
        </w:tc>
      </w:tr>
      <w:tr w:rsidR="009A56CA" w14:paraId="2053A51A"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4891E6E4" w14:textId="77777777" w:rsidR="009A56CA" w:rsidRPr="00B7684B" w:rsidRDefault="009A56CA" w:rsidP="009A56CA">
            <w:pPr>
              <w:spacing w:before="20" w:after="20"/>
              <w:rPr>
                <w:sz w:val="19"/>
              </w:rPr>
            </w:pPr>
            <w:r w:rsidRPr="00B7684B">
              <w:rPr>
                <w:spacing w:val="-2"/>
                <w:sz w:val="19"/>
              </w:rPr>
              <w:t>prof. Mgr. Marek Koutný, Ph.D</w:t>
            </w:r>
            <w:r w:rsidR="00ED357D" w:rsidRPr="00B7684B">
              <w:rPr>
                <w:spacing w:val="-2"/>
                <w:sz w:val="19"/>
              </w:rPr>
              <w:t>.</w:t>
            </w:r>
          </w:p>
        </w:tc>
      </w:tr>
      <w:tr w:rsidR="009A56CA" w14:paraId="54AAC2D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6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6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3F19BFB" w14:textId="77777777" w:rsidR="009A56CA" w:rsidRPr="00B7684B" w:rsidRDefault="009A56CA" w:rsidP="009A56C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365" w:author="utb" w:date="2019-09-09T15:42:00Z">
              <w:tcPr>
                <w:tcW w:w="7249" w:type="dxa"/>
                <w:gridSpan w:val="40"/>
                <w:tcBorders>
                  <w:top w:val="single" w:sz="4" w:space="0" w:color="auto"/>
                  <w:left w:val="single" w:sz="4" w:space="0" w:color="auto"/>
                  <w:bottom w:val="nil"/>
                  <w:right w:val="single" w:sz="4" w:space="0" w:color="auto"/>
                </w:tcBorders>
              </w:tcPr>
            </w:tcPrChange>
          </w:tcPr>
          <w:p w14:paraId="26F9B53E" w14:textId="77777777" w:rsidR="009A56CA" w:rsidRPr="00B7684B" w:rsidRDefault="009A56CA" w:rsidP="009A56CA">
            <w:pPr>
              <w:jc w:val="both"/>
              <w:rPr>
                <w:sz w:val="19"/>
              </w:rPr>
            </w:pPr>
          </w:p>
        </w:tc>
      </w:tr>
      <w:tr w:rsidR="009A56CA" w:rsidRPr="009A56CA" w14:paraId="70C24FE4"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3600CE14" w14:textId="77777777" w:rsidR="009A56CA" w:rsidRPr="00B7684B" w:rsidRDefault="00CA02CD" w:rsidP="009A56CA">
            <w:pPr>
              <w:jc w:val="both"/>
              <w:rPr>
                <w:sz w:val="19"/>
              </w:rPr>
            </w:pPr>
            <w:r w:rsidRPr="00B7684B">
              <w:rPr>
                <w:color w:val="000000"/>
                <w:sz w:val="19"/>
                <w:shd w:val="clear" w:color="auto" w:fill="FFFFFF"/>
              </w:rPr>
              <w:t xml:space="preserve">Cílem </w:t>
            </w:r>
            <w:r w:rsidR="00AB6ADD" w:rsidRPr="00B7684B">
              <w:rPr>
                <w:color w:val="000000"/>
                <w:sz w:val="19"/>
                <w:shd w:val="clear" w:color="auto" w:fill="FFFFFF"/>
              </w:rPr>
              <w:t>předmětu</w:t>
            </w:r>
            <w:r w:rsidRPr="00B7684B">
              <w:rPr>
                <w:color w:val="000000"/>
                <w:sz w:val="19"/>
                <w:shd w:val="clear" w:color="auto" w:fill="FFFFFF"/>
              </w:rPr>
              <w:t xml:space="preserve"> je vedení studenta k hlubšímu poznání biochemických aspektů studia makro</w:t>
            </w:r>
            <w:r w:rsidR="00743CB2" w:rsidRPr="00B7684B">
              <w:rPr>
                <w:color w:val="000000"/>
                <w:sz w:val="19"/>
                <w:shd w:val="clear" w:color="auto" w:fill="FFFFFF"/>
              </w:rPr>
              <w:t xml:space="preserve">molekulárních látek souvisejících </w:t>
            </w:r>
            <w:r w:rsidRPr="00B7684B">
              <w:rPr>
                <w:color w:val="000000"/>
                <w:sz w:val="19"/>
                <w:shd w:val="clear" w:color="auto" w:fill="FFFFFF"/>
              </w:rPr>
              <w:t>s tématem jeho doktorské práce. Další oblastí, na kterou se předmět zaměřuje, je pochopení principu a aplikace biochemických a molekulárně biologických metod, opět s ohledem na charakter a téma doktorské práce a jejich možné využití. </w:t>
            </w:r>
          </w:p>
          <w:p w14:paraId="57EE9C4C" w14:textId="77777777" w:rsidR="009A56CA" w:rsidRPr="00B7684B" w:rsidRDefault="009A56CA" w:rsidP="009A56CA">
            <w:pPr>
              <w:jc w:val="both"/>
              <w:rPr>
                <w:sz w:val="19"/>
              </w:rPr>
            </w:pPr>
          </w:p>
          <w:p w14:paraId="77EEF0F0" w14:textId="77777777" w:rsidR="009A56CA" w:rsidRPr="00B7684B" w:rsidRDefault="009A56CA" w:rsidP="009A56CA">
            <w:pPr>
              <w:jc w:val="both"/>
              <w:rPr>
                <w:sz w:val="19"/>
                <w:u w:val="single"/>
              </w:rPr>
            </w:pPr>
            <w:r w:rsidRPr="00B7684B">
              <w:rPr>
                <w:sz w:val="19"/>
                <w:u w:val="single"/>
              </w:rPr>
              <w:t>Základní témata:</w:t>
            </w:r>
          </w:p>
          <w:p w14:paraId="249E2585"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Práce s enzymy, získání a příprava proteinů, purifikace, uchovávání, stanovení aktivity, stanovení proteinů. </w:t>
            </w:r>
          </w:p>
          <w:p w14:paraId="62121C62"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Vybrané metody studia proteinů. Aplikovaná enzymologie. Asistovaný folding a degradace proteinů v buňce. </w:t>
            </w:r>
          </w:p>
          <w:p w14:paraId="6BD7B6DD"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Biotechnologie, rekombinantní organismy, metabolické inženýrství, genomika, sekvenování, databáze, proteomika, metabolomika, metagenomika. </w:t>
            </w:r>
          </w:p>
          <w:p w14:paraId="4D8F1F44"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Mechanismus vybraných enzymatických reakcí, funkce kofaktorů, jejich vztah k vitamínům. </w:t>
            </w:r>
          </w:p>
          <w:p w14:paraId="06AF4B99"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Děje na biologických membránách, transport, kompartmentace biochemických procesů. </w:t>
            </w:r>
          </w:p>
          <w:p w14:paraId="0DF3E289"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Přenos nervového vzruchu, signální látky, přenos informace přes membránu, biochemie zraku. </w:t>
            </w:r>
          </w:p>
          <w:p w14:paraId="60464CDA"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Molekulární motory, bičíky, svalový stah, cytoskelet. </w:t>
            </w:r>
          </w:p>
          <w:p w14:paraId="03FF320C"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Imunita, protilátky, příprava, imunochemie, využití protilátek, biosenzory. </w:t>
            </w:r>
          </w:p>
          <w:p w14:paraId="702FAA95"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Krev, transport látek krví, srážení. </w:t>
            </w:r>
          </w:p>
          <w:p w14:paraId="6FB0071E"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Xenobiochemie. </w:t>
            </w:r>
          </w:p>
          <w:p w14:paraId="4F0E06CE"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Alternativní respirace, bakteriální fotosyntéza. </w:t>
            </w:r>
          </w:p>
          <w:p w14:paraId="6827DEE1"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Volné radikály, reaktivní formy kyslíku, onkogeneze. </w:t>
            </w:r>
          </w:p>
          <w:p w14:paraId="5C9E59F8"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Fixace dusíku, alternativní fixace CO</w:t>
            </w:r>
            <w:r w:rsidRPr="00B7684B">
              <w:rPr>
                <w:color w:val="000000"/>
                <w:sz w:val="19"/>
                <w:shd w:val="clear" w:color="auto" w:fill="FFFFFF"/>
                <w:vertAlign w:val="subscript"/>
              </w:rPr>
              <w:t>2</w:t>
            </w:r>
            <w:r w:rsidRPr="00B7684B">
              <w:rPr>
                <w:color w:val="000000"/>
                <w:sz w:val="19"/>
                <w:shd w:val="clear" w:color="auto" w:fill="FFFFFF"/>
              </w:rPr>
              <w:t>. </w:t>
            </w:r>
          </w:p>
          <w:p w14:paraId="41EE5F14" w14:textId="77777777" w:rsidR="006950A8" w:rsidRPr="00B7684B" w:rsidRDefault="00CA02CD" w:rsidP="00AB6B08">
            <w:pPr>
              <w:pStyle w:val="ListParagraph"/>
              <w:numPr>
                <w:ilvl w:val="0"/>
                <w:numId w:val="3"/>
              </w:numPr>
              <w:ind w:left="113" w:hanging="113"/>
              <w:jc w:val="both"/>
              <w:rPr>
                <w:sz w:val="19"/>
                <w:u w:val="single"/>
              </w:rPr>
            </w:pPr>
            <w:r w:rsidRPr="00B7684B">
              <w:rPr>
                <w:color w:val="000000"/>
                <w:sz w:val="19"/>
                <w:shd w:val="clear" w:color="auto" w:fill="FFFFFF"/>
              </w:rPr>
              <w:t>Sekundární metabolity. </w:t>
            </w:r>
          </w:p>
        </w:tc>
      </w:tr>
      <w:tr w:rsidR="009A56CA" w14:paraId="769AEEF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367"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368"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697FBE8F" w14:textId="77777777" w:rsidR="009A56CA" w:rsidRPr="00B7684B" w:rsidRDefault="00D5199F" w:rsidP="00D5199F">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369" w:author="utb" w:date="2019-09-09T15:42:00Z">
              <w:tcPr>
                <w:tcW w:w="6678" w:type="dxa"/>
                <w:gridSpan w:val="34"/>
                <w:tcBorders>
                  <w:top w:val="nil"/>
                  <w:left w:val="single" w:sz="4" w:space="0" w:color="auto"/>
                  <w:bottom w:val="nil"/>
                  <w:right w:val="single" w:sz="4" w:space="0" w:color="auto"/>
                </w:tcBorders>
              </w:tcPr>
            </w:tcPrChange>
          </w:tcPr>
          <w:p w14:paraId="64BE60F8" w14:textId="77777777" w:rsidR="009A56CA" w:rsidRPr="00B7684B" w:rsidRDefault="009A56CA" w:rsidP="009A56CA">
            <w:pPr>
              <w:jc w:val="both"/>
              <w:rPr>
                <w:sz w:val="19"/>
              </w:rPr>
            </w:pPr>
          </w:p>
        </w:tc>
      </w:tr>
      <w:tr w:rsidR="009A56CA" w14:paraId="2E22B001"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30CDA67D" w14:textId="77777777" w:rsidR="009A56CA" w:rsidRPr="00B7684B" w:rsidRDefault="009A56CA" w:rsidP="00CA02CD">
            <w:pPr>
              <w:jc w:val="both"/>
              <w:rPr>
                <w:sz w:val="19"/>
                <w:u w:val="single"/>
              </w:rPr>
            </w:pPr>
            <w:r w:rsidRPr="00B7684B">
              <w:rPr>
                <w:sz w:val="19"/>
                <w:u w:val="single"/>
              </w:rPr>
              <w:t>Povinná literatura:</w:t>
            </w:r>
          </w:p>
          <w:p w14:paraId="5C78C487" w14:textId="77777777" w:rsidR="00507769" w:rsidRPr="00B7684B" w:rsidRDefault="00507769" w:rsidP="00507769">
            <w:pPr>
              <w:shd w:val="clear" w:color="auto" w:fill="FFFFFF"/>
              <w:jc w:val="both"/>
              <w:rPr>
                <w:color w:val="000000"/>
                <w:sz w:val="19"/>
                <w:shd w:val="clear" w:color="auto" w:fill="FFFFFF"/>
              </w:rPr>
            </w:pPr>
            <w:r w:rsidRPr="00B7684B">
              <w:rPr>
                <w:color w:val="000000"/>
                <w:sz w:val="19"/>
                <w:shd w:val="clear" w:color="auto" w:fill="FFFFFF"/>
              </w:rPr>
              <w:t xml:space="preserve">HARDIN, C., KNOPP, J. </w:t>
            </w:r>
            <w:r w:rsidRPr="00B7684B">
              <w:rPr>
                <w:i/>
                <w:color w:val="000000"/>
                <w:sz w:val="19"/>
                <w:shd w:val="clear" w:color="auto" w:fill="FFFFFF"/>
              </w:rPr>
              <w:t>Biochemistry: Essential Concepts</w:t>
            </w:r>
            <w:r w:rsidRPr="00B7684B">
              <w:rPr>
                <w:color w:val="000000"/>
                <w:sz w:val="19"/>
                <w:shd w:val="clear" w:color="auto" w:fill="FFFFFF"/>
              </w:rPr>
              <w:t>. New York: Oxford University Press, 2013</w:t>
            </w:r>
            <w:r w:rsidR="00A16DD8" w:rsidRPr="00B7684B">
              <w:rPr>
                <w:color w:val="000000"/>
                <w:sz w:val="19"/>
                <w:shd w:val="clear" w:color="auto" w:fill="FFFFFF"/>
              </w:rPr>
              <w:t xml:space="preserve">, </w:t>
            </w:r>
            <w:r w:rsidRPr="00B7684B">
              <w:rPr>
                <w:color w:val="000000"/>
                <w:sz w:val="19"/>
                <w:shd w:val="clear" w:color="auto" w:fill="FFFFFF"/>
              </w:rPr>
              <w:t xml:space="preserve">xviii, 316 </w:t>
            </w:r>
            <w:r w:rsidR="00A16DD8" w:rsidRPr="00B7684B">
              <w:rPr>
                <w:color w:val="000000"/>
                <w:sz w:val="19"/>
                <w:shd w:val="clear" w:color="auto" w:fill="FFFFFF"/>
              </w:rPr>
              <w:t>s.</w:t>
            </w:r>
            <w:r w:rsidRPr="00B7684B">
              <w:rPr>
                <w:color w:val="000000"/>
                <w:sz w:val="19"/>
                <w:shd w:val="clear" w:color="auto" w:fill="FFFFFF"/>
              </w:rPr>
              <w:t xml:space="preserve"> ISBN 9781628701760. Dostupné z: </w:t>
            </w:r>
            <w:hyperlink r:id="rId24" w:history="1">
              <w:r w:rsidRPr="00B7684B">
                <w:rPr>
                  <w:rStyle w:val="Hyperlink"/>
                  <w:sz w:val="19"/>
                  <w:shd w:val="clear" w:color="auto" w:fill="FFFFFF"/>
                </w:rPr>
                <w:t>http://app.knovel.com/web/toc.v/cid:kpBEC00001/viewerType:toc/</w:t>
              </w:r>
            </w:hyperlink>
            <w:r w:rsidRPr="00B7684B">
              <w:rPr>
                <w:color w:val="000000"/>
                <w:sz w:val="19"/>
                <w:shd w:val="clear" w:color="auto" w:fill="FFFFFF"/>
              </w:rPr>
              <w:t>.</w:t>
            </w:r>
          </w:p>
          <w:p w14:paraId="201854F3" w14:textId="77777777" w:rsidR="00507769" w:rsidRPr="00B7684B" w:rsidRDefault="00507769" w:rsidP="00507769">
            <w:pPr>
              <w:shd w:val="clear" w:color="auto" w:fill="FFFFFF"/>
              <w:jc w:val="both"/>
              <w:rPr>
                <w:color w:val="000000"/>
                <w:sz w:val="19"/>
              </w:rPr>
            </w:pPr>
            <w:r w:rsidRPr="00B7684B">
              <w:rPr>
                <w:color w:val="000000"/>
                <w:sz w:val="19"/>
              </w:rPr>
              <w:t>GARRETT, H.R.A., GRISHAM, C.M. </w:t>
            </w:r>
            <w:r w:rsidRPr="00B7684B">
              <w:rPr>
                <w:i/>
                <w:color w:val="000000"/>
                <w:sz w:val="19"/>
              </w:rPr>
              <w:t>Biochemistry</w:t>
            </w:r>
            <w:r w:rsidRPr="00B7684B">
              <w:rPr>
                <w:color w:val="000000"/>
                <w:sz w:val="19"/>
              </w:rPr>
              <w:t>. Saunders Colledge Publishing, 1995. </w:t>
            </w:r>
          </w:p>
          <w:p w14:paraId="607FA2F3" w14:textId="77777777" w:rsidR="00507769" w:rsidRPr="00B7684B" w:rsidRDefault="00507769" w:rsidP="00507769">
            <w:pPr>
              <w:shd w:val="clear" w:color="auto" w:fill="FFFFFF"/>
              <w:jc w:val="both"/>
              <w:rPr>
                <w:color w:val="000000"/>
                <w:sz w:val="19"/>
              </w:rPr>
            </w:pPr>
            <w:r w:rsidRPr="00B7684B">
              <w:rPr>
                <w:color w:val="000000"/>
                <w:sz w:val="19"/>
              </w:rPr>
              <w:t>GARRETT, H.R. </w:t>
            </w:r>
            <w:r w:rsidRPr="00B7684B">
              <w:rPr>
                <w:i/>
                <w:color w:val="000000"/>
                <w:sz w:val="19"/>
              </w:rPr>
              <w:t>Molecular Aspect of Cell Biology</w:t>
            </w:r>
            <w:r w:rsidRPr="00B7684B">
              <w:rPr>
                <w:color w:val="000000"/>
                <w:sz w:val="19"/>
              </w:rPr>
              <w:t>. Saunders Colledge Publishing, 1995. </w:t>
            </w:r>
          </w:p>
          <w:p w14:paraId="1B9B38B8" w14:textId="77777777" w:rsidR="00CA02CD" w:rsidRPr="00B7684B" w:rsidRDefault="00CA02CD" w:rsidP="00EF0B86">
            <w:pPr>
              <w:jc w:val="both"/>
              <w:rPr>
                <w:sz w:val="19"/>
                <w:u w:val="single"/>
              </w:rPr>
            </w:pPr>
          </w:p>
          <w:p w14:paraId="2CDBA8A9" w14:textId="77777777" w:rsidR="009A56CA" w:rsidRPr="00B7684B" w:rsidRDefault="009A56CA" w:rsidP="00EF0B86">
            <w:pPr>
              <w:jc w:val="both"/>
              <w:rPr>
                <w:sz w:val="19"/>
                <w:u w:val="single"/>
              </w:rPr>
            </w:pPr>
            <w:r w:rsidRPr="00B7684B">
              <w:rPr>
                <w:sz w:val="19"/>
                <w:u w:val="single"/>
              </w:rPr>
              <w:t>Doporučená literatura:</w:t>
            </w:r>
          </w:p>
          <w:p w14:paraId="3FABA727" w14:textId="77777777" w:rsidR="001E7581" w:rsidRPr="0017148F" w:rsidRDefault="001E7581" w:rsidP="001E7581">
            <w:pPr>
              <w:jc w:val="both"/>
              <w:rPr>
                <w:rStyle w:val="txt"/>
                <w:spacing w:val="-2"/>
                <w:sz w:val="19"/>
                <w:szCs w:val="19"/>
              </w:rPr>
            </w:pPr>
            <w:r w:rsidRPr="0017148F">
              <w:rPr>
                <w:rStyle w:val="txt"/>
                <w:caps/>
                <w:color w:val="000000"/>
                <w:sz w:val="19"/>
                <w:szCs w:val="19"/>
              </w:rPr>
              <w:t xml:space="preserve">Lee, K.M., Kim, K.H., Yoon, H., Kim, H. </w:t>
            </w:r>
            <w:r w:rsidRPr="0017148F">
              <w:rPr>
                <w:rStyle w:val="txtbold"/>
                <w:bCs/>
                <w:i/>
                <w:color w:val="000000"/>
                <w:sz w:val="19"/>
                <w:szCs w:val="19"/>
              </w:rPr>
              <w:t>Chemical Design of Functional Polymer Structures for Biosensors: From Nanoscale to Macroscale</w:t>
            </w:r>
            <w:r w:rsidRPr="0017148F">
              <w:rPr>
                <w:rStyle w:val="txtbold"/>
                <w:bCs/>
                <w:color w:val="000000"/>
                <w:sz w:val="19"/>
                <w:szCs w:val="19"/>
              </w:rPr>
              <w:t>.</w:t>
            </w:r>
            <w:r w:rsidRPr="0017148F">
              <w:rPr>
                <w:rStyle w:val="txtbold"/>
                <w:b/>
                <w:bCs/>
                <w:color w:val="000000"/>
                <w:sz w:val="19"/>
                <w:szCs w:val="19"/>
              </w:rPr>
              <w:t xml:space="preserve"> </w:t>
            </w:r>
            <w:r w:rsidRPr="0017148F">
              <w:rPr>
                <w:rStyle w:val="Emphasis"/>
                <w:i w:val="0"/>
                <w:color w:val="000000"/>
                <w:sz w:val="19"/>
                <w:szCs w:val="19"/>
              </w:rPr>
              <w:t xml:space="preserve">Polymers </w:t>
            </w:r>
            <w:r w:rsidRPr="0017148F">
              <w:rPr>
                <w:rStyle w:val="txt"/>
                <w:color w:val="000000"/>
                <w:sz w:val="19"/>
                <w:szCs w:val="19"/>
              </w:rPr>
              <w:t xml:space="preserve">10(5), Art. No. 551, 2018. </w:t>
            </w:r>
          </w:p>
          <w:p w14:paraId="5D497A2B" w14:textId="77777777" w:rsidR="00CA02CD" w:rsidRPr="00B7684B" w:rsidRDefault="00CA02CD" w:rsidP="00EF0B86">
            <w:pPr>
              <w:shd w:val="clear" w:color="auto" w:fill="FFFFFF"/>
              <w:jc w:val="both"/>
              <w:rPr>
                <w:color w:val="000000"/>
                <w:sz w:val="19"/>
              </w:rPr>
            </w:pPr>
            <w:r w:rsidRPr="00B7684B">
              <w:rPr>
                <w:color w:val="000000"/>
                <w:sz w:val="19"/>
              </w:rPr>
              <w:t>ALBERTS, B., JOHNSON, A., LEWIS, J., RAFF</w:t>
            </w:r>
            <w:r w:rsidR="00EF0B86" w:rsidRPr="00B7684B">
              <w:rPr>
                <w:color w:val="000000"/>
                <w:sz w:val="19"/>
              </w:rPr>
              <w:t>, M., ROBERTS, K., WATSON, J.</w:t>
            </w:r>
            <w:r w:rsidRPr="00B7684B">
              <w:rPr>
                <w:color w:val="000000"/>
                <w:sz w:val="19"/>
              </w:rPr>
              <w:t>D. </w:t>
            </w:r>
            <w:r w:rsidRPr="00B7684B">
              <w:rPr>
                <w:i/>
                <w:color w:val="000000"/>
                <w:sz w:val="19"/>
              </w:rPr>
              <w:t>Molecular Biology of the Cell</w:t>
            </w:r>
            <w:r w:rsidRPr="00B7684B">
              <w:rPr>
                <w:color w:val="000000"/>
                <w:sz w:val="19"/>
              </w:rPr>
              <w:t xml:space="preserve">. Garland </w:t>
            </w:r>
            <w:r w:rsidR="00F443A0" w:rsidRPr="00B7684B">
              <w:rPr>
                <w:color w:val="000000"/>
                <w:sz w:val="19"/>
              </w:rPr>
              <w:t>P</w:t>
            </w:r>
            <w:r w:rsidRPr="00B7684B">
              <w:rPr>
                <w:color w:val="000000"/>
                <w:sz w:val="19"/>
              </w:rPr>
              <w:t>ublishing, 1999. </w:t>
            </w:r>
          </w:p>
          <w:p w14:paraId="2540484E" w14:textId="77777777" w:rsidR="00CA02CD" w:rsidRPr="00B7684B" w:rsidRDefault="00CA02CD" w:rsidP="00EF0B86">
            <w:pPr>
              <w:shd w:val="clear" w:color="auto" w:fill="FFFFFF"/>
              <w:jc w:val="both"/>
              <w:rPr>
                <w:sz w:val="19"/>
              </w:rPr>
            </w:pPr>
            <w:r w:rsidRPr="00B7684B">
              <w:rPr>
                <w:color w:val="000000"/>
                <w:sz w:val="19"/>
              </w:rPr>
              <w:t>LEHNINGER</w:t>
            </w:r>
            <w:r w:rsidR="00EF0B86" w:rsidRPr="00B7684B">
              <w:rPr>
                <w:color w:val="000000"/>
                <w:sz w:val="19"/>
              </w:rPr>
              <w:t>,</w:t>
            </w:r>
            <w:r w:rsidRPr="00B7684B">
              <w:rPr>
                <w:color w:val="000000"/>
                <w:sz w:val="19"/>
              </w:rPr>
              <w:t xml:space="preserve"> A., NELSON</w:t>
            </w:r>
            <w:r w:rsidR="00EF0B86" w:rsidRPr="00B7684B">
              <w:rPr>
                <w:color w:val="000000"/>
                <w:sz w:val="19"/>
              </w:rPr>
              <w:t>,</w:t>
            </w:r>
            <w:r w:rsidRPr="00B7684B">
              <w:rPr>
                <w:color w:val="000000"/>
                <w:sz w:val="19"/>
              </w:rPr>
              <w:t xml:space="preserve"> D.L., YOUNG</w:t>
            </w:r>
            <w:r w:rsidR="00EF0B86" w:rsidRPr="00B7684B">
              <w:rPr>
                <w:color w:val="000000"/>
                <w:sz w:val="19"/>
              </w:rPr>
              <w:t>,</w:t>
            </w:r>
            <w:r w:rsidRPr="00B7684B">
              <w:rPr>
                <w:color w:val="000000"/>
                <w:sz w:val="19"/>
              </w:rPr>
              <w:t xml:space="preserve"> P. </w:t>
            </w:r>
            <w:r w:rsidRPr="00B7684B">
              <w:rPr>
                <w:i/>
                <w:color w:val="000000"/>
                <w:sz w:val="19"/>
              </w:rPr>
              <w:t>Principles of Biochemistry</w:t>
            </w:r>
            <w:r w:rsidRPr="00B7684B">
              <w:rPr>
                <w:color w:val="000000"/>
                <w:sz w:val="19"/>
              </w:rPr>
              <w:t>. W.H. Freeman &amp; Company, 2007.</w:t>
            </w:r>
          </w:p>
        </w:tc>
      </w:tr>
      <w:tr w:rsidR="009A56CA" w14:paraId="7F36AC60"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03C6DDC6" w14:textId="77777777" w:rsidR="009A56CA" w:rsidRPr="00B7684B" w:rsidRDefault="009A56CA" w:rsidP="009A56CA">
            <w:pPr>
              <w:jc w:val="center"/>
              <w:rPr>
                <w:b/>
                <w:sz w:val="19"/>
              </w:rPr>
            </w:pPr>
            <w:r w:rsidRPr="00B7684B">
              <w:rPr>
                <w:b/>
                <w:sz w:val="19"/>
              </w:rPr>
              <w:t>Informace ke kombinované nebo distanční formě</w:t>
            </w:r>
          </w:p>
        </w:tc>
      </w:tr>
      <w:tr w:rsidR="009A56CA" w14:paraId="484B83E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71"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372"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6F7FC899" w14:textId="77777777" w:rsidR="009A56CA" w:rsidRPr="00B7684B" w:rsidRDefault="009A56CA" w:rsidP="009A56C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373"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143F7AD0" w14:textId="77777777" w:rsidR="009A56CA" w:rsidRPr="00B7684B" w:rsidRDefault="009A56CA" w:rsidP="009A56C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374"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62574052" w14:textId="77777777" w:rsidR="009A56CA" w:rsidRPr="00B7684B" w:rsidRDefault="009A56CA" w:rsidP="009A56CA">
            <w:pPr>
              <w:jc w:val="both"/>
              <w:rPr>
                <w:b/>
                <w:sz w:val="19"/>
              </w:rPr>
            </w:pPr>
            <w:r w:rsidRPr="00B7684B">
              <w:rPr>
                <w:b/>
                <w:sz w:val="19"/>
              </w:rPr>
              <w:t xml:space="preserve">hodin </w:t>
            </w:r>
          </w:p>
        </w:tc>
      </w:tr>
      <w:tr w:rsidR="009A56CA" w14:paraId="643EEA28"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410D16C" w14:textId="77777777" w:rsidR="009A56CA" w:rsidRPr="00B7684B" w:rsidRDefault="009A56CA" w:rsidP="009A56CA">
            <w:pPr>
              <w:jc w:val="both"/>
              <w:rPr>
                <w:b/>
                <w:sz w:val="19"/>
              </w:rPr>
            </w:pPr>
            <w:r w:rsidRPr="00B7684B">
              <w:rPr>
                <w:b/>
                <w:sz w:val="19"/>
              </w:rPr>
              <w:t>Informace o způsobu kontaktu s vyučujícím</w:t>
            </w:r>
          </w:p>
        </w:tc>
      </w:tr>
      <w:tr w:rsidR="009A56CA" w14:paraId="04C238DC" w14:textId="77777777" w:rsidTr="00B7684B">
        <w:trPr>
          <w:trHeight w:val="708"/>
        </w:trPr>
        <w:tc>
          <w:tcPr>
            <w:tcW w:w="10349" w:type="dxa"/>
            <w:gridSpan w:val="37"/>
            <w:tcBorders>
              <w:top w:val="single" w:sz="4" w:space="0" w:color="auto"/>
              <w:left w:val="single" w:sz="4" w:space="0" w:color="auto"/>
              <w:bottom w:val="single" w:sz="4" w:space="0" w:color="auto"/>
              <w:right w:val="single" w:sz="4" w:space="0" w:color="auto"/>
            </w:tcBorders>
          </w:tcPr>
          <w:p w14:paraId="5CA9FD23" w14:textId="7413E952"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w:t>
            </w:r>
            <w:r w:rsidR="004B0BCA" w:rsidRPr="00B7684B">
              <w:rPr>
                <w:color w:val="000000"/>
                <w:sz w:val="19"/>
              </w:rPr>
              <w:lastRenderedPageBreak/>
              <w:t>Při samostudiu, které je pro doktorský studijní program charakteristické, má student dle svých konkrétních potřeb možnost domluvit si individuální konzultace – viz kontakty níže. </w:t>
            </w:r>
          </w:p>
          <w:p w14:paraId="0061042E" w14:textId="77777777" w:rsidR="00F443A0" w:rsidRPr="00B7684B" w:rsidRDefault="00F443A0" w:rsidP="004B0BCA">
            <w:pPr>
              <w:pStyle w:val="xxmsonormal"/>
              <w:shd w:val="clear" w:color="auto" w:fill="FFFFFF"/>
              <w:spacing w:before="0" w:beforeAutospacing="0" w:after="0" w:afterAutospacing="0"/>
              <w:jc w:val="both"/>
              <w:rPr>
                <w:color w:val="000000"/>
                <w:sz w:val="19"/>
              </w:rPr>
            </w:pPr>
          </w:p>
          <w:p w14:paraId="216A6353" w14:textId="6A92A079" w:rsidR="00C71468" w:rsidRDefault="004B0BCA" w:rsidP="00B7684B">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25" w:history="1">
              <w:r w:rsidR="00DD2E5C" w:rsidRPr="00B7684B">
                <w:rPr>
                  <w:rStyle w:val="Hyperlink"/>
                  <w:sz w:val="19"/>
                </w:rPr>
                <w:t>mkoutny@utb.cz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1</w:t>
            </w:r>
            <w:r w:rsidR="0064112C">
              <w:rPr>
                <w:color w:val="000000"/>
                <w:sz w:val="19"/>
              </w:rPr>
              <w:t> </w:t>
            </w:r>
            <w:r w:rsidR="00DD2E5C" w:rsidRPr="00B7684B">
              <w:rPr>
                <w:color w:val="000000"/>
                <w:sz w:val="19"/>
              </w:rPr>
              <w:t>208</w:t>
            </w:r>
            <w:r w:rsidRPr="00B7684B">
              <w:rPr>
                <w:color w:val="000000"/>
                <w:sz w:val="19"/>
              </w:rPr>
              <w:t>.</w:t>
            </w:r>
          </w:p>
          <w:p w14:paraId="16232C5C" w14:textId="77777777" w:rsidR="0064112C" w:rsidRDefault="0064112C" w:rsidP="00B7684B">
            <w:pPr>
              <w:pStyle w:val="xxmsonormal"/>
              <w:shd w:val="clear" w:color="auto" w:fill="FFFFFF"/>
              <w:spacing w:before="0" w:beforeAutospacing="0" w:after="0" w:afterAutospacing="0"/>
              <w:rPr>
                <w:color w:val="000000"/>
                <w:sz w:val="19"/>
              </w:rPr>
            </w:pPr>
          </w:p>
          <w:p w14:paraId="5E697633" w14:textId="77777777" w:rsidR="0064112C" w:rsidRDefault="0064112C" w:rsidP="00B7684B">
            <w:pPr>
              <w:pStyle w:val="xxmsonormal"/>
              <w:shd w:val="clear" w:color="auto" w:fill="FFFFFF"/>
              <w:spacing w:before="0" w:beforeAutospacing="0" w:after="0" w:afterAutospacing="0"/>
              <w:rPr>
                <w:color w:val="000000"/>
                <w:sz w:val="19"/>
              </w:rPr>
            </w:pPr>
          </w:p>
          <w:p w14:paraId="42B7158A" w14:textId="24B72746" w:rsidR="00B7684B" w:rsidRPr="00B7684B" w:rsidRDefault="00B7684B" w:rsidP="00B7684B">
            <w:pPr>
              <w:pStyle w:val="xxmsonormal"/>
              <w:shd w:val="clear" w:color="auto" w:fill="FFFFFF"/>
              <w:spacing w:before="0" w:beforeAutospacing="0" w:after="0" w:afterAutospacing="0"/>
              <w:rPr>
                <w:sz w:val="19"/>
              </w:rPr>
            </w:pPr>
          </w:p>
        </w:tc>
      </w:tr>
      <w:tr w:rsidR="009A56CA" w14:paraId="2B9D3E33"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2A0C0EB7"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22027B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376"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377"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4A67FB73" w14:textId="77777777" w:rsidR="009A56CA" w:rsidRPr="00B7684B" w:rsidRDefault="009A56CA" w:rsidP="009A56CA">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378"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12264B37" w14:textId="73D96622" w:rsidR="009A56CA" w:rsidRPr="00B7684B" w:rsidRDefault="001973B2" w:rsidP="009A56CA">
            <w:pPr>
              <w:jc w:val="both"/>
              <w:rPr>
                <w:b/>
                <w:sz w:val="19"/>
              </w:rPr>
            </w:pPr>
            <w:bookmarkStart w:id="379" w:name="Biopolymery"/>
            <w:bookmarkEnd w:id="379"/>
            <w:r w:rsidRPr="00B7684B">
              <w:rPr>
                <w:b/>
                <w:spacing w:val="-2"/>
                <w:sz w:val="19"/>
              </w:rPr>
              <w:t>Biopolymers</w:t>
            </w:r>
          </w:p>
        </w:tc>
      </w:tr>
      <w:tr w:rsidR="009A56CA" w14:paraId="6688294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381"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8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69F7950" w14:textId="77777777" w:rsidR="009A56CA" w:rsidRPr="00B7684B" w:rsidRDefault="009A56CA" w:rsidP="009A56C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38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2EFD9488" w14:textId="77777777" w:rsidR="009A56CA" w:rsidRPr="00B7684B" w:rsidRDefault="009A56CA" w:rsidP="009A56C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384"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5137EE29" w14:textId="77777777" w:rsidR="009A56CA" w:rsidRPr="00B7684B" w:rsidRDefault="009A56CA" w:rsidP="009A56C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385"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69B8830B" w14:textId="77777777" w:rsidR="009A56CA" w:rsidRPr="00B7684B" w:rsidRDefault="009A56CA" w:rsidP="009A56CA">
            <w:pPr>
              <w:jc w:val="both"/>
              <w:rPr>
                <w:sz w:val="19"/>
              </w:rPr>
            </w:pPr>
          </w:p>
        </w:tc>
      </w:tr>
      <w:tr w:rsidR="00DF7C47" w14:paraId="1ACEE27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387"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8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0A4019A" w14:textId="77777777" w:rsidR="009A56CA" w:rsidRPr="00B7684B" w:rsidRDefault="009A56CA" w:rsidP="009A56C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389"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7EDE39FF" w14:textId="77777777" w:rsidR="009A56CA" w:rsidRPr="00B7684B" w:rsidRDefault="009A56CA" w:rsidP="009A56C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390"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E63EFA9" w14:textId="77777777" w:rsidR="009A56CA" w:rsidRPr="00B7684B" w:rsidRDefault="009A56CA" w:rsidP="009A56C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391"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4AEE0255" w14:textId="77777777" w:rsidR="009A56CA" w:rsidRPr="00B7684B" w:rsidRDefault="009A56CA" w:rsidP="009A56C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39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7DC4BD9" w14:textId="77777777" w:rsidR="009A56CA" w:rsidRPr="00B7684B" w:rsidRDefault="009A56CA" w:rsidP="009A56C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393"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49569CEC" w14:textId="77777777" w:rsidR="009A56CA" w:rsidRPr="00B7684B" w:rsidRDefault="009A56CA" w:rsidP="009A56CA">
            <w:pPr>
              <w:jc w:val="both"/>
              <w:rPr>
                <w:sz w:val="19"/>
              </w:rPr>
            </w:pPr>
          </w:p>
        </w:tc>
      </w:tr>
      <w:tr w:rsidR="009A56CA" w14:paraId="42B2D26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9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39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DD23204" w14:textId="77777777" w:rsidR="009A56CA" w:rsidRPr="00B7684B" w:rsidRDefault="009A56CA" w:rsidP="009A56C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397"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53D58DEE" w14:textId="77777777" w:rsidR="009A56CA" w:rsidRPr="00B7684B" w:rsidRDefault="009A56CA" w:rsidP="009A56CA">
            <w:pPr>
              <w:jc w:val="both"/>
              <w:rPr>
                <w:sz w:val="19"/>
              </w:rPr>
            </w:pPr>
          </w:p>
        </w:tc>
      </w:tr>
      <w:tr w:rsidR="009A56CA" w14:paraId="57D574E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9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40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13FA02C"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401"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60F0AC7F" w14:textId="77777777" w:rsidR="009A56CA" w:rsidRPr="00B7684B" w:rsidRDefault="009A56CA" w:rsidP="009A56C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40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0C166F4A" w14:textId="77777777" w:rsidR="009A56CA" w:rsidRPr="00B7684B" w:rsidRDefault="009A56CA" w:rsidP="009A56C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403"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53B8139E" w14:textId="77777777" w:rsidR="009A56CA" w:rsidRPr="00B7684B" w:rsidRDefault="009A56CA" w:rsidP="009A56CA">
            <w:pPr>
              <w:jc w:val="both"/>
              <w:rPr>
                <w:sz w:val="19"/>
              </w:rPr>
            </w:pPr>
          </w:p>
        </w:tc>
      </w:tr>
      <w:tr w:rsidR="009A56CA" w14:paraId="2946ECD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0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40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2F2C053"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407"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25C8F40A" w14:textId="77777777" w:rsidR="009A56CA" w:rsidRPr="00B7684B" w:rsidRDefault="009A56CA" w:rsidP="009A56CA">
            <w:pPr>
              <w:jc w:val="both"/>
              <w:rPr>
                <w:sz w:val="19"/>
              </w:rPr>
            </w:pPr>
          </w:p>
        </w:tc>
      </w:tr>
      <w:tr w:rsidR="009A56CA" w14:paraId="552429F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409"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410"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20F8B957" w14:textId="77777777" w:rsidR="009A56CA" w:rsidRPr="00B7684B" w:rsidRDefault="009A56CA" w:rsidP="009A56C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411"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00EB1228" w14:textId="77777777" w:rsidR="009A56CA" w:rsidRPr="00B7684B" w:rsidRDefault="009A56CA" w:rsidP="009A56CA">
            <w:pPr>
              <w:rPr>
                <w:sz w:val="19"/>
              </w:rPr>
            </w:pPr>
            <w:r w:rsidRPr="00B7684B">
              <w:rPr>
                <w:spacing w:val="-2"/>
                <w:sz w:val="19"/>
              </w:rPr>
              <w:t>prof. Ing. Petr Sáha, CSc.</w:t>
            </w:r>
          </w:p>
        </w:tc>
      </w:tr>
      <w:tr w:rsidR="009A56CA" w14:paraId="434A42F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413"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414"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676A2991" w14:textId="77777777" w:rsidR="009A56CA" w:rsidRPr="00B7684B" w:rsidRDefault="009A56CA" w:rsidP="009A56C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415" w:author="utb" w:date="2019-09-09T15:42:00Z">
              <w:tcPr>
                <w:tcW w:w="7249" w:type="dxa"/>
                <w:gridSpan w:val="40"/>
                <w:tcBorders>
                  <w:top w:val="nil"/>
                  <w:left w:val="single" w:sz="4" w:space="0" w:color="auto"/>
                  <w:bottom w:val="single" w:sz="4" w:space="0" w:color="auto"/>
                  <w:right w:val="single" w:sz="4" w:space="0" w:color="auto"/>
                </w:tcBorders>
              </w:tcPr>
            </w:tcPrChange>
          </w:tcPr>
          <w:p w14:paraId="6EC98041" w14:textId="77777777" w:rsidR="009A56CA" w:rsidRPr="00B7684B" w:rsidRDefault="009A56CA" w:rsidP="009A56CA">
            <w:pPr>
              <w:jc w:val="both"/>
              <w:rPr>
                <w:sz w:val="19"/>
              </w:rPr>
            </w:pPr>
            <w:r w:rsidRPr="00B7684B">
              <w:rPr>
                <w:sz w:val="19"/>
              </w:rPr>
              <w:t>100%</w:t>
            </w:r>
          </w:p>
        </w:tc>
      </w:tr>
      <w:tr w:rsidR="009A56CA" w14:paraId="49C056A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1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41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2F8A3AD" w14:textId="77777777" w:rsidR="009A56CA" w:rsidRPr="00B7684B" w:rsidRDefault="009A56CA" w:rsidP="009A56C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419" w:author="utb" w:date="2019-09-09T15:42:00Z">
              <w:tcPr>
                <w:tcW w:w="7249" w:type="dxa"/>
                <w:gridSpan w:val="40"/>
                <w:tcBorders>
                  <w:top w:val="single" w:sz="4" w:space="0" w:color="auto"/>
                  <w:left w:val="single" w:sz="4" w:space="0" w:color="auto"/>
                  <w:bottom w:val="nil"/>
                  <w:right w:val="single" w:sz="4" w:space="0" w:color="auto"/>
                </w:tcBorders>
              </w:tcPr>
            </w:tcPrChange>
          </w:tcPr>
          <w:p w14:paraId="67ABED6D" w14:textId="77777777" w:rsidR="009A56CA" w:rsidRPr="00B7684B" w:rsidRDefault="009A56CA" w:rsidP="009A56CA">
            <w:pPr>
              <w:jc w:val="both"/>
              <w:rPr>
                <w:sz w:val="19"/>
              </w:rPr>
            </w:pPr>
          </w:p>
        </w:tc>
      </w:tr>
      <w:tr w:rsidR="009A56CA" w14:paraId="471AB40A"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72C9E9C9" w14:textId="77777777" w:rsidR="009A56CA" w:rsidRPr="00B7684B" w:rsidRDefault="009A56CA" w:rsidP="009A56CA">
            <w:pPr>
              <w:spacing w:before="20" w:after="20"/>
              <w:rPr>
                <w:sz w:val="19"/>
              </w:rPr>
            </w:pPr>
            <w:r w:rsidRPr="00B7684B">
              <w:rPr>
                <w:spacing w:val="-2"/>
                <w:sz w:val="19"/>
              </w:rPr>
              <w:t>prof. Ing. Petr Sáha, CSc.</w:t>
            </w:r>
          </w:p>
        </w:tc>
      </w:tr>
      <w:tr w:rsidR="009A56CA" w14:paraId="2FDD56C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2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42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679AC63" w14:textId="77777777" w:rsidR="009A56CA" w:rsidRPr="00B7684B" w:rsidRDefault="009A56CA" w:rsidP="009A56C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423" w:author="utb" w:date="2019-09-09T15:42:00Z">
              <w:tcPr>
                <w:tcW w:w="7249" w:type="dxa"/>
                <w:gridSpan w:val="40"/>
                <w:tcBorders>
                  <w:top w:val="single" w:sz="4" w:space="0" w:color="auto"/>
                  <w:left w:val="single" w:sz="4" w:space="0" w:color="auto"/>
                  <w:bottom w:val="nil"/>
                  <w:right w:val="single" w:sz="4" w:space="0" w:color="auto"/>
                </w:tcBorders>
              </w:tcPr>
            </w:tcPrChange>
          </w:tcPr>
          <w:p w14:paraId="64D73A1D" w14:textId="77777777" w:rsidR="009A56CA" w:rsidRPr="00B7684B" w:rsidRDefault="009A56CA" w:rsidP="009A56CA">
            <w:pPr>
              <w:jc w:val="both"/>
              <w:rPr>
                <w:sz w:val="19"/>
              </w:rPr>
            </w:pPr>
          </w:p>
        </w:tc>
      </w:tr>
      <w:tr w:rsidR="009A56CA" w:rsidRPr="009A56CA" w14:paraId="472FD181" w14:textId="77777777" w:rsidTr="00B7684B">
        <w:trPr>
          <w:trHeight w:val="2553"/>
        </w:trPr>
        <w:tc>
          <w:tcPr>
            <w:tcW w:w="10349" w:type="dxa"/>
            <w:gridSpan w:val="37"/>
            <w:tcBorders>
              <w:top w:val="nil"/>
              <w:left w:val="single" w:sz="4" w:space="0" w:color="auto"/>
              <w:bottom w:val="single" w:sz="12" w:space="0" w:color="auto"/>
              <w:right w:val="single" w:sz="4" w:space="0" w:color="auto"/>
            </w:tcBorders>
          </w:tcPr>
          <w:p w14:paraId="595808BB" w14:textId="0A7D30B9" w:rsidR="009A56CA" w:rsidRPr="00B7684B" w:rsidRDefault="0086453D" w:rsidP="009A56CA">
            <w:pPr>
              <w:jc w:val="both"/>
              <w:rPr>
                <w:sz w:val="19"/>
              </w:rPr>
            </w:pPr>
            <w:r w:rsidRPr="00B7684B">
              <w:rPr>
                <w:color w:val="000000"/>
                <w:sz w:val="19"/>
                <w:shd w:val="clear" w:color="auto" w:fill="FFFFFF"/>
              </w:rPr>
              <w:t xml:space="preserve">Cílem </w:t>
            </w:r>
            <w:r w:rsidR="00AB6ADD" w:rsidRPr="00B7684B">
              <w:rPr>
                <w:color w:val="000000"/>
                <w:sz w:val="19"/>
                <w:shd w:val="clear" w:color="auto" w:fill="FFFFFF"/>
              </w:rPr>
              <w:t>předmětu</w:t>
            </w:r>
            <w:r w:rsidRPr="00B7684B">
              <w:rPr>
                <w:color w:val="000000"/>
                <w:sz w:val="19"/>
                <w:shd w:val="clear" w:color="auto" w:fill="FFFFFF"/>
              </w:rPr>
              <w:t xml:space="preserve"> je získání přehledu o problematice biopolymerů zahrnující jejich členění, charakterizaci a analýzu. Současně je kladen důraz na získání povědomí o jejich aktuálních možnostech využití v praxi pro zdravotnické, potravinářské a další specifické aplikace. </w:t>
            </w:r>
            <w:r w:rsidR="00CA02CD" w:rsidRPr="00B7684B">
              <w:rPr>
                <w:color w:val="000000"/>
                <w:sz w:val="19"/>
                <w:shd w:val="clear" w:color="auto" w:fill="FFFFFF"/>
              </w:rPr>
              <w:t>Předmět je určen pro studenty doktorského studia</w:t>
            </w:r>
            <w:r w:rsidR="006D21C5" w:rsidRPr="00B7684B">
              <w:rPr>
                <w:sz w:val="19"/>
              </w:rPr>
              <w:t xml:space="preserve"> Technology of Macromolecular Substances</w:t>
            </w:r>
            <w:r w:rsidR="00CA02CD" w:rsidRPr="00B7684B">
              <w:rPr>
                <w:color w:val="000000"/>
                <w:sz w:val="19"/>
                <w:shd w:val="clear" w:color="auto" w:fill="FFFFFF"/>
              </w:rPr>
              <w:t xml:space="preserve">, kteří se při své výzkumné činnosti blíže zabývají problematikou polymerních látek přírodního původu. </w:t>
            </w:r>
          </w:p>
          <w:p w14:paraId="2153DD5B" w14:textId="77777777" w:rsidR="009A56CA" w:rsidRPr="00B7684B" w:rsidRDefault="009A56CA" w:rsidP="009A56CA">
            <w:pPr>
              <w:jc w:val="both"/>
              <w:rPr>
                <w:sz w:val="19"/>
              </w:rPr>
            </w:pPr>
          </w:p>
          <w:p w14:paraId="295FA35B" w14:textId="77777777" w:rsidR="009A56CA" w:rsidRPr="00B7684B" w:rsidRDefault="009A56CA" w:rsidP="009A56CA">
            <w:pPr>
              <w:jc w:val="both"/>
              <w:rPr>
                <w:sz w:val="19"/>
                <w:u w:val="single"/>
              </w:rPr>
            </w:pPr>
            <w:r w:rsidRPr="00B7684B">
              <w:rPr>
                <w:sz w:val="19"/>
                <w:u w:val="single"/>
              </w:rPr>
              <w:t>Základní témata:</w:t>
            </w:r>
          </w:p>
          <w:p w14:paraId="550AB5D8"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Úvod do problematiky (pokročilá úroveň) - průnik makromolekulární chemie a ostatních vědních discipl</w:t>
            </w:r>
            <w:r w:rsidR="00151F2C" w:rsidRPr="00B7684B">
              <w:rPr>
                <w:color w:val="000000"/>
                <w:sz w:val="19"/>
                <w:shd w:val="clear" w:color="auto" w:fill="FFFFFF"/>
              </w:rPr>
              <w:t>í</w:t>
            </w:r>
            <w:r w:rsidRPr="00B7684B">
              <w:rPr>
                <w:color w:val="000000"/>
                <w:sz w:val="19"/>
                <w:shd w:val="clear" w:color="auto" w:fill="FFFFFF"/>
              </w:rPr>
              <w:t>n v oblasti biopolymerů. </w:t>
            </w:r>
          </w:p>
          <w:p w14:paraId="16EF0CDE"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Členění. </w:t>
            </w:r>
          </w:p>
          <w:p w14:paraId="6BCD5B9D"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Teorie. </w:t>
            </w:r>
          </w:p>
          <w:p w14:paraId="4040945D"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Charakterizace. </w:t>
            </w:r>
          </w:p>
          <w:p w14:paraId="08889738"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Analýza. </w:t>
            </w:r>
          </w:p>
          <w:p w14:paraId="7B1DF43D" w14:textId="77777777" w:rsidR="00CA02CD" w:rsidRPr="00B7684B" w:rsidRDefault="00CA02CD" w:rsidP="00AB6B08">
            <w:pPr>
              <w:pStyle w:val="ListParagraph"/>
              <w:numPr>
                <w:ilvl w:val="0"/>
                <w:numId w:val="4"/>
              </w:numPr>
              <w:ind w:left="113" w:hanging="113"/>
              <w:jc w:val="both"/>
              <w:rPr>
                <w:sz w:val="19"/>
                <w:u w:val="single"/>
              </w:rPr>
            </w:pPr>
            <w:r w:rsidRPr="00B7684B">
              <w:rPr>
                <w:color w:val="000000"/>
                <w:sz w:val="19"/>
                <w:shd w:val="clear" w:color="auto" w:fill="FFFFFF"/>
              </w:rPr>
              <w:t>Možnosti využití - zdravotnické, potravinářské a další specifické aplikace. </w:t>
            </w:r>
          </w:p>
        </w:tc>
      </w:tr>
      <w:tr w:rsidR="009A56CA" w14:paraId="0FF0700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425"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426"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108519C2" w14:textId="77777777" w:rsidR="009A56CA" w:rsidRPr="00B7684B" w:rsidRDefault="00D5199F" w:rsidP="009A56CA">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427" w:author="utb" w:date="2019-09-09T15:42:00Z">
              <w:tcPr>
                <w:tcW w:w="6678" w:type="dxa"/>
                <w:gridSpan w:val="34"/>
                <w:tcBorders>
                  <w:top w:val="nil"/>
                  <w:left w:val="single" w:sz="4" w:space="0" w:color="auto"/>
                  <w:bottom w:val="nil"/>
                  <w:right w:val="single" w:sz="4" w:space="0" w:color="auto"/>
                </w:tcBorders>
              </w:tcPr>
            </w:tcPrChange>
          </w:tcPr>
          <w:p w14:paraId="5D39DD6C" w14:textId="77777777" w:rsidR="009A56CA" w:rsidRPr="00B7684B" w:rsidRDefault="009A56CA" w:rsidP="009A56CA">
            <w:pPr>
              <w:jc w:val="both"/>
              <w:rPr>
                <w:sz w:val="19"/>
              </w:rPr>
            </w:pPr>
          </w:p>
        </w:tc>
      </w:tr>
      <w:tr w:rsidR="009A56CA" w14:paraId="14A01017"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160740D9" w14:textId="77777777" w:rsidR="009A56CA" w:rsidRPr="00B7684B" w:rsidRDefault="009A56CA" w:rsidP="0049458D">
            <w:pPr>
              <w:jc w:val="both"/>
              <w:rPr>
                <w:sz w:val="19"/>
                <w:u w:val="single"/>
              </w:rPr>
            </w:pPr>
            <w:r w:rsidRPr="00B7684B">
              <w:rPr>
                <w:sz w:val="19"/>
                <w:u w:val="single"/>
              </w:rPr>
              <w:t>Povinná literatura:</w:t>
            </w:r>
          </w:p>
          <w:p w14:paraId="4CDB20C5" w14:textId="77777777" w:rsidR="00EE48C6" w:rsidRPr="00EE48C6" w:rsidRDefault="00EE48C6" w:rsidP="00EE48C6">
            <w:pPr>
              <w:shd w:val="clear" w:color="auto" w:fill="FFFFFF"/>
              <w:jc w:val="both"/>
              <w:rPr>
                <w:ins w:id="428" w:author="utb" w:date="2019-09-09T17:30:00Z"/>
                <w:sz w:val="19"/>
                <w:szCs w:val="19"/>
              </w:rPr>
            </w:pPr>
            <w:ins w:id="429" w:author="utb" w:date="2019-09-09T17:30:00Z">
              <w:r w:rsidRPr="00EE48C6">
                <w:rPr>
                  <w:rStyle w:val="author-data"/>
                  <w:sz w:val="19"/>
                  <w:szCs w:val="19"/>
                </w:rPr>
                <w:t>PADINJAKKARA, A.</w:t>
              </w:r>
              <w:r w:rsidRPr="00EE48C6">
                <w:rPr>
                  <w:sz w:val="19"/>
                  <w:szCs w:val="19"/>
                </w:rPr>
                <w:t xml:space="preserve">, </w:t>
              </w:r>
              <w:r w:rsidRPr="00EE48C6">
                <w:rPr>
                  <w:rStyle w:val="author-data"/>
                  <w:sz w:val="19"/>
                  <w:szCs w:val="19"/>
                </w:rPr>
                <w:t>THANKAPPAN, A.</w:t>
              </w:r>
              <w:r w:rsidRPr="00EE48C6">
                <w:rPr>
                  <w:sz w:val="19"/>
                  <w:szCs w:val="19"/>
                </w:rPr>
                <w:t xml:space="preserve">, </w:t>
              </w:r>
              <w:r w:rsidRPr="00EE48C6">
                <w:rPr>
                  <w:rStyle w:val="author-data"/>
                  <w:sz w:val="19"/>
                  <w:szCs w:val="19"/>
                </w:rPr>
                <w:t xml:space="preserve">SOUZA, F.G.JR.. THOMAS, S. </w:t>
              </w:r>
              <w:r w:rsidRPr="00EE48C6">
                <w:rPr>
                  <w:i/>
                  <w:sz w:val="19"/>
                  <w:szCs w:val="19"/>
                </w:rPr>
                <w:t>Biopolymers and biomaterials</w:t>
              </w:r>
              <w:r w:rsidRPr="00EE48C6">
                <w:rPr>
                  <w:sz w:val="19"/>
                  <w:szCs w:val="19"/>
                </w:rPr>
                <w:t>. Waretown: Apple Academic Press, 2019.</w:t>
              </w:r>
            </w:ins>
          </w:p>
          <w:p w14:paraId="0D8508C6" w14:textId="77777777" w:rsidR="00EE48C6" w:rsidRPr="00EE48C6" w:rsidRDefault="00EE48C6" w:rsidP="00EE48C6">
            <w:pPr>
              <w:shd w:val="clear" w:color="auto" w:fill="FFFFFF"/>
              <w:jc w:val="both"/>
              <w:rPr>
                <w:ins w:id="430" w:author="utb" w:date="2019-09-09T17:30:00Z"/>
                <w:sz w:val="19"/>
                <w:szCs w:val="19"/>
              </w:rPr>
            </w:pPr>
            <w:ins w:id="431" w:author="utb" w:date="2019-09-09T17:30:00Z">
              <w:r w:rsidRPr="00EE48C6">
                <w:rPr>
                  <w:rStyle w:val="author-data"/>
                  <w:sz w:val="19"/>
                  <w:szCs w:val="19"/>
                </w:rPr>
                <w:t>NIAOUNAKIS, M.</w:t>
              </w:r>
              <w:r w:rsidRPr="00EE48C6">
                <w:rPr>
                  <w:b/>
                  <w:bCs/>
                  <w:sz w:val="19"/>
                  <w:szCs w:val="19"/>
                </w:rPr>
                <w:t xml:space="preserve"> </w:t>
              </w:r>
              <w:r w:rsidRPr="00EE48C6">
                <w:rPr>
                  <w:i/>
                  <w:sz w:val="19"/>
                  <w:szCs w:val="19"/>
                </w:rPr>
                <w:t xml:space="preserve">Biopolymers: Processing and Products. </w:t>
              </w:r>
              <w:r w:rsidRPr="00EE48C6">
                <w:rPr>
                  <w:sz w:val="19"/>
                  <w:szCs w:val="19"/>
                </w:rPr>
                <w:t>Waltham: Elsevier, 2015.</w:t>
              </w:r>
            </w:ins>
          </w:p>
          <w:p w14:paraId="2F4F790F" w14:textId="77777777" w:rsidR="0086453D" w:rsidRPr="00B7684B" w:rsidRDefault="00CA02CD" w:rsidP="0049458D">
            <w:pPr>
              <w:shd w:val="clear" w:color="auto" w:fill="FFFFFF"/>
              <w:jc w:val="both"/>
              <w:rPr>
                <w:color w:val="000000"/>
                <w:sz w:val="19"/>
              </w:rPr>
            </w:pPr>
            <w:r w:rsidRPr="00B7684B">
              <w:rPr>
                <w:color w:val="000000"/>
                <w:sz w:val="19"/>
              </w:rPr>
              <w:t>WOOL</w:t>
            </w:r>
            <w:r w:rsidR="00EF0B86" w:rsidRPr="00B7684B">
              <w:rPr>
                <w:color w:val="000000"/>
                <w:sz w:val="19"/>
              </w:rPr>
              <w:t>,</w:t>
            </w:r>
            <w:r w:rsidRPr="00B7684B">
              <w:rPr>
                <w:color w:val="000000"/>
                <w:sz w:val="19"/>
              </w:rPr>
              <w:t xml:space="preserve"> R.P., SUN</w:t>
            </w:r>
            <w:r w:rsidR="00EF0B86" w:rsidRPr="00B7684B">
              <w:rPr>
                <w:color w:val="000000"/>
                <w:sz w:val="19"/>
              </w:rPr>
              <w:t>, X.S</w:t>
            </w:r>
            <w:r w:rsidRPr="00B7684B">
              <w:rPr>
                <w:color w:val="000000"/>
                <w:sz w:val="19"/>
              </w:rPr>
              <w:t>. </w:t>
            </w:r>
            <w:r w:rsidRPr="00B7684B">
              <w:rPr>
                <w:i/>
                <w:color w:val="000000"/>
                <w:sz w:val="19"/>
              </w:rPr>
              <w:t>Bio-Based Polymers and Composites</w:t>
            </w:r>
            <w:r w:rsidRPr="00B7684B">
              <w:rPr>
                <w:color w:val="000000"/>
                <w:sz w:val="19"/>
              </w:rPr>
              <w:t xml:space="preserve">. </w:t>
            </w:r>
            <w:r w:rsidR="00200C2D" w:rsidRPr="00B7684B">
              <w:rPr>
                <w:color w:val="000000"/>
                <w:sz w:val="19"/>
              </w:rPr>
              <w:t xml:space="preserve">Amsterdam: Elsevier, 2004. </w:t>
            </w:r>
            <w:r w:rsidRPr="00B7684B">
              <w:rPr>
                <w:color w:val="000000"/>
                <w:sz w:val="19"/>
              </w:rPr>
              <w:t>ISBN 0-12-763952-7. </w:t>
            </w:r>
            <w:r w:rsidR="0086453D" w:rsidRPr="00B7684B">
              <w:rPr>
                <w:color w:val="000000"/>
                <w:sz w:val="19"/>
              </w:rPr>
              <w:t>Dostupn</w:t>
            </w:r>
            <w:r w:rsidR="00671928" w:rsidRPr="00B7684B">
              <w:rPr>
                <w:color w:val="000000"/>
                <w:sz w:val="19"/>
              </w:rPr>
              <w:t>é z</w:t>
            </w:r>
            <w:r w:rsidR="008F4F2A" w:rsidRPr="00B7684B">
              <w:rPr>
                <w:color w:val="000000"/>
                <w:sz w:val="19"/>
              </w:rPr>
              <w:t>:</w:t>
            </w:r>
            <w:r w:rsidR="00671928" w:rsidRPr="00B7684B">
              <w:rPr>
                <w:color w:val="000000"/>
                <w:sz w:val="19"/>
              </w:rPr>
              <w:t xml:space="preserve"> </w:t>
            </w:r>
            <w:hyperlink r:id="rId26" w:history="1">
              <w:r w:rsidR="0086453D" w:rsidRPr="00B7684B">
                <w:rPr>
                  <w:rStyle w:val="Hyperlink"/>
                  <w:sz w:val="19"/>
                </w:rPr>
                <w:t>https://www.sciencedirect.com/book/9780127639529/bio-based-polymers-and-composites</w:t>
              </w:r>
            </w:hyperlink>
            <w:r w:rsidR="0086453D" w:rsidRPr="00B7684B">
              <w:rPr>
                <w:rStyle w:val="Hyperlink"/>
                <w:color w:val="auto"/>
                <w:sz w:val="19"/>
                <w:u w:val="none"/>
              </w:rPr>
              <w:t>.</w:t>
            </w:r>
          </w:p>
          <w:p w14:paraId="16E3FF15" w14:textId="77777777" w:rsidR="00CA02CD" w:rsidRPr="00B7684B" w:rsidRDefault="00200C2D" w:rsidP="0049458D">
            <w:pPr>
              <w:shd w:val="clear" w:color="auto" w:fill="FFFFFF"/>
              <w:jc w:val="both"/>
              <w:rPr>
                <w:sz w:val="19"/>
              </w:rPr>
            </w:pPr>
            <w:r w:rsidRPr="00B7684B">
              <w:rPr>
                <w:caps/>
                <w:color w:val="000000"/>
                <w:sz w:val="19"/>
              </w:rPr>
              <w:t>Steinbuchel, A.</w:t>
            </w:r>
            <w:r w:rsidRPr="00B7684B">
              <w:rPr>
                <w:color w:val="000000"/>
                <w:sz w:val="19"/>
              </w:rPr>
              <w:t xml:space="preserve"> (Ed.) </w:t>
            </w:r>
            <w:hyperlink r:id="rId27" w:tgtFrame="_blank" w:history="1">
              <w:r w:rsidR="00CA02CD" w:rsidRPr="00B7684B">
                <w:rPr>
                  <w:rStyle w:val="Hyperlink"/>
                  <w:i/>
                  <w:color w:val="auto"/>
                  <w:sz w:val="19"/>
                  <w:u w:val="none"/>
                </w:rPr>
                <w:t xml:space="preserve">Biopolymers. </w:t>
              </w:r>
              <w:r w:rsidRPr="00B7684B">
                <w:rPr>
                  <w:rStyle w:val="Hyperlink"/>
                  <w:i/>
                  <w:color w:val="auto"/>
                  <w:sz w:val="19"/>
                  <w:u w:val="none"/>
                </w:rPr>
                <w:t xml:space="preserve">Vol. 10, General Aspects and Special Applications. </w:t>
              </w:r>
              <w:r w:rsidR="00F443A0" w:rsidRPr="00B7684B">
                <w:rPr>
                  <w:rStyle w:val="Hyperlink"/>
                  <w:color w:val="auto"/>
                  <w:sz w:val="19"/>
                  <w:u w:val="none"/>
                </w:rPr>
                <w:t>Weinheim</w:t>
              </w:r>
              <w:r w:rsidR="00CA02CD" w:rsidRPr="00B7684B">
                <w:rPr>
                  <w:rStyle w:val="Hyperlink"/>
                  <w:color w:val="auto"/>
                  <w:sz w:val="19"/>
                  <w:u w:val="none"/>
                </w:rPr>
                <w:t>: Wiley-VCH, 2003. ISBN 3-527-30229-8. </w:t>
              </w:r>
            </w:hyperlink>
          </w:p>
          <w:p w14:paraId="43BD78CF" w14:textId="77777777" w:rsidR="00CA02CD" w:rsidRPr="00B7684B" w:rsidRDefault="00CA02CD" w:rsidP="0049458D">
            <w:pPr>
              <w:shd w:val="clear" w:color="auto" w:fill="FFFFFF"/>
              <w:jc w:val="both"/>
              <w:rPr>
                <w:color w:val="000000"/>
                <w:sz w:val="19"/>
              </w:rPr>
            </w:pPr>
            <w:r w:rsidRPr="00B7684B">
              <w:rPr>
                <w:color w:val="000000"/>
                <w:sz w:val="19"/>
              </w:rPr>
              <w:t>IMAM</w:t>
            </w:r>
            <w:r w:rsidR="00EF0B86" w:rsidRPr="00B7684B">
              <w:rPr>
                <w:color w:val="000000"/>
                <w:sz w:val="19"/>
              </w:rPr>
              <w:t>,</w:t>
            </w:r>
            <w:r w:rsidRPr="00B7684B">
              <w:rPr>
                <w:color w:val="000000"/>
                <w:sz w:val="19"/>
              </w:rPr>
              <w:t xml:space="preserve"> S.H., GREENE</w:t>
            </w:r>
            <w:r w:rsidR="00EF0B86" w:rsidRPr="00B7684B">
              <w:rPr>
                <w:color w:val="000000"/>
                <w:sz w:val="19"/>
              </w:rPr>
              <w:t>,</w:t>
            </w:r>
            <w:r w:rsidRPr="00B7684B">
              <w:rPr>
                <w:color w:val="000000"/>
                <w:sz w:val="19"/>
              </w:rPr>
              <w:t xml:space="preserve"> R</w:t>
            </w:r>
            <w:r w:rsidR="00EF0B86" w:rsidRPr="00B7684B">
              <w:rPr>
                <w:color w:val="000000"/>
                <w:sz w:val="19"/>
              </w:rPr>
              <w:t>.</w:t>
            </w:r>
            <w:r w:rsidRPr="00B7684B">
              <w:rPr>
                <w:color w:val="000000"/>
                <w:sz w:val="19"/>
              </w:rPr>
              <w:t>V., ZAIDI</w:t>
            </w:r>
            <w:r w:rsidR="00EF0B86" w:rsidRPr="00B7684B">
              <w:rPr>
                <w:color w:val="000000"/>
                <w:sz w:val="19"/>
              </w:rPr>
              <w:t>,</w:t>
            </w:r>
            <w:r w:rsidRPr="00B7684B">
              <w:rPr>
                <w:color w:val="000000"/>
                <w:sz w:val="19"/>
              </w:rPr>
              <w:t xml:space="preserve"> B.R. </w:t>
            </w:r>
            <w:r w:rsidRPr="00B7684B">
              <w:rPr>
                <w:i/>
                <w:color w:val="000000"/>
                <w:sz w:val="19"/>
              </w:rPr>
              <w:t>Biopolymers: Utilizing Nature's Advanced Materials</w:t>
            </w:r>
            <w:r w:rsidRPr="00B7684B">
              <w:rPr>
                <w:color w:val="000000"/>
                <w:sz w:val="19"/>
              </w:rPr>
              <w:t>. Washington, 1999. ISBN 0-841-3607-0. </w:t>
            </w:r>
          </w:p>
          <w:p w14:paraId="56D06F2B" w14:textId="77777777" w:rsidR="008D0869" w:rsidRPr="00B7684B" w:rsidRDefault="008D0869" w:rsidP="0049458D">
            <w:pPr>
              <w:shd w:val="clear" w:color="auto" w:fill="FFFFFF"/>
              <w:jc w:val="both"/>
              <w:rPr>
                <w:color w:val="000000"/>
                <w:sz w:val="19"/>
              </w:rPr>
            </w:pPr>
          </w:p>
          <w:p w14:paraId="1545B9E3" w14:textId="77777777" w:rsidR="009A56CA" w:rsidRPr="00B7684B" w:rsidRDefault="009A56CA" w:rsidP="0049458D">
            <w:pPr>
              <w:jc w:val="both"/>
              <w:rPr>
                <w:sz w:val="19"/>
                <w:u w:val="single"/>
              </w:rPr>
            </w:pPr>
            <w:r w:rsidRPr="00B7684B">
              <w:rPr>
                <w:sz w:val="19"/>
                <w:u w:val="single"/>
              </w:rPr>
              <w:t>Doporučená literatura:</w:t>
            </w:r>
          </w:p>
          <w:p w14:paraId="55A2B0CE" w14:textId="77777777" w:rsidR="001E7581" w:rsidRPr="00C71468" w:rsidRDefault="001E7581" w:rsidP="001E7581">
            <w:pPr>
              <w:jc w:val="both"/>
              <w:rPr>
                <w:sz w:val="19"/>
                <w:szCs w:val="19"/>
                <w:u w:val="single"/>
              </w:rPr>
            </w:pPr>
            <w:r w:rsidRPr="0017148F">
              <w:rPr>
                <w:caps/>
                <w:color w:val="000000"/>
                <w:sz w:val="19"/>
                <w:szCs w:val="19"/>
                <w:lang w:val="en-US" w:eastAsia="en-US"/>
              </w:rPr>
              <w:t xml:space="preserve">Ling, S., Chen, W., Fan, Y., Zheng, K., Jin, K., Yu, H., Buehler, M.J., Kaplan, D.L. </w:t>
            </w:r>
            <w:r w:rsidRPr="0017148F">
              <w:rPr>
                <w:bCs/>
                <w:i/>
                <w:color w:val="000000"/>
                <w:sz w:val="19"/>
                <w:szCs w:val="19"/>
                <w:lang w:val="en-US" w:eastAsia="en-US"/>
              </w:rPr>
              <w:t>Biopolymer Nanofibrils: Structure, Modeling, Preparation, and Applications</w:t>
            </w:r>
            <w:r w:rsidRPr="0017148F">
              <w:rPr>
                <w:bCs/>
                <w:color w:val="000000"/>
                <w:sz w:val="19"/>
                <w:szCs w:val="19"/>
                <w:lang w:val="en-US" w:eastAsia="en-US"/>
              </w:rPr>
              <w:t xml:space="preserve">. </w:t>
            </w:r>
            <w:r w:rsidRPr="0017148F">
              <w:rPr>
                <w:iCs/>
                <w:color w:val="000000"/>
                <w:sz w:val="19"/>
                <w:szCs w:val="19"/>
                <w:lang w:val="en-US" w:eastAsia="en-US"/>
              </w:rPr>
              <w:t>Progress in Polymer Science</w:t>
            </w:r>
            <w:r w:rsidRPr="0017148F">
              <w:rPr>
                <w:color w:val="000000"/>
                <w:sz w:val="19"/>
                <w:szCs w:val="19"/>
                <w:lang w:val="en-US" w:eastAsia="en-US"/>
              </w:rPr>
              <w:t xml:space="preserve"> 85, 1-56, 2018. </w:t>
            </w:r>
          </w:p>
          <w:p w14:paraId="2EF8F735" w14:textId="77777777" w:rsidR="008F4F2A" w:rsidRPr="00B7684B" w:rsidRDefault="008F4F2A" w:rsidP="008F4F2A">
            <w:pPr>
              <w:shd w:val="clear" w:color="auto" w:fill="FFFFFF"/>
              <w:jc w:val="both"/>
              <w:rPr>
                <w:sz w:val="19"/>
                <w:u w:val="single"/>
              </w:rPr>
            </w:pPr>
            <w:r w:rsidRPr="00B7684B">
              <w:rPr>
                <w:color w:val="000000"/>
                <w:sz w:val="19"/>
              </w:rPr>
              <w:t>MUNK, P., AMINABHAVI, T.M. </w:t>
            </w:r>
            <w:r w:rsidRPr="00B7684B">
              <w:rPr>
                <w:i/>
                <w:color w:val="000000"/>
                <w:sz w:val="19"/>
              </w:rPr>
              <w:t>Introduction to Macromolecular Science</w:t>
            </w:r>
            <w:r w:rsidRPr="00B7684B">
              <w:rPr>
                <w:color w:val="000000"/>
                <w:sz w:val="19"/>
              </w:rPr>
              <w:t>. 2nd Ed. New York: Wiley-Interscience, 2002. ISBN 0-41716-5. </w:t>
            </w:r>
          </w:p>
          <w:p w14:paraId="20307982" w14:textId="77777777" w:rsidR="00CA02CD" w:rsidRPr="00B7684B" w:rsidRDefault="00CA02CD" w:rsidP="0049458D">
            <w:pPr>
              <w:shd w:val="clear" w:color="auto" w:fill="FFFFFF"/>
              <w:jc w:val="both"/>
              <w:rPr>
                <w:color w:val="000000"/>
                <w:sz w:val="19"/>
              </w:rPr>
            </w:pPr>
            <w:r w:rsidRPr="00B7684B">
              <w:rPr>
                <w:color w:val="000000"/>
                <w:sz w:val="19"/>
              </w:rPr>
              <w:t>STUART, B. </w:t>
            </w:r>
            <w:r w:rsidRPr="00B7684B">
              <w:rPr>
                <w:i/>
                <w:color w:val="000000"/>
                <w:sz w:val="19"/>
              </w:rPr>
              <w:t>Polymer Analysis</w:t>
            </w:r>
            <w:r w:rsidR="00F443A0" w:rsidRPr="00B7684B">
              <w:rPr>
                <w:color w:val="000000"/>
                <w:sz w:val="19"/>
              </w:rPr>
              <w:t xml:space="preserve">. New York: </w:t>
            </w:r>
            <w:r w:rsidRPr="00B7684B">
              <w:rPr>
                <w:color w:val="000000"/>
                <w:sz w:val="19"/>
              </w:rPr>
              <w:t>J</w:t>
            </w:r>
            <w:r w:rsidR="00F443A0" w:rsidRPr="00B7684B">
              <w:rPr>
                <w:color w:val="000000"/>
                <w:sz w:val="19"/>
              </w:rPr>
              <w:t xml:space="preserve">ohn Wiley </w:t>
            </w:r>
            <w:r w:rsidRPr="00B7684B">
              <w:rPr>
                <w:color w:val="000000"/>
                <w:sz w:val="19"/>
              </w:rPr>
              <w:t>&amp; S</w:t>
            </w:r>
            <w:r w:rsidR="00F443A0" w:rsidRPr="00B7684B">
              <w:rPr>
                <w:color w:val="000000"/>
                <w:sz w:val="19"/>
              </w:rPr>
              <w:t>ons</w:t>
            </w:r>
            <w:r w:rsidRPr="00B7684B">
              <w:rPr>
                <w:color w:val="000000"/>
                <w:sz w:val="19"/>
              </w:rPr>
              <w:t>, L</w:t>
            </w:r>
            <w:r w:rsidR="00F443A0" w:rsidRPr="00B7684B">
              <w:rPr>
                <w:color w:val="000000"/>
                <w:sz w:val="19"/>
              </w:rPr>
              <w:t>td.</w:t>
            </w:r>
            <w:r w:rsidRPr="00B7684B">
              <w:rPr>
                <w:color w:val="000000"/>
                <w:sz w:val="19"/>
              </w:rPr>
              <w:t>, 2002. ISBN 978-0-471-81363-7. </w:t>
            </w:r>
          </w:p>
          <w:p w14:paraId="7EB22E1D" w14:textId="77777777" w:rsidR="00CA02CD" w:rsidRPr="00B7684B" w:rsidRDefault="00CA02CD" w:rsidP="00F443A0">
            <w:pPr>
              <w:shd w:val="clear" w:color="auto" w:fill="FFFFFF"/>
              <w:jc w:val="both"/>
              <w:rPr>
                <w:sz w:val="19"/>
              </w:rPr>
            </w:pPr>
            <w:r w:rsidRPr="00B7684B">
              <w:rPr>
                <w:color w:val="000000"/>
                <w:sz w:val="19"/>
              </w:rPr>
              <w:t>DUMITRIU</w:t>
            </w:r>
            <w:r w:rsidR="00EF0B86" w:rsidRPr="00B7684B">
              <w:rPr>
                <w:color w:val="000000"/>
                <w:sz w:val="19"/>
              </w:rPr>
              <w:t>,</w:t>
            </w:r>
            <w:r w:rsidRPr="00B7684B">
              <w:rPr>
                <w:color w:val="000000"/>
                <w:sz w:val="19"/>
              </w:rPr>
              <w:t xml:space="preserve"> S. </w:t>
            </w:r>
            <w:r w:rsidRPr="00B7684B">
              <w:rPr>
                <w:i/>
                <w:color w:val="000000"/>
                <w:sz w:val="19"/>
              </w:rPr>
              <w:t>Polymeric Biomaterials</w:t>
            </w:r>
            <w:r w:rsidR="00F443A0" w:rsidRPr="00B7684B">
              <w:rPr>
                <w:color w:val="000000"/>
                <w:sz w:val="19"/>
              </w:rPr>
              <w:t xml:space="preserve">. Boca Raton: </w:t>
            </w:r>
            <w:r w:rsidRPr="00B7684B">
              <w:rPr>
                <w:color w:val="000000"/>
                <w:sz w:val="19"/>
              </w:rPr>
              <w:t>CRC Press, 2001</w:t>
            </w:r>
            <w:r w:rsidR="00F443A0" w:rsidRPr="00B7684B">
              <w:rPr>
                <w:color w:val="000000"/>
                <w:sz w:val="19"/>
              </w:rPr>
              <w:t>.</w:t>
            </w:r>
            <w:r w:rsidRPr="00B7684B">
              <w:rPr>
                <w:color w:val="000000"/>
                <w:sz w:val="19"/>
              </w:rPr>
              <w:t xml:space="preserve"> ISBN 0-8247-0569-6.</w:t>
            </w:r>
          </w:p>
        </w:tc>
      </w:tr>
      <w:tr w:rsidR="009A56CA" w14:paraId="235AFA2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B95F814" w14:textId="77777777" w:rsidR="009A56CA" w:rsidRPr="00B7684B" w:rsidRDefault="009A56CA" w:rsidP="009A56CA">
            <w:pPr>
              <w:jc w:val="center"/>
              <w:rPr>
                <w:b/>
                <w:sz w:val="19"/>
              </w:rPr>
            </w:pPr>
            <w:r w:rsidRPr="00B7684B">
              <w:rPr>
                <w:b/>
                <w:sz w:val="19"/>
              </w:rPr>
              <w:t>Informace ke kombinované nebo distanční formě</w:t>
            </w:r>
          </w:p>
        </w:tc>
      </w:tr>
      <w:tr w:rsidR="009A56CA" w14:paraId="6F808E2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33"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434"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743C3AD4" w14:textId="77777777" w:rsidR="009A56CA" w:rsidRPr="00B7684B" w:rsidRDefault="009A56CA" w:rsidP="009A56C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435"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45A9D6D8" w14:textId="77777777" w:rsidR="009A56CA" w:rsidRPr="00B7684B" w:rsidRDefault="009A56CA" w:rsidP="009A56C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436"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1FA3F1D0" w14:textId="77777777" w:rsidR="009A56CA" w:rsidRPr="00B7684B" w:rsidRDefault="009A56CA" w:rsidP="009A56CA">
            <w:pPr>
              <w:jc w:val="both"/>
              <w:rPr>
                <w:b/>
                <w:sz w:val="19"/>
              </w:rPr>
            </w:pPr>
            <w:r w:rsidRPr="00B7684B">
              <w:rPr>
                <w:b/>
                <w:sz w:val="19"/>
              </w:rPr>
              <w:t xml:space="preserve">hodin </w:t>
            </w:r>
          </w:p>
        </w:tc>
      </w:tr>
      <w:tr w:rsidR="009A56CA" w14:paraId="7E08F70C"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1D97276" w14:textId="77777777" w:rsidR="009A56CA" w:rsidRPr="00B7684B" w:rsidRDefault="009A56CA" w:rsidP="009A56CA">
            <w:pPr>
              <w:jc w:val="both"/>
              <w:rPr>
                <w:b/>
                <w:sz w:val="19"/>
              </w:rPr>
            </w:pPr>
            <w:r w:rsidRPr="00B7684B">
              <w:rPr>
                <w:b/>
                <w:sz w:val="19"/>
              </w:rPr>
              <w:t>Informace o způsobu kontaktu s vyučujícím</w:t>
            </w:r>
          </w:p>
        </w:tc>
      </w:tr>
      <w:tr w:rsidR="009A56CA" w14:paraId="6CEFAF16"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38FA93ED" w14:textId="1B0C99CA"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009BBA6" w14:textId="77777777" w:rsidR="004B0BCA" w:rsidRPr="00B7684B" w:rsidRDefault="004B0BCA" w:rsidP="004B0BCA">
            <w:pPr>
              <w:pStyle w:val="xxmsonormal"/>
              <w:shd w:val="clear" w:color="auto" w:fill="FFFFFF"/>
              <w:spacing w:before="0" w:beforeAutospacing="0" w:after="0" w:afterAutospacing="0"/>
              <w:jc w:val="both"/>
              <w:rPr>
                <w:color w:val="000000"/>
                <w:sz w:val="19"/>
              </w:rPr>
            </w:pPr>
            <w:r w:rsidRPr="00B7684B">
              <w:rPr>
                <w:color w:val="000000"/>
                <w:sz w:val="19"/>
              </w:rPr>
              <w:t> </w:t>
            </w:r>
          </w:p>
          <w:p w14:paraId="6EF33D85" w14:textId="09713827" w:rsidR="00CD5508" w:rsidRPr="00B7684B" w:rsidRDefault="004B0BCA" w:rsidP="00B7684B">
            <w:pPr>
              <w:pStyle w:val="xxmsonormal"/>
              <w:shd w:val="clear" w:color="auto" w:fill="FFFFFF"/>
              <w:spacing w:before="0" w:beforeAutospacing="0" w:after="0" w:afterAutospacing="0"/>
              <w:rPr>
                <w:sz w:val="19"/>
              </w:rPr>
            </w:pPr>
            <w:r w:rsidRPr="00B7684B">
              <w:rPr>
                <w:color w:val="000000"/>
                <w:sz w:val="19"/>
              </w:rPr>
              <w:lastRenderedPageBreak/>
              <w:t>Možnosti komunikace s </w:t>
            </w:r>
            <w:r w:rsidR="00D70EA8" w:rsidRPr="00B7684B">
              <w:rPr>
                <w:color w:val="000000"/>
                <w:sz w:val="19"/>
              </w:rPr>
              <w:t>vyučujícím</w:t>
            </w:r>
            <w:r w:rsidRPr="00B7684B">
              <w:rPr>
                <w:color w:val="000000"/>
                <w:sz w:val="19"/>
              </w:rPr>
              <w:t>: </w:t>
            </w:r>
            <w:hyperlink r:id="rId28" w:history="1">
              <w:r w:rsidR="00DD2E5C" w:rsidRPr="00B7684B">
                <w:rPr>
                  <w:rStyle w:val="Hyperlink"/>
                  <w:sz w:val="19"/>
                </w:rPr>
                <w:t>saha@utb.cz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2 222, 576 032 333, 576 038 040</w:t>
            </w:r>
            <w:r w:rsidRPr="00B7684B">
              <w:rPr>
                <w:color w:val="000000"/>
                <w:sz w:val="19"/>
              </w:rPr>
              <w:t>.</w:t>
            </w:r>
          </w:p>
          <w:p w14:paraId="4D749DD1" w14:textId="77777777" w:rsidR="00C71468" w:rsidRPr="00B7684B" w:rsidRDefault="00C71468" w:rsidP="009A56CA">
            <w:pPr>
              <w:jc w:val="both"/>
              <w:rPr>
                <w:sz w:val="19"/>
              </w:rPr>
            </w:pPr>
          </w:p>
          <w:p w14:paraId="0DD7470D" w14:textId="77777777" w:rsidR="00C71468" w:rsidRPr="00B7684B" w:rsidRDefault="00C71468" w:rsidP="009A56CA">
            <w:pPr>
              <w:jc w:val="both"/>
              <w:rPr>
                <w:sz w:val="19"/>
              </w:rPr>
            </w:pPr>
          </w:p>
          <w:p w14:paraId="2F556185" w14:textId="77777777" w:rsidR="00C71468" w:rsidRDefault="00C71468" w:rsidP="009A56CA">
            <w:pPr>
              <w:jc w:val="both"/>
              <w:rPr>
                <w:sz w:val="19"/>
                <w:szCs w:val="19"/>
              </w:rPr>
            </w:pPr>
          </w:p>
          <w:p w14:paraId="43E3BF50" w14:textId="77777777" w:rsidR="00C71468" w:rsidRDefault="00C71468" w:rsidP="009A56CA">
            <w:pPr>
              <w:jc w:val="both"/>
              <w:rPr>
                <w:sz w:val="19"/>
                <w:szCs w:val="19"/>
              </w:rPr>
            </w:pPr>
          </w:p>
          <w:p w14:paraId="0EE865E3" w14:textId="77777777" w:rsidR="0064112C" w:rsidRPr="00C71468" w:rsidRDefault="0064112C" w:rsidP="009A56CA">
            <w:pPr>
              <w:jc w:val="both"/>
              <w:rPr>
                <w:sz w:val="19"/>
                <w:szCs w:val="19"/>
              </w:rPr>
            </w:pPr>
          </w:p>
          <w:p w14:paraId="4E3F4966" w14:textId="6C2906F2" w:rsidR="0040486E" w:rsidRPr="00B7684B" w:rsidRDefault="0040486E" w:rsidP="009A56CA">
            <w:pPr>
              <w:jc w:val="both"/>
              <w:rPr>
                <w:sz w:val="19"/>
              </w:rPr>
            </w:pPr>
          </w:p>
        </w:tc>
      </w:tr>
      <w:tr w:rsidR="0044592C" w14:paraId="6E32A62D"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FDF2246" w14:textId="77777777" w:rsidR="0044592C" w:rsidRDefault="0044592C" w:rsidP="00A521FB">
            <w:pPr>
              <w:jc w:val="both"/>
              <w:rPr>
                <w:b/>
                <w:sz w:val="28"/>
              </w:rPr>
            </w:pPr>
            <w:r>
              <w:lastRenderedPageBreak/>
              <w:br w:type="page"/>
            </w:r>
            <w:r>
              <w:rPr>
                <w:b/>
                <w:sz w:val="28"/>
              </w:rPr>
              <w:t>B-III – Charakteristika studijního předmětu</w:t>
            </w:r>
          </w:p>
        </w:tc>
      </w:tr>
      <w:tr w:rsidR="0044592C" w:rsidRPr="00DF6C82" w14:paraId="076EFBA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438" w:author="utb" w:date="2019-09-09T15:42:00Z">
            <w:trPr>
              <w:gridBefore w:val="2"/>
              <w:trHeight w:hRule="exact" w:val="284"/>
            </w:trPr>
          </w:trPrChange>
        </w:trPr>
        <w:tc>
          <w:tcPr>
            <w:tcW w:w="3187" w:type="dxa"/>
            <w:gridSpan w:val="4"/>
            <w:tcBorders>
              <w:top w:val="double" w:sz="4" w:space="0" w:color="auto"/>
              <w:left w:val="single" w:sz="4" w:space="0" w:color="auto"/>
              <w:bottom w:val="single" w:sz="4" w:space="0" w:color="auto"/>
              <w:right w:val="single" w:sz="4" w:space="0" w:color="auto"/>
            </w:tcBorders>
            <w:shd w:val="clear" w:color="auto" w:fill="F7CAAC"/>
            <w:hideMark/>
            <w:tcPrChange w:id="439" w:author="utb" w:date="2019-09-09T15:42:00Z">
              <w:tcPr>
                <w:tcW w:w="3188" w:type="dxa"/>
                <w:gridSpan w:val="8"/>
                <w:tcBorders>
                  <w:top w:val="double" w:sz="4" w:space="0" w:color="auto"/>
                  <w:left w:val="single" w:sz="4" w:space="0" w:color="auto"/>
                  <w:bottom w:val="single" w:sz="4" w:space="0" w:color="auto"/>
                  <w:right w:val="single" w:sz="4" w:space="0" w:color="auto"/>
                </w:tcBorders>
                <w:shd w:val="clear" w:color="auto" w:fill="F7CAAC"/>
                <w:hideMark/>
              </w:tcPr>
            </w:tcPrChange>
          </w:tcPr>
          <w:p w14:paraId="281E08E1" w14:textId="77777777" w:rsidR="0044592C" w:rsidRPr="00B7684B" w:rsidRDefault="0044592C" w:rsidP="00A521FB">
            <w:pPr>
              <w:jc w:val="both"/>
              <w:rPr>
                <w:b/>
                <w:sz w:val="19"/>
              </w:rPr>
            </w:pPr>
            <w:r w:rsidRPr="00B7684B">
              <w:rPr>
                <w:b/>
                <w:sz w:val="19"/>
              </w:rPr>
              <w:t>Název studijního předmětu</w:t>
            </w:r>
          </w:p>
        </w:tc>
        <w:tc>
          <w:tcPr>
            <w:tcW w:w="7162" w:type="dxa"/>
            <w:gridSpan w:val="33"/>
            <w:tcBorders>
              <w:top w:val="double" w:sz="4" w:space="0" w:color="auto"/>
              <w:left w:val="single" w:sz="4" w:space="0" w:color="auto"/>
              <w:bottom w:val="single" w:sz="4" w:space="0" w:color="auto"/>
              <w:right w:val="single" w:sz="4" w:space="0" w:color="auto"/>
            </w:tcBorders>
            <w:tcPrChange w:id="440" w:author="utb" w:date="2019-09-09T15:42:00Z">
              <w:tcPr>
                <w:tcW w:w="7161" w:type="dxa"/>
                <w:gridSpan w:val="37"/>
                <w:tcBorders>
                  <w:top w:val="double" w:sz="4" w:space="0" w:color="auto"/>
                  <w:left w:val="single" w:sz="4" w:space="0" w:color="auto"/>
                  <w:bottom w:val="single" w:sz="4" w:space="0" w:color="auto"/>
                  <w:right w:val="single" w:sz="4" w:space="0" w:color="auto"/>
                </w:tcBorders>
              </w:tcPr>
            </w:tcPrChange>
          </w:tcPr>
          <w:p w14:paraId="23477562" w14:textId="77777777" w:rsidR="0044592C" w:rsidRPr="00B7684B" w:rsidRDefault="0044592C" w:rsidP="00A521FB">
            <w:pPr>
              <w:jc w:val="both"/>
              <w:rPr>
                <w:b/>
                <w:sz w:val="19"/>
              </w:rPr>
            </w:pPr>
            <w:bookmarkStart w:id="441" w:name="Colloid_and_Surf_Chem"/>
            <w:bookmarkEnd w:id="441"/>
            <w:r w:rsidRPr="00B7684B">
              <w:rPr>
                <w:b/>
                <w:spacing w:val="-2"/>
                <w:sz w:val="19"/>
              </w:rPr>
              <w:t>Colloid and Surface Chemistry</w:t>
            </w:r>
          </w:p>
        </w:tc>
      </w:tr>
      <w:tr w:rsidR="0044592C" w14:paraId="5DF01F0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443" w:author="utb" w:date="2019-09-09T15:42:00Z">
            <w:trPr>
              <w:gridBefore w:val="2"/>
              <w:trHeight w:hRule="exact" w:val="284"/>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444"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47BA1C33" w14:textId="77777777" w:rsidR="0044592C" w:rsidRPr="00B7684B" w:rsidRDefault="0044592C" w:rsidP="00A521FB">
            <w:pPr>
              <w:jc w:val="both"/>
              <w:rPr>
                <w:b/>
                <w:sz w:val="19"/>
              </w:rPr>
            </w:pPr>
            <w:r w:rsidRPr="00B7684B">
              <w:rPr>
                <w:b/>
                <w:sz w:val="19"/>
              </w:rPr>
              <w:t>Typ předmětu</w:t>
            </w:r>
          </w:p>
        </w:tc>
        <w:tc>
          <w:tcPr>
            <w:tcW w:w="3532" w:type="dxa"/>
            <w:gridSpan w:val="19"/>
            <w:tcBorders>
              <w:top w:val="single" w:sz="4" w:space="0" w:color="auto"/>
              <w:left w:val="single" w:sz="4" w:space="0" w:color="auto"/>
              <w:bottom w:val="single" w:sz="4" w:space="0" w:color="auto"/>
              <w:right w:val="single" w:sz="4" w:space="0" w:color="auto"/>
            </w:tcBorders>
            <w:tcPrChange w:id="445" w:author="utb" w:date="2019-09-09T15:42:00Z">
              <w:tcPr>
                <w:tcW w:w="3532" w:type="dxa"/>
                <w:gridSpan w:val="20"/>
                <w:tcBorders>
                  <w:top w:val="single" w:sz="4" w:space="0" w:color="auto"/>
                  <w:left w:val="single" w:sz="4" w:space="0" w:color="auto"/>
                  <w:bottom w:val="single" w:sz="4" w:space="0" w:color="auto"/>
                  <w:right w:val="single" w:sz="4" w:space="0" w:color="auto"/>
                </w:tcBorders>
              </w:tcPr>
            </w:tcPrChange>
          </w:tcPr>
          <w:p w14:paraId="49D8B023" w14:textId="77777777" w:rsidR="0044592C" w:rsidRPr="00B7684B" w:rsidRDefault="0044592C" w:rsidP="00A521FB">
            <w:pPr>
              <w:jc w:val="both"/>
              <w:rPr>
                <w:sz w:val="19"/>
              </w:rPr>
            </w:pPr>
          </w:p>
        </w:tc>
        <w:tc>
          <w:tcPr>
            <w:tcW w:w="2790" w:type="dxa"/>
            <w:gridSpan w:val="9"/>
            <w:tcBorders>
              <w:top w:val="single" w:sz="4" w:space="0" w:color="auto"/>
              <w:left w:val="single" w:sz="4" w:space="0" w:color="auto"/>
              <w:bottom w:val="single" w:sz="4" w:space="0" w:color="auto"/>
              <w:right w:val="single" w:sz="4" w:space="0" w:color="auto"/>
            </w:tcBorders>
            <w:shd w:val="clear" w:color="auto" w:fill="F7CAAC"/>
            <w:hideMark/>
            <w:tcPrChange w:id="446" w:author="utb" w:date="2019-09-09T15:42:00Z">
              <w:tcPr>
                <w:tcW w:w="2790"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18E9FFDD" w14:textId="77777777" w:rsidR="0044592C" w:rsidRPr="00B7684B" w:rsidRDefault="0044592C" w:rsidP="00A521FB">
            <w:pPr>
              <w:jc w:val="both"/>
              <w:rPr>
                <w:sz w:val="19"/>
              </w:rPr>
            </w:pPr>
            <w:r w:rsidRPr="00B7684B">
              <w:rPr>
                <w:b/>
                <w:sz w:val="19"/>
              </w:rPr>
              <w:t>doporučený ročník / semestr</w:t>
            </w:r>
          </w:p>
        </w:tc>
        <w:tc>
          <w:tcPr>
            <w:tcW w:w="840" w:type="dxa"/>
            <w:gridSpan w:val="5"/>
            <w:tcBorders>
              <w:top w:val="single" w:sz="4" w:space="0" w:color="auto"/>
              <w:left w:val="single" w:sz="4" w:space="0" w:color="auto"/>
              <w:bottom w:val="single" w:sz="4" w:space="0" w:color="auto"/>
              <w:right w:val="single" w:sz="4" w:space="0" w:color="auto"/>
            </w:tcBorders>
            <w:tcPrChange w:id="447" w:author="utb" w:date="2019-09-09T15:42:00Z">
              <w:tcPr>
                <w:tcW w:w="839" w:type="dxa"/>
                <w:gridSpan w:val="4"/>
                <w:tcBorders>
                  <w:top w:val="single" w:sz="4" w:space="0" w:color="auto"/>
                  <w:left w:val="single" w:sz="4" w:space="0" w:color="auto"/>
                  <w:bottom w:val="single" w:sz="4" w:space="0" w:color="auto"/>
                  <w:right w:val="single" w:sz="4" w:space="0" w:color="auto"/>
                </w:tcBorders>
              </w:tcPr>
            </w:tcPrChange>
          </w:tcPr>
          <w:p w14:paraId="64099042" w14:textId="77777777" w:rsidR="0044592C" w:rsidRPr="00B7684B" w:rsidRDefault="0044592C" w:rsidP="00A521FB">
            <w:pPr>
              <w:jc w:val="both"/>
              <w:rPr>
                <w:sz w:val="19"/>
              </w:rPr>
            </w:pPr>
          </w:p>
        </w:tc>
      </w:tr>
      <w:tr w:rsidR="0044592C" w14:paraId="747A2AD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449" w:author="utb" w:date="2019-09-09T15:42:00Z">
            <w:trPr>
              <w:gridBefore w:val="2"/>
              <w:trHeight w:hRule="exact" w:val="284"/>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450"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5FE3FEDA" w14:textId="77777777" w:rsidR="0044592C" w:rsidRPr="00B7684B" w:rsidRDefault="0044592C" w:rsidP="00A521FB">
            <w:pPr>
              <w:jc w:val="both"/>
              <w:rPr>
                <w:b/>
                <w:sz w:val="19"/>
              </w:rPr>
            </w:pPr>
            <w:r w:rsidRPr="00B7684B">
              <w:rPr>
                <w:b/>
                <w:sz w:val="19"/>
              </w:rPr>
              <w:t>Rozsah studijního předmětu</w:t>
            </w:r>
          </w:p>
        </w:tc>
        <w:tc>
          <w:tcPr>
            <w:tcW w:w="1764" w:type="dxa"/>
            <w:gridSpan w:val="11"/>
            <w:tcBorders>
              <w:top w:val="single" w:sz="4" w:space="0" w:color="auto"/>
              <w:left w:val="single" w:sz="4" w:space="0" w:color="auto"/>
              <w:bottom w:val="single" w:sz="4" w:space="0" w:color="auto"/>
              <w:right w:val="single" w:sz="4" w:space="0" w:color="auto"/>
            </w:tcBorders>
            <w:tcPrChange w:id="451" w:author="utb" w:date="2019-09-09T15:42:00Z">
              <w:tcPr>
                <w:tcW w:w="1764" w:type="dxa"/>
                <w:gridSpan w:val="11"/>
                <w:tcBorders>
                  <w:top w:val="single" w:sz="4" w:space="0" w:color="auto"/>
                  <w:left w:val="single" w:sz="4" w:space="0" w:color="auto"/>
                  <w:bottom w:val="single" w:sz="4" w:space="0" w:color="auto"/>
                  <w:right w:val="single" w:sz="4" w:space="0" w:color="auto"/>
                </w:tcBorders>
              </w:tcPr>
            </w:tcPrChange>
          </w:tcPr>
          <w:p w14:paraId="48B4D5D3" w14:textId="77777777" w:rsidR="0044592C" w:rsidRPr="00B7684B" w:rsidRDefault="0044592C" w:rsidP="00A521FB">
            <w:pPr>
              <w:jc w:val="both"/>
              <w:rPr>
                <w:sz w:val="19"/>
              </w:rPr>
            </w:pPr>
          </w:p>
        </w:tc>
        <w:tc>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Change w:id="452" w:author="utb" w:date="2019-09-09T15:42:00Z">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14:paraId="5C7BD751" w14:textId="77777777" w:rsidR="0044592C" w:rsidRPr="00B7684B" w:rsidRDefault="0044592C" w:rsidP="00A521FB">
            <w:pPr>
              <w:jc w:val="both"/>
              <w:rPr>
                <w:b/>
                <w:sz w:val="19"/>
              </w:rPr>
            </w:pPr>
            <w:r w:rsidRPr="00B7684B">
              <w:rPr>
                <w:b/>
                <w:sz w:val="19"/>
              </w:rPr>
              <w:t xml:space="preserve">hod. </w:t>
            </w:r>
          </w:p>
        </w:tc>
        <w:tc>
          <w:tcPr>
            <w:tcW w:w="846" w:type="dxa"/>
            <w:gridSpan w:val="4"/>
            <w:tcBorders>
              <w:top w:val="single" w:sz="4" w:space="0" w:color="auto"/>
              <w:left w:val="single" w:sz="4" w:space="0" w:color="auto"/>
              <w:bottom w:val="single" w:sz="4" w:space="0" w:color="auto"/>
              <w:right w:val="single" w:sz="4" w:space="0" w:color="auto"/>
            </w:tcBorders>
            <w:tcPrChange w:id="453" w:author="utb" w:date="2019-09-09T15:42:00Z">
              <w:tcPr>
                <w:tcW w:w="846" w:type="dxa"/>
                <w:gridSpan w:val="5"/>
                <w:tcBorders>
                  <w:top w:val="single" w:sz="4" w:space="0" w:color="auto"/>
                  <w:left w:val="single" w:sz="4" w:space="0" w:color="auto"/>
                  <w:bottom w:val="single" w:sz="4" w:space="0" w:color="auto"/>
                  <w:right w:val="single" w:sz="4" w:space="0" w:color="auto"/>
                </w:tcBorders>
              </w:tcPr>
            </w:tcPrChange>
          </w:tcPr>
          <w:p w14:paraId="16002C33" w14:textId="77777777" w:rsidR="0044592C" w:rsidRPr="00B7684B" w:rsidRDefault="0044592C" w:rsidP="00A521FB">
            <w:pPr>
              <w:jc w:val="both"/>
              <w:rPr>
                <w:sz w:val="19"/>
              </w:rPr>
            </w:pP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Change w:id="454" w:author="utb" w:date="2019-09-09T15:42:00Z">
              <w:tcPr>
                <w:tcW w:w="2234"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1FAC57FA" w14:textId="77777777" w:rsidR="0044592C" w:rsidRPr="00B7684B" w:rsidRDefault="0044592C" w:rsidP="00A521FB">
            <w:pPr>
              <w:jc w:val="both"/>
              <w:rPr>
                <w:b/>
                <w:sz w:val="19"/>
              </w:rPr>
            </w:pPr>
            <w:r w:rsidRPr="00B7684B">
              <w:rPr>
                <w:b/>
                <w:sz w:val="19"/>
              </w:rPr>
              <w:t>kreditů</w:t>
            </w:r>
          </w:p>
        </w:tc>
        <w:tc>
          <w:tcPr>
            <w:tcW w:w="1396" w:type="dxa"/>
            <w:gridSpan w:val="9"/>
            <w:tcBorders>
              <w:top w:val="single" w:sz="4" w:space="0" w:color="auto"/>
              <w:left w:val="single" w:sz="4" w:space="0" w:color="auto"/>
              <w:bottom w:val="single" w:sz="4" w:space="0" w:color="auto"/>
              <w:right w:val="single" w:sz="4" w:space="0" w:color="auto"/>
            </w:tcBorders>
            <w:tcPrChange w:id="455" w:author="utb" w:date="2019-09-09T15:42:00Z">
              <w:tcPr>
                <w:tcW w:w="1395" w:type="dxa"/>
                <w:gridSpan w:val="8"/>
                <w:tcBorders>
                  <w:top w:val="single" w:sz="4" w:space="0" w:color="auto"/>
                  <w:left w:val="single" w:sz="4" w:space="0" w:color="auto"/>
                  <w:bottom w:val="single" w:sz="4" w:space="0" w:color="auto"/>
                  <w:right w:val="single" w:sz="4" w:space="0" w:color="auto"/>
                </w:tcBorders>
              </w:tcPr>
            </w:tcPrChange>
          </w:tcPr>
          <w:p w14:paraId="31B7D52F" w14:textId="77777777" w:rsidR="0044592C" w:rsidRPr="00B7684B" w:rsidRDefault="0044592C" w:rsidP="00A521FB">
            <w:pPr>
              <w:jc w:val="both"/>
              <w:rPr>
                <w:sz w:val="19"/>
              </w:rPr>
            </w:pPr>
          </w:p>
        </w:tc>
      </w:tr>
      <w:tr w:rsidR="0044592C" w14:paraId="14732FD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5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57"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458"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0DCB425F" w14:textId="77777777" w:rsidR="0044592C" w:rsidRPr="00B7684B" w:rsidRDefault="0044592C" w:rsidP="00A521FB">
            <w:pPr>
              <w:jc w:val="both"/>
              <w:rPr>
                <w:b/>
                <w:sz w:val="19"/>
              </w:rPr>
            </w:pPr>
            <w:r w:rsidRPr="00B7684B">
              <w:rPr>
                <w:b/>
                <w:sz w:val="19"/>
              </w:rPr>
              <w:t>Prerekvizity, korekvizity, ekvivalence</w:t>
            </w:r>
          </w:p>
        </w:tc>
        <w:tc>
          <w:tcPr>
            <w:tcW w:w="7162" w:type="dxa"/>
            <w:gridSpan w:val="33"/>
            <w:tcBorders>
              <w:top w:val="single" w:sz="4" w:space="0" w:color="auto"/>
              <w:left w:val="single" w:sz="4" w:space="0" w:color="auto"/>
              <w:bottom w:val="single" w:sz="4" w:space="0" w:color="auto"/>
              <w:right w:val="single" w:sz="4" w:space="0" w:color="auto"/>
            </w:tcBorders>
            <w:tcPrChange w:id="459" w:author="utb" w:date="2019-09-09T15:42:00Z">
              <w:tcPr>
                <w:tcW w:w="7161" w:type="dxa"/>
                <w:gridSpan w:val="37"/>
                <w:tcBorders>
                  <w:top w:val="single" w:sz="4" w:space="0" w:color="auto"/>
                  <w:left w:val="single" w:sz="4" w:space="0" w:color="auto"/>
                  <w:bottom w:val="single" w:sz="4" w:space="0" w:color="auto"/>
                  <w:right w:val="single" w:sz="4" w:space="0" w:color="auto"/>
                </w:tcBorders>
              </w:tcPr>
            </w:tcPrChange>
          </w:tcPr>
          <w:p w14:paraId="49BDE125" w14:textId="77777777" w:rsidR="0044592C" w:rsidRPr="00B7684B" w:rsidRDefault="0044592C" w:rsidP="00A521FB">
            <w:pPr>
              <w:jc w:val="both"/>
              <w:rPr>
                <w:sz w:val="19"/>
              </w:rPr>
            </w:pPr>
          </w:p>
        </w:tc>
      </w:tr>
      <w:tr w:rsidR="0044592C" w14:paraId="1E5CDFB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6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61"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462"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21FF3E6C" w14:textId="77777777" w:rsidR="0044592C" w:rsidRPr="00B7684B" w:rsidRDefault="0044592C" w:rsidP="00A521FB">
            <w:pPr>
              <w:jc w:val="both"/>
              <w:rPr>
                <w:b/>
                <w:sz w:val="19"/>
              </w:rPr>
            </w:pPr>
            <w:r w:rsidRPr="00B7684B">
              <w:rPr>
                <w:b/>
                <w:sz w:val="19"/>
              </w:rPr>
              <w:t>Způsob ověření studijních výsledků</w:t>
            </w:r>
          </w:p>
        </w:tc>
        <w:tc>
          <w:tcPr>
            <w:tcW w:w="3532" w:type="dxa"/>
            <w:gridSpan w:val="19"/>
            <w:tcBorders>
              <w:top w:val="single" w:sz="4" w:space="0" w:color="auto"/>
              <w:left w:val="single" w:sz="4" w:space="0" w:color="auto"/>
              <w:bottom w:val="single" w:sz="4" w:space="0" w:color="auto"/>
              <w:right w:val="single" w:sz="4" w:space="0" w:color="auto"/>
            </w:tcBorders>
            <w:tcPrChange w:id="463" w:author="utb" w:date="2019-09-09T15:42:00Z">
              <w:tcPr>
                <w:tcW w:w="3532" w:type="dxa"/>
                <w:gridSpan w:val="20"/>
                <w:tcBorders>
                  <w:top w:val="single" w:sz="4" w:space="0" w:color="auto"/>
                  <w:left w:val="single" w:sz="4" w:space="0" w:color="auto"/>
                  <w:bottom w:val="single" w:sz="4" w:space="0" w:color="auto"/>
                  <w:right w:val="single" w:sz="4" w:space="0" w:color="auto"/>
                </w:tcBorders>
              </w:tcPr>
            </w:tcPrChange>
          </w:tcPr>
          <w:p w14:paraId="580A7D9D" w14:textId="77777777" w:rsidR="0044592C" w:rsidRPr="00B7684B" w:rsidRDefault="0044592C" w:rsidP="00A521FB">
            <w:pPr>
              <w:jc w:val="both"/>
              <w:rPr>
                <w:sz w:val="19"/>
              </w:rPr>
            </w:pPr>
            <w:r w:rsidRPr="00B7684B">
              <w:rPr>
                <w:sz w:val="19"/>
              </w:rPr>
              <w:t>zkouška</w:t>
            </w: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Change w:id="464" w:author="utb" w:date="2019-09-09T15:42:00Z">
              <w:tcPr>
                <w:tcW w:w="2234"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581DBB6" w14:textId="77777777" w:rsidR="0044592C" w:rsidRPr="00B7684B" w:rsidRDefault="0044592C" w:rsidP="00A521FB">
            <w:pPr>
              <w:jc w:val="both"/>
              <w:rPr>
                <w:b/>
                <w:sz w:val="19"/>
              </w:rPr>
            </w:pPr>
            <w:r w:rsidRPr="00B7684B">
              <w:rPr>
                <w:b/>
                <w:sz w:val="19"/>
              </w:rPr>
              <w:t>Forma výuky</w:t>
            </w:r>
          </w:p>
        </w:tc>
        <w:tc>
          <w:tcPr>
            <w:tcW w:w="1396" w:type="dxa"/>
            <w:gridSpan w:val="9"/>
            <w:tcBorders>
              <w:top w:val="single" w:sz="4" w:space="0" w:color="auto"/>
              <w:left w:val="single" w:sz="4" w:space="0" w:color="auto"/>
              <w:bottom w:val="single" w:sz="4" w:space="0" w:color="auto"/>
              <w:right w:val="single" w:sz="4" w:space="0" w:color="auto"/>
            </w:tcBorders>
            <w:tcPrChange w:id="465" w:author="utb" w:date="2019-09-09T15:42:00Z">
              <w:tcPr>
                <w:tcW w:w="1395" w:type="dxa"/>
                <w:gridSpan w:val="8"/>
                <w:tcBorders>
                  <w:top w:val="single" w:sz="4" w:space="0" w:color="auto"/>
                  <w:left w:val="single" w:sz="4" w:space="0" w:color="auto"/>
                  <w:bottom w:val="single" w:sz="4" w:space="0" w:color="auto"/>
                  <w:right w:val="single" w:sz="4" w:space="0" w:color="auto"/>
                </w:tcBorders>
              </w:tcPr>
            </w:tcPrChange>
          </w:tcPr>
          <w:p w14:paraId="01D68945" w14:textId="77777777" w:rsidR="0044592C" w:rsidRPr="00B7684B" w:rsidRDefault="0044592C" w:rsidP="00A521FB">
            <w:pPr>
              <w:jc w:val="both"/>
              <w:rPr>
                <w:sz w:val="19"/>
              </w:rPr>
            </w:pPr>
          </w:p>
        </w:tc>
      </w:tr>
      <w:tr w:rsidR="0044592C" w14:paraId="4F89056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6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67"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468"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6BFFBD3C" w14:textId="77777777" w:rsidR="0044592C" w:rsidRPr="00B7684B" w:rsidRDefault="0044592C" w:rsidP="00A521FB">
            <w:pPr>
              <w:jc w:val="both"/>
              <w:rPr>
                <w:b/>
                <w:sz w:val="19"/>
              </w:rPr>
            </w:pPr>
            <w:r w:rsidRPr="00B7684B">
              <w:rPr>
                <w:b/>
                <w:sz w:val="19"/>
              </w:rPr>
              <w:t>Forma způsobu ověření studijních výsledků a další požadavky na studenta</w:t>
            </w:r>
          </w:p>
        </w:tc>
        <w:tc>
          <w:tcPr>
            <w:tcW w:w="7162" w:type="dxa"/>
            <w:gridSpan w:val="33"/>
            <w:tcBorders>
              <w:top w:val="single" w:sz="4" w:space="0" w:color="auto"/>
              <w:left w:val="single" w:sz="4" w:space="0" w:color="auto"/>
              <w:bottom w:val="single" w:sz="4" w:space="0" w:color="auto"/>
              <w:right w:val="single" w:sz="4" w:space="0" w:color="auto"/>
            </w:tcBorders>
            <w:tcPrChange w:id="469" w:author="utb" w:date="2019-09-09T15:42:00Z">
              <w:tcPr>
                <w:tcW w:w="7161" w:type="dxa"/>
                <w:gridSpan w:val="37"/>
                <w:tcBorders>
                  <w:top w:val="single" w:sz="4" w:space="0" w:color="auto"/>
                  <w:left w:val="single" w:sz="4" w:space="0" w:color="auto"/>
                  <w:bottom w:val="single" w:sz="4" w:space="0" w:color="auto"/>
                  <w:right w:val="single" w:sz="4" w:space="0" w:color="auto"/>
                </w:tcBorders>
              </w:tcPr>
            </w:tcPrChange>
          </w:tcPr>
          <w:p w14:paraId="4D0B8F65" w14:textId="77777777" w:rsidR="0044592C" w:rsidRPr="00B7684B" w:rsidRDefault="0044592C" w:rsidP="00A521FB">
            <w:pPr>
              <w:jc w:val="both"/>
              <w:rPr>
                <w:sz w:val="19"/>
              </w:rPr>
            </w:pPr>
          </w:p>
        </w:tc>
      </w:tr>
      <w:tr w:rsidR="0044592C" w14:paraId="6F1FA47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471" w:author="utb" w:date="2019-09-09T15:42:00Z">
            <w:trPr>
              <w:gridBefore w:val="2"/>
              <w:trHeight w:val="288"/>
            </w:trPr>
          </w:trPrChange>
        </w:trPr>
        <w:tc>
          <w:tcPr>
            <w:tcW w:w="3187" w:type="dxa"/>
            <w:gridSpan w:val="4"/>
            <w:tcBorders>
              <w:top w:val="nil"/>
              <w:left w:val="single" w:sz="4" w:space="0" w:color="auto"/>
              <w:bottom w:val="single" w:sz="4" w:space="0" w:color="auto"/>
              <w:right w:val="single" w:sz="4" w:space="0" w:color="auto"/>
            </w:tcBorders>
            <w:shd w:val="clear" w:color="auto" w:fill="F7CAAC"/>
            <w:vAlign w:val="center"/>
            <w:hideMark/>
            <w:tcPrChange w:id="472" w:author="utb" w:date="2019-09-09T15:42:00Z">
              <w:tcPr>
                <w:tcW w:w="3188" w:type="dxa"/>
                <w:gridSpan w:val="8"/>
                <w:tcBorders>
                  <w:top w:val="nil"/>
                  <w:left w:val="single" w:sz="4" w:space="0" w:color="auto"/>
                  <w:bottom w:val="single" w:sz="4" w:space="0" w:color="auto"/>
                  <w:right w:val="single" w:sz="4" w:space="0" w:color="auto"/>
                </w:tcBorders>
                <w:shd w:val="clear" w:color="auto" w:fill="F7CAAC"/>
                <w:vAlign w:val="center"/>
                <w:hideMark/>
              </w:tcPr>
            </w:tcPrChange>
          </w:tcPr>
          <w:p w14:paraId="56A16050" w14:textId="77777777" w:rsidR="0044592C" w:rsidRPr="00B7684B" w:rsidRDefault="0044592C" w:rsidP="00A521FB">
            <w:pPr>
              <w:rPr>
                <w:b/>
                <w:sz w:val="19"/>
              </w:rPr>
            </w:pPr>
            <w:r w:rsidRPr="00B7684B">
              <w:rPr>
                <w:b/>
                <w:sz w:val="19"/>
              </w:rPr>
              <w:t>Garant předmětu</w:t>
            </w:r>
          </w:p>
        </w:tc>
        <w:tc>
          <w:tcPr>
            <w:tcW w:w="7162" w:type="dxa"/>
            <w:gridSpan w:val="33"/>
            <w:tcBorders>
              <w:top w:val="single" w:sz="4" w:space="0" w:color="auto"/>
              <w:left w:val="single" w:sz="4" w:space="0" w:color="auto"/>
              <w:bottom w:val="single" w:sz="4" w:space="0" w:color="auto"/>
              <w:right w:val="single" w:sz="4" w:space="0" w:color="auto"/>
            </w:tcBorders>
            <w:vAlign w:val="center"/>
            <w:tcPrChange w:id="473" w:author="utb" w:date="2019-09-09T15:42:00Z">
              <w:tcPr>
                <w:tcW w:w="7161" w:type="dxa"/>
                <w:gridSpan w:val="37"/>
                <w:tcBorders>
                  <w:top w:val="single" w:sz="4" w:space="0" w:color="auto"/>
                  <w:left w:val="single" w:sz="4" w:space="0" w:color="auto"/>
                  <w:bottom w:val="single" w:sz="4" w:space="0" w:color="auto"/>
                  <w:right w:val="single" w:sz="4" w:space="0" w:color="auto"/>
                </w:tcBorders>
                <w:vAlign w:val="center"/>
              </w:tcPr>
            </w:tcPrChange>
          </w:tcPr>
          <w:p w14:paraId="07F8CEBC" w14:textId="77777777" w:rsidR="0044592C" w:rsidRPr="00B7684B" w:rsidRDefault="0044592C" w:rsidP="00A521FB">
            <w:pPr>
              <w:rPr>
                <w:sz w:val="19"/>
              </w:rPr>
            </w:pPr>
            <w:r w:rsidRPr="00B7684B">
              <w:rPr>
                <w:spacing w:val="-2"/>
                <w:sz w:val="19"/>
              </w:rPr>
              <w:t>prof. Ing. Lubomír Lapčík, CSc.</w:t>
            </w:r>
          </w:p>
        </w:tc>
      </w:tr>
      <w:tr w:rsidR="0044592C" w14:paraId="6826F97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475" w:author="utb" w:date="2019-09-09T15:42:00Z">
            <w:trPr>
              <w:gridBefore w:val="2"/>
              <w:trHeight w:val="243"/>
            </w:trPr>
          </w:trPrChange>
        </w:trPr>
        <w:tc>
          <w:tcPr>
            <w:tcW w:w="3187" w:type="dxa"/>
            <w:gridSpan w:val="4"/>
            <w:tcBorders>
              <w:top w:val="nil"/>
              <w:left w:val="single" w:sz="4" w:space="0" w:color="auto"/>
              <w:bottom w:val="single" w:sz="4" w:space="0" w:color="auto"/>
              <w:right w:val="single" w:sz="4" w:space="0" w:color="auto"/>
            </w:tcBorders>
            <w:shd w:val="clear" w:color="auto" w:fill="F7CAAC"/>
            <w:hideMark/>
            <w:tcPrChange w:id="476" w:author="utb" w:date="2019-09-09T15:42:00Z">
              <w:tcPr>
                <w:tcW w:w="3188" w:type="dxa"/>
                <w:gridSpan w:val="8"/>
                <w:tcBorders>
                  <w:top w:val="nil"/>
                  <w:left w:val="single" w:sz="4" w:space="0" w:color="auto"/>
                  <w:bottom w:val="single" w:sz="4" w:space="0" w:color="auto"/>
                  <w:right w:val="single" w:sz="4" w:space="0" w:color="auto"/>
                </w:tcBorders>
                <w:shd w:val="clear" w:color="auto" w:fill="F7CAAC"/>
                <w:hideMark/>
              </w:tcPr>
            </w:tcPrChange>
          </w:tcPr>
          <w:p w14:paraId="2BF53C7A" w14:textId="77777777" w:rsidR="0044592C" w:rsidRPr="00B7684B" w:rsidRDefault="0044592C" w:rsidP="00A521FB">
            <w:pPr>
              <w:jc w:val="both"/>
              <w:rPr>
                <w:b/>
                <w:sz w:val="19"/>
              </w:rPr>
            </w:pPr>
            <w:r w:rsidRPr="00B7684B">
              <w:rPr>
                <w:b/>
                <w:sz w:val="19"/>
              </w:rPr>
              <w:t>Zapojení garanta do výuky předmětu</w:t>
            </w:r>
          </w:p>
        </w:tc>
        <w:tc>
          <w:tcPr>
            <w:tcW w:w="7162" w:type="dxa"/>
            <w:gridSpan w:val="33"/>
            <w:tcBorders>
              <w:top w:val="nil"/>
              <w:left w:val="single" w:sz="4" w:space="0" w:color="auto"/>
              <w:bottom w:val="single" w:sz="4" w:space="0" w:color="auto"/>
              <w:right w:val="single" w:sz="4" w:space="0" w:color="auto"/>
            </w:tcBorders>
            <w:tcPrChange w:id="477" w:author="utb" w:date="2019-09-09T15:42:00Z">
              <w:tcPr>
                <w:tcW w:w="7161" w:type="dxa"/>
                <w:gridSpan w:val="37"/>
                <w:tcBorders>
                  <w:top w:val="nil"/>
                  <w:left w:val="single" w:sz="4" w:space="0" w:color="auto"/>
                  <w:bottom w:val="single" w:sz="4" w:space="0" w:color="auto"/>
                  <w:right w:val="single" w:sz="4" w:space="0" w:color="auto"/>
                </w:tcBorders>
              </w:tcPr>
            </w:tcPrChange>
          </w:tcPr>
          <w:p w14:paraId="7A1DE6AA" w14:textId="77777777" w:rsidR="0044592C" w:rsidRPr="00B7684B" w:rsidRDefault="0044592C" w:rsidP="00A521FB">
            <w:pPr>
              <w:jc w:val="both"/>
              <w:rPr>
                <w:sz w:val="19"/>
              </w:rPr>
            </w:pPr>
            <w:r w:rsidRPr="00B7684B">
              <w:rPr>
                <w:sz w:val="19"/>
              </w:rPr>
              <w:t>100%</w:t>
            </w:r>
          </w:p>
        </w:tc>
      </w:tr>
      <w:tr w:rsidR="0044592C" w14:paraId="54EEF00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79"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480"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3A3E7326" w14:textId="77777777" w:rsidR="0044592C" w:rsidRPr="00B7684B" w:rsidRDefault="0044592C" w:rsidP="00A521FB">
            <w:pPr>
              <w:jc w:val="both"/>
              <w:rPr>
                <w:b/>
                <w:sz w:val="19"/>
              </w:rPr>
            </w:pPr>
            <w:r w:rsidRPr="00B7684B">
              <w:rPr>
                <w:b/>
                <w:sz w:val="19"/>
              </w:rPr>
              <w:t>Vyučující</w:t>
            </w:r>
          </w:p>
        </w:tc>
        <w:tc>
          <w:tcPr>
            <w:tcW w:w="7162" w:type="dxa"/>
            <w:gridSpan w:val="33"/>
            <w:tcBorders>
              <w:top w:val="single" w:sz="4" w:space="0" w:color="auto"/>
              <w:left w:val="single" w:sz="4" w:space="0" w:color="auto"/>
              <w:bottom w:val="nil"/>
              <w:right w:val="single" w:sz="4" w:space="0" w:color="auto"/>
            </w:tcBorders>
            <w:tcPrChange w:id="481" w:author="utb" w:date="2019-09-09T15:42:00Z">
              <w:tcPr>
                <w:tcW w:w="7161" w:type="dxa"/>
                <w:gridSpan w:val="37"/>
                <w:tcBorders>
                  <w:top w:val="single" w:sz="4" w:space="0" w:color="auto"/>
                  <w:left w:val="single" w:sz="4" w:space="0" w:color="auto"/>
                  <w:bottom w:val="nil"/>
                  <w:right w:val="single" w:sz="4" w:space="0" w:color="auto"/>
                </w:tcBorders>
              </w:tcPr>
            </w:tcPrChange>
          </w:tcPr>
          <w:p w14:paraId="08D455DF" w14:textId="77777777" w:rsidR="0044592C" w:rsidRPr="00B7684B" w:rsidRDefault="0044592C" w:rsidP="00A521FB">
            <w:pPr>
              <w:jc w:val="both"/>
              <w:rPr>
                <w:sz w:val="19"/>
              </w:rPr>
            </w:pPr>
          </w:p>
        </w:tc>
      </w:tr>
      <w:tr w:rsidR="0044592C" w14:paraId="4AB4398B"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6D7C0AB8" w14:textId="77777777" w:rsidR="0044592C" w:rsidRPr="00B7684B" w:rsidRDefault="0044592C" w:rsidP="00A521FB">
            <w:pPr>
              <w:spacing w:before="20" w:after="20"/>
              <w:rPr>
                <w:sz w:val="19"/>
              </w:rPr>
            </w:pPr>
            <w:r w:rsidRPr="00B7684B">
              <w:rPr>
                <w:spacing w:val="-2"/>
                <w:sz w:val="19"/>
              </w:rPr>
              <w:t>prof. Ing. Lubomír Lapčík, CSc.</w:t>
            </w:r>
          </w:p>
        </w:tc>
      </w:tr>
      <w:tr w:rsidR="0044592C" w14:paraId="1230DB0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83"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484"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7F105758" w14:textId="77777777" w:rsidR="0044592C" w:rsidRPr="00B7684B" w:rsidRDefault="0044592C" w:rsidP="00A521FB">
            <w:pPr>
              <w:jc w:val="both"/>
              <w:rPr>
                <w:b/>
                <w:sz w:val="19"/>
              </w:rPr>
            </w:pPr>
            <w:r w:rsidRPr="00B7684B">
              <w:rPr>
                <w:b/>
                <w:sz w:val="19"/>
              </w:rPr>
              <w:t>Stručná anotace předmětu</w:t>
            </w:r>
          </w:p>
        </w:tc>
        <w:tc>
          <w:tcPr>
            <w:tcW w:w="7162" w:type="dxa"/>
            <w:gridSpan w:val="33"/>
            <w:tcBorders>
              <w:top w:val="single" w:sz="4" w:space="0" w:color="auto"/>
              <w:left w:val="single" w:sz="4" w:space="0" w:color="auto"/>
              <w:bottom w:val="nil"/>
              <w:right w:val="single" w:sz="4" w:space="0" w:color="auto"/>
            </w:tcBorders>
            <w:tcPrChange w:id="485" w:author="utb" w:date="2019-09-09T15:42:00Z">
              <w:tcPr>
                <w:tcW w:w="7161" w:type="dxa"/>
                <w:gridSpan w:val="37"/>
                <w:tcBorders>
                  <w:top w:val="single" w:sz="4" w:space="0" w:color="auto"/>
                  <w:left w:val="single" w:sz="4" w:space="0" w:color="auto"/>
                  <w:bottom w:val="nil"/>
                  <w:right w:val="single" w:sz="4" w:space="0" w:color="auto"/>
                </w:tcBorders>
              </w:tcPr>
            </w:tcPrChange>
          </w:tcPr>
          <w:p w14:paraId="30F3C09C" w14:textId="77777777" w:rsidR="0044592C" w:rsidRPr="00B7684B" w:rsidRDefault="0044592C" w:rsidP="00A521FB">
            <w:pPr>
              <w:jc w:val="both"/>
              <w:rPr>
                <w:sz w:val="19"/>
              </w:rPr>
            </w:pPr>
          </w:p>
        </w:tc>
      </w:tr>
      <w:tr w:rsidR="0044592C" w:rsidRPr="004B35AA" w14:paraId="428EEB3D" w14:textId="77777777" w:rsidTr="00B7684B">
        <w:trPr>
          <w:trHeight w:val="3612"/>
        </w:trPr>
        <w:tc>
          <w:tcPr>
            <w:tcW w:w="10349" w:type="dxa"/>
            <w:gridSpan w:val="37"/>
            <w:tcBorders>
              <w:top w:val="nil"/>
              <w:left w:val="single" w:sz="4" w:space="0" w:color="auto"/>
              <w:bottom w:val="single" w:sz="12" w:space="0" w:color="auto"/>
              <w:right w:val="single" w:sz="4" w:space="0" w:color="auto"/>
            </w:tcBorders>
          </w:tcPr>
          <w:p w14:paraId="774FFB93" w14:textId="77777777" w:rsidR="0044592C" w:rsidRPr="00B7684B" w:rsidRDefault="0044592C" w:rsidP="00A521FB">
            <w:pPr>
              <w:jc w:val="both"/>
              <w:rPr>
                <w:sz w:val="19"/>
              </w:rPr>
            </w:pPr>
            <w:r w:rsidRPr="00B7684B">
              <w:rPr>
                <w:color w:val="000000"/>
                <w:sz w:val="19"/>
                <w:shd w:val="clear" w:color="auto" w:fill="FFFFFF"/>
              </w:rPr>
              <w:t>Cílem předmětu je obeznámení studentů s problematikou koloidní a povrchové chemie. Student získá znalosti o klasifikaci disperzních soustav, základech termodynamiky, reologii disperzí. Je seznámen se základními pojmy oblasti (sedimentace, difúze, osmóza, viskozita, elektroforéza). </w:t>
            </w:r>
          </w:p>
          <w:p w14:paraId="52733AA6" w14:textId="77777777" w:rsidR="0044592C" w:rsidRPr="00B7684B" w:rsidRDefault="0044592C" w:rsidP="00A521FB">
            <w:pPr>
              <w:jc w:val="both"/>
              <w:rPr>
                <w:sz w:val="19"/>
              </w:rPr>
            </w:pPr>
          </w:p>
          <w:p w14:paraId="299DE313" w14:textId="77777777" w:rsidR="0044592C" w:rsidRPr="00B7684B" w:rsidRDefault="0044592C" w:rsidP="00A521FB">
            <w:pPr>
              <w:jc w:val="both"/>
              <w:rPr>
                <w:sz w:val="19"/>
                <w:u w:val="single"/>
              </w:rPr>
            </w:pPr>
            <w:r w:rsidRPr="00B7684B">
              <w:rPr>
                <w:sz w:val="19"/>
                <w:u w:val="single"/>
              </w:rPr>
              <w:t>Základní témata:</w:t>
            </w:r>
          </w:p>
          <w:p w14:paraId="291D118B"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Koloidní a povrchová chemie: klasifikace a proměnné. </w:t>
            </w:r>
          </w:p>
          <w:p w14:paraId="5B36B977"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Sedimentace a difuze a jejich rovnováha. </w:t>
            </w:r>
          </w:p>
          <w:p w14:paraId="5D75FE5E"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Rovnice termodynamiky: osmotická a Donnauova rovnováha. </w:t>
            </w:r>
          </w:p>
          <w:p w14:paraId="12AC4AD2"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Reologie disperzí. </w:t>
            </w:r>
          </w:p>
          <w:p w14:paraId="76BF18A0"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Statistický a dynamický rozptyl světla a jiného záření. </w:t>
            </w:r>
          </w:p>
          <w:p w14:paraId="1C20B720"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Povrchové napětí a kontaktní úhel. </w:t>
            </w:r>
          </w:p>
          <w:p w14:paraId="2E1E09FD"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Adsorpce z roztoku a jednovrstvá formace. </w:t>
            </w:r>
          </w:p>
          <w:p w14:paraId="5171EDB3"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Koloidní struktury v roztocích tenzidů: asociační koloidy. </w:t>
            </w:r>
          </w:p>
          <w:p w14:paraId="1AB8CE1C"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Adsorpce na mezifázovém povrchu plyn-pevná látka. </w:t>
            </w:r>
          </w:p>
          <w:p w14:paraId="3EC7D918"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Van de Waalsovy síly. </w:t>
            </w:r>
          </w:p>
          <w:p w14:paraId="13E04E28"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Elektrická dvojvrstva a interakce dvojvrstev.</w:t>
            </w:r>
          </w:p>
          <w:p w14:paraId="1F22FF3E"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Elektroforéza a jiné elektrokinetické jevy.</w:t>
            </w:r>
          </w:p>
          <w:p w14:paraId="1CA6B588" w14:textId="77777777" w:rsidR="0044592C" w:rsidRPr="00B7684B" w:rsidRDefault="0044592C" w:rsidP="00AB6B08">
            <w:pPr>
              <w:pStyle w:val="ListParagraph"/>
              <w:numPr>
                <w:ilvl w:val="0"/>
                <w:numId w:val="8"/>
              </w:numPr>
              <w:ind w:left="113" w:hanging="113"/>
              <w:jc w:val="both"/>
              <w:rPr>
                <w:sz w:val="19"/>
                <w:u w:val="single"/>
              </w:rPr>
            </w:pPr>
            <w:r w:rsidRPr="00B7684B">
              <w:rPr>
                <w:color w:val="000000"/>
                <w:sz w:val="19"/>
                <w:shd w:val="clear" w:color="auto" w:fill="FFFFFF"/>
              </w:rPr>
              <w:t>Elektrická a polymery indukovaná stabilita koloidů. </w:t>
            </w:r>
          </w:p>
        </w:tc>
      </w:tr>
      <w:tr w:rsidR="0044592C" w:rsidRPr="007B40BC" w14:paraId="474B42F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487" w:author="utb" w:date="2019-09-09T15:42:00Z">
            <w:trPr>
              <w:gridBefore w:val="2"/>
              <w:trHeight w:val="265"/>
            </w:trPr>
          </w:trPrChange>
        </w:trPr>
        <w:tc>
          <w:tcPr>
            <w:tcW w:w="3775" w:type="dxa"/>
            <w:gridSpan w:val="10"/>
            <w:tcBorders>
              <w:top w:val="nil"/>
              <w:left w:val="single" w:sz="4" w:space="0" w:color="auto"/>
              <w:bottom w:val="single" w:sz="4" w:space="0" w:color="auto"/>
              <w:right w:val="single" w:sz="4" w:space="0" w:color="auto"/>
            </w:tcBorders>
            <w:shd w:val="clear" w:color="auto" w:fill="F7CAAC"/>
            <w:hideMark/>
            <w:tcPrChange w:id="488" w:author="utb" w:date="2019-09-09T15:42:00Z">
              <w:tcPr>
                <w:tcW w:w="3776" w:type="dxa"/>
                <w:gridSpan w:val="13"/>
                <w:tcBorders>
                  <w:top w:val="nil"/>
                  <w:left w:val="single" w:sz="4" w:space="0" w:color="auto"/>
                  <w:bottom w:val="single" w:sz="4" w:space="0" w:color="auto"/>
                  <w:right w:val="single" w:sz="4" w:space="0" w:color="auto"/>
                </w:tcBorders>
                <w:shd w:val="clear" w:color="auto" w:fill="F7CAAC"/>
                <w:hideMark/>
              </w:tcPr>
            </w:tcPrChange>
          </w:tcPr>
          <w:p w14:paraId="7FE34BE9" w14:textId="77777777" w:rsidR="0044592C" w:rsidRPr="00B7684B" w:rsidRDefault="0044592C" w:rsidP="00A521FB">
            <w:pPr>
              <w:jc w:val="both"/>
              <w:rPr>
                <w:sz w:val="19"/>
              </w:rPr>
            </w:pPr>
            <w:r w:rsidRPr="00B7684B">
              <w:rPr>
                <w:b/>
                <w:sz w:val="19"/>
              </w:rPr>
              <w:t>Studijní literatura a studijní pomůcky</w:t>
            </w:r>
          </w:p>
        </w:tc>
        <w:tc>
          <w:tcPr>
            <w:tcW w:w="6574" w:type="dxa"/>
            <w:gridSpan w:val="27"/>
            <w:tcBorders>
              <w:top w:val="nil"/>
              <w:left w:val="single" w:sz="4" w:space="0" w:color="auto"/>
              <w:bottom w:val="nil"/>
              <w:right w:val="single" w:sz="4" w:space="0" w:color="auto"/>
            </w:tcBorders>
            <w:tcPrChange w:id="489" w:author="utb" w:date="2019-09-09T15:42:00Z">
              <w:tcPr>
                <w:tcW w:w="6573" w:type="dxa"/>
                <w:gridSpan w:val="32"/>
                <w:tcBorders>
                  <w:top w:val="nil"/>
                  <w:left w:val="single" w:sz="4" w:space="0" w:color="auto"/>
                  <w:bottom w:val="nil"/>
                  <w:right w:val="single" w:sz="4" w:space="0" w:color="auto"/>
                </w:tcBorders>
              </w:tcPr>
            </w:tcPrChange>
          </w:tcPr>
          <w:p w14:paraId="4DE43828" w14:textId="77777777" w:rsidR="0044592C" w:rsidRPr="00B7684B" w:rsidRDefault="0044592C" w:rsidP="00A521FB">
            <w:pPr>
              <w:jc w:val="both"/>
              <w:rPr>
                <w:sz w:val="19"/>
              </w:rPr>
            </w:pPr>
          </w:p>
        </w:tc>
      </w:tr>
      <w:tr w:rsidR="0044592C" w:rsidRPr="007B40BC" w14:paraId="68714855"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2D545E1D" w14:textId="77777777" w:rsidR="0044592C" w:rsidRPr="00B7684B" w:rsidRDefault="0044592C" w:rsidP="00A521FB">
            <w:pPr>
              <w:jc w:val="both"/>
              <w:rPr>
                <w:sz w:val="19"/>
                <w:u w:val="single"/>
              </w:rPr>
            </w:pPr>
            <w:r w:rsidRPr="00B7684B">
              <w:rPr>
                <w:sz w:val="19"/>
                <w:u w:val="single"/>
              </w:rPr>
              <w:t>Povinná literatura:</w:t>
            </w:r>
          </w:p>
          <w:p w14:paraId="18AB3F5A" w14:textId="086B8016" w:rsidR="0044592C" w:rsidRPr="00B7684B" w:rsidRDefault="00F86A2A" w:rsidP="00B93F8A">
            <w:pPr>
              <w:shd w:val="clear" w:color="auto" w:fill="FFFFFF"/>
              <w:rPr>
                <w:color w:val="000000"/>
                <w:sz w:val="19"/>
              </w:rPr>
            </w:pPr>
            <w:ins w:id="490" w:author="utb" w:date="2019-09-09T17:31:00Z">
              <w:r w:rsidRPr="00F86A2A">
                <w:rPr>
                  <w:rStyle w:val="a-size-medium"/>
                  <w:sz w:val="18"/>
                  <w:szCs w:val="18"/>
                </w:rPr>
                <w:t>KONTOGEORGIS, G. M., KIIL, S.</w:t>
              </w:r>
              <w:r w:rsidRPr="00F86A2A">
                <w:rPr>
                  <w:rStyle w:val="a-size-medium"/>
                  <w:i/>
                  <w:sz w:val="18"/>
                  <w:szCs w:val="18"/>
                </w:rPr>
                <w:t xml:space="preserve"> Introduction to Applied Colloid and Surface Chemistry</w:t>
              </w:r>
              <w:r w:rsidRPr="00F86A2A">
                <w:rPr>
                  <w:rStyle w:val="a-size-medium"/>
                  <w:sz w:val="18"/>
                  <w:szCs w:val="18"/>
                </w:rPr>
                <w:t xml:space="preserve">. </w:t>
              </w:r>
              <w:r w:rsidRPr="00F86A2A">
                <w:rPr>
                  <w:sz w:val="18"/>
                  <w:szCs w:val="18"/>
                </w:rPr>
                <w:t>Chichester: Wiley, 2016.</w:t>
              </w:r>
              <w:r w:rsidRPr="00F86A2A">
                <w:rPr>
                  <w:sz w:val="18"/>
                  <w:szCs w:val="18"/>
                </w:rPr>
                <w:br/>
              </w:r>
              <w:r w:rsidRPr="00F86A2A">
                <w:rPr>
                  <w:rStyle w:val="a-size-medium"/>
                  <w:sz w:val="18"/>
                  <w:szCs w:val="18"/>
                </w:rPr>
                <w:t xml:space="preserve">BUCAK, S., RENDE, D. </w:t>
              </w:r>
              <w:r w:rsidRPr="00F86A2A">
                <w:rPr>
                  <w:rStyle w:val="a-size-medium"/>
                  <w:i/>
                  <w:sz w:val="18"/>
                  <w:szCs w:val="18"/>
                </w:rPr>
                <w:t xml:space="preserve">Colloid and Surface Chemistry: A Laboratory Guide for Exploration of the Nano World. </w:t>
              </w:r>
              <w:r w:rsidRPr="00F86A2A">
                <w:rPr>
                  <w:sz w:val="18"/>
                  <w:szCs w:val="18"/>
                </w:rPr>
                <w:t>Boca Raton: Taylor &amp; Francis, 2013.</w:t>
              </w:r>
            </w:ins>
            <w:ins w:id="491" w:author="utb" w:date="2019-09-09T14:09:00Z">
              <w:r w:rsidR="00B93F8A">
                <w:rPr>
                  <w:color w:val="FF0000"/>
                  <w:sz w:val="18"/>
                  <w:szCs w:val="18"/>
                </w:rPr>
                <w:br/>
              </w:r>
            </w:ins>
            <w:r w:rsidR="0044592C" w:rsidRPr="00B7684B">
              <w:rPr>
                <w:caps/>
                <w:color w:val="000000"/>
                <w:sz w:val="19"/>
              </w:rPr>
              <w:t>Hiemenz, P.C., Rajagopalan, R.</w:t>
            </w:r>
            <w:r w:rsidR="0044592C" w:rsidRPr="00B7684B">
              <w:rPr>
                <w:color w:val="000000"/>
                <w:sz w:val="19"/>
              </w:rPr>
              <w:t> </w:t>
            </w:r>
            <w:r w:rsidR="0044592C" w:rsidRPr="00B7684B">
              <w:rPr>
                <w:i/>
                <w:color w:val="000000"/>
                <w:sz w:val="19"/>
              </w:rPr>
              <w:t>Principles of Colloid and Surface Chemistry</w:t>
            </w:r>
            <w:r w:rsidR="0044592C" w:rsidRPr="00B7684B">
              <w:rPr>
                <w:color w:val="000000"/>
                <w:sz w:val="19"/>
              </w:rPr>
              <w:t>. New York: Marcel Dekker, 1997. ISBN 0-8247-9397-8. </w:t>
            </w:r>
          </w:p>
          <w:p w14:paraId="7CAA17BD" w14:textId="77777777" w:rsidR="0044592C" w:rsidRPr="00B7684B" w:rsidRDefault="0044592C" w:rsidP="00A521FB">
            <w:pPr>
              <w:jc w:val="both"/>
              <w:rPr>
                <w:sz w:val="19"/>
              </w:rPr>
            </w:pPr>
            <w:r w:rsidRPr="00B7684B">
              <w:rPr>
                <w:sz w:val="19"/>
              </w:rPr>
              <w:t>HOLMBERG, K., SHAH, D.O., SCHWUGER, M.J. </w:t>
            </w:r>
            <w:r w:rsidRPr="00B7684B">
              <w:rPr>
                <w:i/>
                <w:sz w:val="19"/>
              </w:rPr>
              <w:t>Handbook of Applied Surface and Colloid Chemistry</w:t>
            </w:r>
            <w:r w:rsidRPr="00B7684B">
              <w:rPr>
                <w:sz w:val="19"/>
              </w:rPr>
              <w:t xml:space="preserve">. </w:t>
            </w:r>
            <w:r w:rsidRPr="00B7684B">
              <w:rPr>
                <w:i/>
                <w:sz w:val="19"/>
              </w:rPr>
              <w:t>Volumes 1-2</w:t>
            </w:r>
            <w:r w:rsidRPr="00B7684B">
              <w:rPr>
                <w:sz w:val="19"/>
              </w:rPr>
              <w:t xml:space="preserve">. Chichester: Wiley, 2002, 1065 s. ISBN 0-471-49083-0. Dostupné z: </w:t>
            </w:r>
            <w:hyperlink r:id="rId29" w:history="1">
              <w:r w:rsidRPr="00B7684B">
                <w:rPr>
                  <w:rStyle w:val="Hyperlink"/>
                  <w:sz w:val="19"/>
                </w:rPr>
                <w:t>http://app.knovel.com/hotlink/toc/id:kpHASCCV06/handbook-applied-surface</w:t>
              </w:r>
            </w:hyperlink>
            <w:r w:rsidRPr="00B7684B">
              <w:rPr>
                <w:sz w:val="19"/>
              </w:rPr>
              <w:t>.</w:t>
            </w:r>
          </w:p>
          <w:p w14:paraId="245DA8C5" w14:textId="77777777" w:rsidR="0044592C" w:rsidRPr="00B7684B" w:rsidRDefault="0044592C" w:rsidP="00A521FB">
            <w:pPr>
              <w:jc w:val="both"/>
              <w:rPr>
                <w:sz w:val="19"/>
              </w:rPr>
            </w:pPr>
            <w:r w:rsidRPr="00B7684B">
              <w:rPr>
                <w:sz w:val="19"/>
              </w:rPr>
              <w:t>SHCHUKIN, E.D. </w:t>
            </w:r>
            <w:r w:rsidRPr="00B7684B">
              <w:rPr>
                <w:i/>
                <w:sz w:val="19"/>
              </w:rPr>
              <w:t>Colloid and Surface Chemistry</w:t>
            </w:r>
            <w:r w:rsidRPr="00B7684B">
              <w:rPr>
                <w:sz w:val="19"/>
              </w:rPr>
              <w:t xml:space="preserve">. Amsterdam: Elsevier, 2001, xxvi, 747 s. Studies in Interface Science. ISBN 9780444500458. Dostupné z: </w:t>
            </w:r>
            <w:hyperlink r:id="rId30" w:history="1">
              <w:r w:rsidRPr="00B7684B">
                <w:rPr>
                  <w:rStyle w:val="Hyperlink"/>
                  <w:sz w:val="19"/>
                </w:rPr>
                <w:t>http://www.sciencedirect.com/science/bookseries/13837303/12</w:t>
              </w:r>
            </w:hyperlink>
            <w:r w:rsidRPr="00B7684B">
              <w:rPr>
                <w:sz w:val="19"/>
              </w:rPr>
              <w:t>.</w:t>
            </w:r>
          </w:p>
          <w:p w14:paraId="382051D4" w14:textId="77777777" w:rsidR="0044592C" w:rsidRPr="00B7684B" w:rsidRDefault="0044592C" w:rsidP="00A521FB">
            <w:pPr>
              <w:shd w:val="clear" w:color="auto" w:fill="FFFFFF"/>
              <w:jc w:val="both"/>
              <w:rPr>
                <w:color w:val="000000"/>
                <w:sz w:val="19"/>
              </w:rPr>
            </w:pPr>
          </w:p>
          <w:p w14:paraId="4AEFF7B3" w14:textId="77777777" w:rsidR="0044592C" w:rsidRPr="00B7684B" w:rsidRDefault="0044592C" w:rsidP="00A521FB">
            <w:pPr>
              <w:jc w:val="both"/>
              <w:rPr>
                <w:sz w:val="19"/>
                <w:u w:val="single"/>
              </w:rPr>
            </w:pPr>
            <w:r w:rsidRPr="00B7684B">
              <w:rPr>
                <w:sz w:val="19"/>
                <w:u w:val="single"/>
              </w:rPr>
              <w:t>Doporučená literatura:</w:t>
            </w:r>
          </w:p>
          <w:p w14:paraId="6AB24478" w14:textId="77777777" w:rsidR="000A3AFC" w:rsidRPr="0017148F" w:rsidRDefault="000A3AFC" w:rsidP="000A3AFC">
            <w:pPr>
              <w:jc w:val="both"/>
              <w:rPr>
                <w:rStyle w:val="txt"/>
                <w:spacing w:val="-2"/>
                <w:sz w:val="19"/>
                <w:szCs w:val="19"/>
              </w:rPr>
            </w:pPr>
            <w:r w:rsidRPr="0017148F">
              <w:rPr>
                <w:rStyle w:val="txt"/>
                <w:caps/>
                <w:color w:val="000000"/>
                <w:sz w:val="19"/>
                <w:szCs w:val="19"/>
              </w:rPr>
              <w:t>Kocak, G., Tuncer, C., Bütün, V</w:t>
            </w:r>
            <w:r w:rsidRPr="0017148F">
              <w:rPr>
                <w:rStyle w:val="txt"/>
                <w:color w:val="000000"/>
                <w:sz w:val="19"/>
                <w:szCs w:val="19"/>
              </w:rPr>
              <w:t xml:space="preserve">. </w:t>
            </w:r>
            <w:r w:rsidRPr="0017148F">
              <w:rPr>
                <w:rStyle w:val="txtbold"/>
                <w:bCs/>
                <w:i/>
                <w:color w:val="000000"/>
                <w:sz w:val="19"/>
                <w:szCs w:val="19"/>
              </w:rPr>
              <w:t>PH-Responsive Polymers</w:t>
            </w:r>
            <w:r w:rsidRPr="0017148F">
              <w:rPr>
                <w:color w:val="000000"/>
                <w:sz w:val="19"/>
                <w:szCs w:val="19"/>
              </w:rPr>
              <w:t xml:space="preserve">. </w:t>
            </w:r>
            <w:r w:rsidRPr="0017148F">
              <w:rPr>
                <w:rStyle w:val="Emphasis"/>
                <w:i w:val="0"/>
                <w:color w:val="000000"/>
                <w:sz w:val="19"/>
                <w:szCs w:val="19"/>
              </w:rPr>
              <w:t>Polymer Chemistry</w:t>
            </w:r>
            <w:r w:rsidRPr="0017148F">
              <w:rPr>
                <w:rStyle w:val="txt"/>
                <w:color w:val="000000"/>
                <w:sz w:val="19"/>
                <w:szCs w:val="19"/>
              </w:rPr>
              <w:t xml:space="preserve"> 8(1), 144-176, 2017.</w:t>
            </w:r>
          </w:p>
          <w:p w14:paraId="53F99712" w14:textId="77777777" w:rsidR="000A3AFC" w:rsidRPr="000A3AFC" w:rsidRDefault="000A3AFC" w:rsidP="000A3AFC">
            <w:pPr>
              <w:shd w:val="clear" w:color="auto" w:fill="FFFFFF"/>
              <w:jc w:val="both"/>
              <w:rPr>
                <w:caps/>
                <w:color w:val="000000"/>
                <w:sz w:val="19"/>
                <w:szCs w:val="19"/>
              </w:rPr>
            </w:pPr>
            <w:r w:rsidRPr="0017148F">
              <w:rPr>
                <w:rStyle w:val="txt"/>
                <w:caps/>
                <w:color w:val="000000"/>
                <w:sz w:val="19"/>
                <w:szCs w:val="19"/>
              </w:rPr>
              <w:t>Bollhorst, T., Rezwan, K., Maas, M.</w:t>
            </w:r>
            <w:r w:rsidRPr="0017148F">
              <w:rPr>
                <w:rStyle w:val="txt"/>
                <w:color w:val="000000"/>
                <w:sz w:val="19"/>
                <w:szCs w:val="19"/>
              </w:rPr>
              <w:t xml:space="preserve"> </w:t>
            </w:r>
            <w:r w:rsidRPr="0017148F">
              <w:rPr>
                <w:rStyle w:val="txtbold"/>
                <w:bCs/>
                <w:i/>
                <w:color w:val="000000"/>
                <w:sz w:val="19"/>
                <w:szCs w:val="19"/>
              </w:rPr>
              <w:t xml:space="preserve">Colloidal Capsules: Nano- and Microcapsules with Colloidal Particle Shells. </w:t>
            </w:r>
            <w:r w:rsidRPr="0017148F">
              <w:rPr>
                <w:rStyle w:val="Emphasis"/>
                <w:i w:val="0"/>
                <w:color w:val="000000"/>
                <w:sz w:val="19"/>
                <w:szCs w:val="19"/>
              </w:rPr>
              <w:t>Chemical Society Reviews</w:t>
            </w:r>
            <w:r w:rsidRPr="0017148F">
              <w:rPr>
                <w:rStyle w:val="txt"/>
                <w:color w:val="000000"/>
                <w:sz w:val="19"/>
                <w:szCs w:val="19"/>
              </w:rPr>
              <w:t xml:space="preserve"> 46(8), 2091-2126, 2017.</w:t>
            </w:r>
          </w:p>
          <w:p w14:paraId="72FE6504" w14:textId="77777777" w:rsidR="0044592C" w:rsidRPr="00B7684B" w:rsidRDefault="0044592C" w:rsidP="00A521FB">
            <w:pPr>
              <w:shd w:val="clear" w:color="auto" w:fill="FFFFFF"/>
              <w:jc w:val="both"/>
              <w:rPr>
                <w:color w:val="000000"/>
                <w:sz w:val="19"/>
              </w:rPr>
            </w:pPr>
            <w:r w:rsidRPr="00B7684B">
              <w:rPr>
                <w:caps/>
                <w:color w:val="000000"/>
                <w:sz w:val="19"/>
              </w:rPr>
              <w:t>Drelich, J., Laskowski, J.S., Mittal, K.L.</w:t>
            </w:r>
            <w:r w:rsidRPr="00B7684B">
              <w:rPr>
                <w:color w:val="000000"/>
                <w:sz w:val="19"/>
              </w:rPr>
              <w:t> </w:t>
            </w:r>
            <w:r w:rsidRPr="00B7684B">
              <w:rPr>
                <w:i/>
                <w:color w:val="000000"/>
                <w:sz w:val="19"/>
              </w:rPr>
              <w:t>Apparent and Microscopic Contact Angles</w:t>
            </w:r>
            <w:r w:rsidRPr="00B7684B">
              <w:rPr>
                <w:color w:val="000000"/>
                <w:sz w:val="19"/>
              </w:rPr>
              <w:t>. Utrecht, Boston, Koln, Tokyo, 2000. ISBN 90-6764-321-1.</w:t>
            </w:r>
          </w:p>
          <w:p w14:paraId="2476463D" w14:textId="77777777" w:rsidR="0044592C" w:rsidRPr="00B7684B" w:rsidRDefault="0044592C" w:rsidP="00A521FB">
            <w:pPr>
              <w:shd w:val="clear" w:color="auto" w:fill="FFFFFF"/>
              <w:jc w:val="both"/>
              <w:rPr>
                <w:sz w:val="19"/>
              </w:rPr>
            </w:pPr>
            <w:r w:rsidRPr="00B7684B">
              <w:rPr>
                <w:rFonts w:ascii="Open Sans" w:hAnsi="Open Sans"/>
                <w:sz w:val="19"/>
              </w:rPr>
              <w:t xml:space="preserve">KONTOGEORGIS, G.M., KIIL, S. </w:t>
            </w:r>
            <w:r w:rsidRPr="00B7684B">
              <w:rPr>
                <w:rFonts w:ascii="&amp;quot" w:hAnsi="&amp;quot"/>
                <w:i/>
                <w:sz w:val="19"/>
              </w:rPr>
              <w:t>Introduction to Applied Colloid and Surface Chemistry</w:t>
            </w:r>
            <w:r w:rsidRPr="00B7684B">
              <w:rPr>
                <w:rFonts w:ascii="Open Sans" w:hAnsi="Open Sans"/>
                <w:sz w:val="19"/>
              </w:rPr>
              <w:t>. Hoboken, N.J.: Wiley, 2016. ISBN 978-1-1188-8118-7.</w:t>
            </w:r>
          </w:p>
        </w:tc>
      </w:tr>
      <w:tr w:rsidR="0044592C" w14:paraId="1CB174E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CF0CB3B" w14:textId="77777777" w:rsidR="0044592C" w:rsidRPr="00B7684B" w:rsidRDefault="0044592C" w:rsidP="00A521FB">
            <w:pPr>
              <w:jc w:val="center"/>
              <w:rPr>
                <w:b/>
                <w:sz w:val="19"/>
              </w:rPr>
            </w:pPr>
            <w:r w:rsidRPr="00B7684B">
              <w:rPr>
                <w:b/>
                <w:sz w:val="19"/>
              </w:rPr>
              <w:t>Informace ke kombinované nebo distanční formě</w:t>
            </w:r>
          </w:p>
        </w:tc>
      </w:tr>
      <w:tr w:rsidR="0044592C" w14:paraId="48114AB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493" w:author="utb" w:date="2019-09-09T15:42:00Z">
            <w:trPr>
              <w:gridBefore w:val="2"/>
            </w:trPr>
          </w:trPrChange>
        </w:trPr>
        <w:tc>
          <w:tcPr>
            <w:tcW w:w="4951" w:type="dxa"/>
            <w:gridSpan w:val="15"/>
            <w:tcBorders>
              <w:top w:val="single" w:sz="2" w:space="0" w:color="auto"/>
              <w:left w:val="single" w:sz="4" w:space="0" w:color="auto"/>
              <w:bottom w:val="single" w:sz="4" w:space="0" w:color="auto"/>
              <w:right w:val="single" w:sz="4" w:space="0" w:color="auto"/>
            </w:tcBorders>
            <w:shd w:val="clear" w:color="auto" w:fill="F7CAAC"/>
            <w:hideMark/>
            <w:tcPrChange w:id="494" w:author="utb" w:date="2019-09-09T15:42:00Z">
              <w:tcPr>
                <w:tcW w:w="4952" w:type="dxa"/>
                <w:gridSpan w:val="19"/>
                <w:tcBorders>
                  <w:top w:val="single" w:sz="2" w:space="0" w:color="auto"/>
                  <w:left w:val="single" w:sz="4" w:space="0" w:color="auto"/>
                  <w:bottom w:val="single" w:sz="4" w:space="0" w:color="auto"/>
                  <w:right w:val="single" w:sz="4" w:space="0" w:color="auto"/>
                </w:tcBorders>
                <w:shd w:val="clear" w:color="auto" w:fill="F7CAAC"/>
                <w:hideMark/>
              </w:tcPr>
            </w:tcPrChange>
          </w:tcPr>
          <w:p w14:paraId="5EDF3715" w14:textId="77777777" w:rsidR="0044592C" w:rsidRPr="00B7684B" w:rsidRDefault="0044592C" w:rsidP="00A521FB">
            <w:pPr>
              <w:jc w:val="both"/>
              <w:rPr>
                <w:sz w:val="19"/>
              </w:rPr>
            </w:pPr>
            <w:r w:rsidRPr="00B7684B">
              <w:rPr>
                <w:b/>
                <w:sz w:val="19"/>
              </w:rPr>
              <w:t>Rozsah konzultací (soustředění)</w:t>
            </w:r>
          </w:p>
        </w:tc>
        <w:tc>
          <w:tcPr>
            <w:tcW w:w="922" w:type="dxa"/>
            <w:gridSpan w:val="4"/>
            <w:tcBorders>
              <w:top w:val="single" w:sz="2" w:space="0" w:color="auto"/>
              <w:left w:val="single" w:sz="4" w:space="0" w:color="auto"/>
              <w:bottom w:val="single" w:sz="4" w:space="0" w:color="auto"/>
              <w:right w:val="single" w:sz="4" w:space="0" w:color="auto"/>
            </w:tcBorders>
            <w:tcPrChange w:id="495" w:author="utb" w:date="2019-09-09T15:42:00Z">
              <w:tcPr>
                <w:tcW w:w="922" w:type="dxa"/>
                <w:gridSpan w:val="4"/>
                <w:tcBorders>
                  <w:top w:val="single" w:sz="2" w:space="0" w:color="auto"/>
                  <w:left w:val="single" w:sz="4" w:space="0" w:color="auto"/>
                  <w:bottom w:val="single" w:sz="4" w:space="0" w:color="auto"/>
                  <w:right w:val="single" w:sz="4" w:space="0" w:color="auto"/>
                </w:tcBorders>
              </w:tcPr>
            </w:tcPrChange>
          </w:tcPr>
          <w:p w14:paraId="3451070F" w14:textId="77777777" w:rsidR="0044592C" w:rsidRPr="00B7684B" w:rsidRDefault="0044592C" w:rsidP="00A521FB">
            <w:pPr>
              <w:jc w:val="both"/>
              <w:rPr>
                <w:sz w:val="19"/>
              </w:rPr>
            </w:pPr>
          </w:p>
        </w:tc>
        <w:tc>
          <w:tcPr>
            <w:tcW w:w="4476" w:type="dxa"/>
            <w:gridSpan w:val="18"/>
            <w:tcBorders>
              <w:top w:val="single" w:sz="2" w:space="0" w:color="auto"/>
              <w:left w:val="single" w:sz="4" w:space="0" w:color="auto"/>
              <w:bottom w:val="single" w:sz="4" w:space="0" w:color="auto"/>
              <w:right w:val="single" w:sz="4" w:space="0" w:color="auto"/>
            </w:tcBorders>
            <w:shd w:val="clear" w:color="auto" w:fill="F7CAAC"/>
            <w:hideMark/>
            <w:tcPrChange w:id="496" w:author="utb" w:date="2019-09-09T15:42:00Z">
              <w:tcPr>
                <w:tcW w:w="4475" w:type="dxa"/>
                <w:gridSpan w:val="22"/>
                <w:tcBorders>
                  <w:top w:val="single" w:sz="2" w:space="0" w:color="auto"/>
                  <w:left w:val="single" w:sz="4" w:space="0" w:color="auto"/>
                  <w:bottom w:val="single" w:sz="4" w:space="0" w:color="auto"/>
                  <w:right w:val="single" w:sz="4" w:space="0" w:color="auto"/>
                </w:tcBorders>
                <w:shd w:val="clear" w:color="auto" w:fill="F7CAAC"/>
                <w:hideMark/>
              </w:tcPr>
            </w:tcPrChange>
          </w:tcPr>
          <w:p w14:paraId="2388898A" w14:textId="77777777" w:rsidR="0044592C" w:rsidRPr="00B7684B" w:rsidRDefault="0044592C" w:rsidP="00A521FB">
            <w:pPr>
              <w:jc w:val="both"/>
              <w:rPr>
                <w:b/>
                <w:sz w:val="19"/>
              </w:rPr>
            </w:pPr>
            <w:r w:rsidRPr="00B7684B">
              <w:rPr>
                <w:b/>
                <w:sz w:val="19"/>
              </w:rPr>
              <w:t xml:space="preserve">hodin </w:t>
            </w:r>
          </w:p>
        </w:tc>
      </w:tr>
      <w:tr w:rsidR="0044592C" w14:paraId="0FC468A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A6C8202" w14:textId="77777777" w:rsidR="0044592C" w:rsidRPr="00B7684B" w:rsidRDefault="0044592C" w:rsidP="00A521FB">
            <w:pPr>
              <w:jc w:val="both"/>
              <w:rPr>
                <w:b/>
                <w:sz w:val="19"/>
              </w:rPr>
            </w:pPr>
            <w:r w:rsidRPr="00B7684B">
              <w:rPr>
                <w:b/>
                <w:sz w:val="19"/>
              </w:rPr>
              <w:t>Informace o způsobu kontaktu s vyučujícím</w:t>
            </w:r>
          </w:p>
        </w:tc>
      </w:tr>
      <w:tr w:rsidR="0044592C" w14:paraId="40FF37CD"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7CEFDE61" w14:textId="16CD7553" w:rsidR="0044592C"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lastRenderedPageBreak/>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4592C"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93317EA" w14:textId="77777777" w:rsidR="0044592C" w:rsidRPr="00B7684B" w:rsidRDefault="0044592C"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58293C68" w14:textId="0ACBC59C" w:rsidR="00783CD8" w:rsidRPr="00A71C8A" w:rsidRDefault="0044592C" w:rsidP="00B7684B">
            <w:pPr>
              <w:pStyle w:val="xxmsonormal"/>
              <w:shd w:val="clear" w:color="auto" w:fill="FFFFFF"/>
              <w:spacing w:before="0" w:beforeAutospacing="0" w:after="0" w:afterAutospacing="0"/>
              <w:rPr>
                <w:color w:val="000000"/>
                <w:sz w:val="20"/>
                <w:szCs w:val="20"/>
              </w:rPr>
            </w:pPr>
            <w:r w:rsidRPr="00B7684B">
              <w:rPr>
                <w:color w:val="000000"/>
                <w:sz w:val="19"/>
              </w:rPr>
              <w:t>Možnosti komunikace s vyučujícím: </w:t>
            </w:r>
            <w:hyperlink r:id="rId31" w:history="1">
              <w:r w:rsidRPr="00B7684B">
                <w:rPr>
                  <w:rStyle w:val="Hyperlink"/>
                  <w:sz w:val="19"/>
                </w:rPr>
                <w:t>lapcik@utb.cz</w:t>
              </w:r>
            </w:hyperlink>
            <w:r w:rsidRPr="00B7684B">
              <w:rPr>
                <w:color w:val="000000"/>
                <w:sz w:val="19"/>
              </w:rPr>
              <w:t>, 576 035</w:t>
            </w:r>
            <w:r w:rsidR="0064112C">
              <w:rPr>
                <w:color w:val="000000"/>
                <w:sz w:val="19"/>
              </w:rPr>
              <w:t> </w:t>
            </w:r>
            <w:r w:rsidR="00502E35" w:rsidRPr="00B7684B">
              <w:rPr>
                <w:color w:val="000000"/>
                <w:sz w:val="19"/>
              </w:rPr>
              <w:t>115</w:t>
            </w:r>
            <w:r>
              <w:rPr>
                <w:color w:val="000000"/>
                <w:sz w:val="20"/>
                <w:szCs w:val="20"/>
              </w:rPr>
              <w:t>.</w:t>
            </w:r>
          </w:p>
        </w:tc>
      </w:tr>
      <w:tr w:rsidR="001973B2" w14:paraId="188EC01F"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733021D4" w14:textId="696BF5FB" w:rsidR="001973B2" w:rsidRDefault="001973B2" w:rsidP="00A521FB">
            <w:pPr>
              <w:jc w:val="both"/>
              <w:rPr>
                <w:b/>
                <w:sz w:val="28"/>
              </w:rPr>
            </w:pPr>
            <w:r>
              <w:br w:type="page"/>
            </w:r>
            <w:r>
              <w:rPr>
                <w:b/>
                <w:sz w:val="28"/>
              </w:rPr>
              <w:t>B-III – Charakteristika studijního předmětu</w:t>
            </w:r>
          </w:p>
        </w:tc>
      </w:tr>
      <w:tr w:rsidR="001973B2" w:rsidRPr="00DF6C82" w14:paraId="1EC86AE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498" w:author="utb" w:date="2019-09-09T15:42:00Z">
            <w:trPr>
              <w:gridBefore w:val="2"/>
              <w:trHeight w:hRule="exact" w:val="284"/>
            </w:trPr>
          </w:trPrChange>
        </w:trPr>
        <w:tc>
          <w:tcPr>
            <w:tcW w:w="3187" w:type="dxa"/>
            <w:gridSpan w:val="4"/>
            <w:tcBorders>
              <w:top w:val="double" w:sz="4" w:space="0" w:color="auto"/>
              <w:left w:val="single" w:sz="4" w:space="0" w:color="auto"/>
              <w:bottom w:val="single" w:sz="4" w:space="0" w:color="auto"/>
              <w:right w:val="single" w:sz="4" w:space="0" w:color="auto"/>
            </w:tcBorders>
            <w:shd w:val="clear" w:color="auto" w:fill="F7CAAC"/>
            <w:hideMark/>
            <w:tcPrChange w:id="499" w:author="utb" w:date="2019-09-09T15:42:00Z">
              <w:tcPr>
                <w:tcW w:w="3188" w:type="dxa"/>
                <w:gridSpan w:val="8"/>
                <w:tcBorders>
                  <w:top w:val="double" w:sz="4" w:space="0" w:color="auto"/>
                  <w:left w:val="single" w:sz="4" w:space="0" w:color="auto"/>
                  <w:bottom w:val="single" w:sz="4" w:space="0" w:color="auto"/>
                  <w:right w:val="single" w:sz="4" w:space="0" w:color="auto"/>
                </w:tcBorders>
                <w:shd w:val="clear" w:color="auto" w:fill="F7CAAC"/>
                <w:hideMark/>
              </w:tcPr>
            </w:tcPrChange>
          </w:tcPr>
          <w:p w14:paraId="376D33B6" w14:textId="77777777" w:rsidR="001973B2" w:rsidRPr="00B7684B" w:rsidRDefault="001973B2" w:rsidP="00A521FB">
            <w:pPr>
              <w:jc w:val="both"/>
              <w:rPr>
                <w:b/>
                <w:sz w:val="19"/>
              </w:rPr>
            </w:pPr>
            <w:r w:rsidRPr="00B7684B">
              <w:rPr>
                <w:b/>
                <w:sz w:val="19"/>
              </w:rPr>
              <w:t>Název studijního předmětu</w:t>
            </w:r>
          </w:p>
        </w:tc>
        <w:tc>
          <w:tcPr>
            <w:tcW w:w="7162" w:type="dxa"/>
            <w:gridSpan w:val="33"/>
            <w:tcBorders>
              <w:top w:val="double" w:sz="4" w:space="0" w:color="auto"/>
              <w:left w:val="single" w:sz="4" w:space="0" w:color="auto"/>
              <w:bottom w:val="single" w:sz="4" w:space="0" w:color="auto"/>
              <w:right w:val="single" w:sz="4" w:space="0" w:color="auto"/>
            </w:tcBorders>
            <w:tcPrChange w:id="500" w:author="utb" w:date="2019-09-09T15:42:00Z">
              <w:tcPr>
                <w:tcW w:w="7161" w:type="dxa"/>
                <w:gridSpan w:val="37"/>
                <w:tcBorders>
                  <w:top w:val="double" w:sz="4" w:space="0" w:color="auto"/>
                  <w:left w:val="single" w:sz="4" w:space="0" w:color="auto"/>
                  <w:bottom w:val="single" w:sz="4" w:space="0" w:color="auto"/>
                  <w:right w:val="single" w:sz="4" w:space="0" w:color="auto"/>
                </w:tcBorders>
              </w:tcPr>
            </w:tcPrChange>
          </w:tcPr>
          <w:p w14:paraId="7365ADC6" w14:textId="77777777" w:rsidR="001973B2" w:rsidRPr="00B7684B" w:rsidRDefault="001973B2" w:rsidP="00A521FB">
            <w:pPr>
              <w:jc w:val="both"/>
              <w:rPr>
                <w:b/>
                <w:sz w:val="19"/>
              </w:rPr>
            </w:pPr>
            <w:bookmarkStart w:id="501" w:name="Compos_mater"/>
            <w:bookmarkEnd w:id="501"/>
            <w:r w:rsidRPr="00B7684B">
              <w:rPr>
                <w:b/>
                <w:spacing w:val="-2"/>
                <w:sz w:val="19"/>
              </w:rPr>
              <w:t>Composite Materials</w:t>
            </w:r>
          </w:p>
        </w:tc>
      </w:tr>
      <w:tr w:rsidR="001973B2" w14:paraId="48B18B9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503" w:author="utb" w:date="2019-09-09T15:42:00Z">
            <w:trPr>
              <w:gridBefore w:val="2"/>
              <w:trHeight w:hRule="exact" w:val="284"/>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504"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09BA285E" w14:textId="77777777" w:rsidR="001973B2" w:rsidRPr="00B7684B" w:rsidRDefault="001973B2" w:rsidP="00A521FB">
            <w:pPr>
              <w:jc w:val="both"/>
              <w:rPr>
                <w:b/>
                <w:sz w:val="19"/>
              </w:rPr>
            </w:pPr>
            <w:r w:rsidRPr="00B7684B">
              <w:rPr>
                <w:b/>
                <w:sz w:val="19"/>
              </w:rPr>
              <w:t>Typ předmětu</w:t>
            </w:r>
          </w:p>
        </w:tc>
        <w:tc>
          <w:tcPr>
            <w:tcW w:w="3532" w:type="dxa"/>
            <w:gridSpan w:val="19"/>
            <w:tcBorders>
              <w:top w:val="single" w:sz="4" w:space="0" w:color="auto"/>
              <w:left w:val="single" w:sz="4" w:space="0" w:color="auto"/>
              <w:bottom w:val="single" w:sz="4" w:space="0" w:color="auto"/>
              <w:right w:val="single" w:sz="4" w:space="0" w:color="auto"/>
            </w:tcBorders>
            <w:tcPrChange w:id="505" w:author="utb" w:date="2019-09-09T15:42:00Z">
              <w:tcPr>
                <w:tcW w:w="3532" w:type="dxa"/>
                <w:gridSpan w:val="20"/>
                <w:tcBorders>
                  <w:top w:val="single" w:sz="4" w:space="0" w:color="auto"/>
                  <w:left w:val="single" w:sz="4" w:space="0" w:color="auto"/>
                  <w:bottom w:val="single" w:sz="4" w:space="0" w:color="auto"/>
                  <w:right w:val="single" w:sz="4" w:space="0" w:color="auto"/>
                </w:tcBorders>
              </w:tcPr>
            </w:tcPrChange>
          </w:tcPr>
          <w:p w14:paraId="45AB48B5" w14:textId="77777777" w:rsidR="001973B2" w:rsidRPr="00B7684B" w:rsidRDefault="001973B2" w:rsidP="00A521FB">
            <w:pPr>
              <w:jc w:val="both"/>
              <w:rPr>
                <w:sz w:val="19"/>
              </w:rPr>
            </w:pPr>
          </w:p>
        </w:tc>
        <w:tc>
          <w:tcPr>
            <w:tcW w:w="2790" w:type="dxa"/>
            <w:gridSpan w:val="9"/>
            <w:tcBorders>
              <w:top w:val="single" w:sz="4" w:space="0" w:color="auto"/>
              <w:left w:val="single" w:sz="4" w:space="0" w:color="auto"/>
              <w:bottom w:val="single" w:sz="4" w:space="0" w:color="auto"/>
              <w:right w:val="single" w:sz="4" w:space="0" w:color="auto"/>
            </w:tcBorders>
            <w:shd w:val="clear" w:color="auto" w:fill="F7CAAC"/>
            <w:hideMark/>
            <w:tcPrChange w:id="506" w:author="utb" w:date="2019-09-09T15:42:00Z">
              <w:tcPr>
                <w:tcW w:w="2790"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5711282F" w14:textId="77777777" w:rsidR="001973B2" w:rsidRPr="00B7684B" w:rsidRDefault="001973B2" w:rsidP="00A521FB">
            <w:pPr>
              <w:jc w:val="both"/>
              <w:rPr>
                <w:sz w:val="19"/>
              </w:rPr>
            </w:pPr>
            <w:r w:rsidRPr="00B7684B">
              <w:rPr>
                <w:b/>
                <w:sz w:val="19"/>
              </w:rPr>
              <w:t>doporučený ročník / semestr</w:t>
            </w:r>
          </w:p>
        </w:tc>
        <w:tc>
          <w:tcPr>
            <w:tcW w:w="840" w:type="dxa"/>
            <w:gridSpan w:val="5"/>
            <w:tcBorders>
              <w:top w:val="single" w:sz="4" w:space="0" w:color="auto"/>
              <w:left w:val="single" w:sz="4" w:space="0" w:color="auto"/>
              <w:bottom w:val="single" w:sz="4" w:space="0" w:color="auto"/>
              <w:right w:val="single" w:sz="4" w:space="0" w:color="auto"/>
            </w:tcBorders>
            <w:tcPrChange w:id="507" w:author="utb" w:date="2019-09-09T15:42:00Z">
              <w:tcPr>
                <w:tcW w:w="839" w:type="dxa"/>
                <w:gridSpan w:val="4"/>
                <w:tcBorders>
                  <w:top w:val="single" w:sz="4" w:space="0" w:color="auto"/>
                  <w:left w:val="single" w:sz="4" w:space="0" w:color="auto"/>
                  <w:bottom w:val="single" w:sz="4" w:space="0" w:color="auto"/>
                  <w:right w:val="single" w:sz="4" w:space="0" w:color="auto"/>
                </w:tcBorders>
              </w:tcPr>
            </w:tcPrChange>
          </w:tcPr>
          <w:p w14:paraId="483F8A82" w14:textId="77777777" w:rsidR="001973B2" w:rsidRPr="00B7684B" w:rsidRDefault="001973B2" w:rsidP="00A521FB">
            <w:pPr>
              <w:jc w:val="both"/>
              <w:rPr>
                <w:sz w:val="19"/>
              </w:rPr>
            </w:pPr>
          </w:p>
        </w:tc>
      </w:tr>
      <w:tr w:rsidR="001973B2" w14:paraId="2C8445B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509" w:author="utb" w:date="2019-09-09T15:42:00Z">
            <w:trPr>
              <w:gridBefore w:val="2"/>
              <w:trHeight w:hRule="exact" w:val="284"/>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510"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5E453569" w14:textId="77777777" w:rsidR="001973B2" w:rsidRPr="00B7684B" w:rsidRDefault="001973B2" w:rsidP="00A521FB">
            <w:pPr>
              <w:jc w:val="both"/>
              <w:rPr>
                <w:b/>
                <w:sz w:val="19"/>
              </w:rPr>
            </w:pPr>
            <w:r w:rsidRPr="00B7684B">
              <w:rPr>
                <w:b/>
                <w:sz w:val="19"/>
              </w:rPr>
              <w:t>Rozsah studijního předmětu</w:t>
            </w:r>
          </w:p>
        </w:tc>
        <w:tc>
          <w:tcPr>
            <w:tcW w:w="1764" w:type="dxa"/>
            <w:gridSpan w:val="11"/>
            <w:tcBorders>
              <w:top w:val="single" w:sz="4" w:space="0" w:color="auto"/>
              <w:left w:val="single" w:sz="4" w:space="0" w:color="auto"/>
              <w:bottom w:val="single" w:sz="4" w:space="0" w:color="auto"/>
              <w:right w:val="single" w:sz="4" w:space="0" w:color="auto"/>
            </w:tcBorders>
            <w:tcPrChange w:id="511" w:author="utb" w:date="2019-09-09T15:42:00Z">
              <w:tcPr>
                <w:tcW w:w="1764" w:type="dxa"/>
                <w:gridSpan w:val="11"/>
                <w:tcBorders>
                  <w:top w:val="single" w:sz="4" w:space="0" w:color="auto"/>
                  <w:left w:val="single" w:sz="4" w:space="0" w:color="auto"/>
                  <w:bottom w:val="single" w:sz="4" w:space="0" w:color="auto"/>
                  <w:right w:val="single" w:sz="4" w:space="0" w:color="auto"/>
                </w:tcBorders>
              </w:tcPr>
            </w:tcPrChange>
          </w:tcPr>
          <w:p w14:paraId="201EEC44" w14:textId="77777777" w:rsidR="001973B2" w:rsidRPr="00B7684B" w:rsidRDefault="001973B2" w:rsidP="00A521FB">
            <w:pPr>
              <w:jc w:val="both"/>
              <w:rPr>
                <w:sz w:val="19"/>
              </w:rPr>
            </w:pPr>
          </w:p>
        </w:tc>
        <w:tc>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Change w:id="512" w:author="utb" w:date="2019-09-09T15:42:00Z">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14:paraId="5D5AAE7D" w14:textId="77777777" w:rsidR="001973B2" w:rsidRPr="00B7684B" w:rsidRDefault="001973B2" w:rsidP="00A521FB">
            <w:pPr>
              <w:jc w:val="both"/>
              <w:rPr>
                <w:b/>
                <w:sz w:val="19"/>
              </w:rPr>
            </w:pPr>
            <w:r w:rsidRPr="00B7684B">
              <w:rPr>
                <w:b/>
                <w:sz w:val="19"/>
              </w:rPr>
              <w:t xml:space="preserve">hod. </w:t>
            </w:r>
          </w:p>
        </w:tc>
        <w:tc>
          <w:tcPr>
            <w:tcW w:w="846" w:type="dxa"/>
            <w:gridSpan w:val="4"/>
            <w:tcBorders>
              <w:top w:val="single" w:sz="4" w:space="0" w:color="auto"/>
              <w:left w:val="single" w:sz="4" w:space="0" w:color="auto"/>
              <w:bottom w:val="single" w:sz="4" w:space="0" w:color="auto"/>
              <w:right w:val="single" w:sz="4" w:space="0" w:color="auto"/>
            </w:tcBorders>
            <w:tcPrChange w:id="513" w:author="utb" w:date="2019-09-09T15:42:00Z">
              <w:tcPr>
                <w:tcW w:w="846" w:type="dxa"/>
                <w:gridSpan w:val="5"/>
                <w:tcBorders>
                  <w:top w:val="single" w:sz="4" w:space="0" w:color="auto"/>
                  <w:left w:val="single" w:sz="4" w:space="0" w:color="auto"/>
                  <w:bottom w:val="single" w:sz="4" w:space="0" w:color="auto"/>
                  <w:right w:val="single" w:sz="4" w:space="0" w:color="auto"/>
                </w:tcBorders>
              </w:tcPr>
            </w:tcPrChange>
          </w:tcPr>
          <w:p w14:paraId="7AE4DDAE" w14:textId="77777777" w:rsidR="001973B2" w:rsidRPr="00B7684B" w:rsidRDefault="001973B2" w:rsidP="00A521FB">
            <w:pPr>
              <w:jc w:val="both"/>
              <w:rPr>
                <w:sz w:val="19"/>
              </w:rPr>
            </w:pP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Change w:id="514" w:author="utb" w:date="2019-09-09T15:42:00Z">
              <w:tcPr>
                <w:tcW w:w="2234"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919481C" w14:textId="77777777" w:rsidR="001973B2" w:rsidRPr="00B7684B" w:rsidRDefault="001973B2" w:rsidP="00A521FB">
            <w:pPr>
              <w:jc w:val="both"/>
              <w:rPr>
                <w:b/>
                <w:sz w:val="19"/>
              </w:rPr>
            </w:pPr>
            <w:r w:rsidRPr="00B7684B">
              <w:rPr>
                <w:b/>
                <w:sz w:val="19"/>
              </w:rPr>
              <w:t>kreditů</w:t>
            </w:r>
          </w:p>
        </w:tc>
        <w:tc>
          <w:tcPr>
            <w:tcW w:w="1396" w:type="dxa"/>
            <w:gridSpan w:val="9"/>
            <w:tcBorders>
              <w:top w:val="single" w:sz="4" w:space="0" w:color="auto"/>
              <w:left w:val="single" w:sz="4" w:space="0" w:color="auto"/>
              <w:bottom w:val="single" w:sz="4" w:space="0" w:color="auto"/>
              <w:right w:val="single" w:sz="4" w:space="0" w:color="auto"/>
            </w:tcBorders>
            <w:tcPrChange w:id="515" w:author="utb" w:date="2019-09-09T15:42:00Z">
              <w:tcPr>
                <w:tcW w:w="1395" w:type="dxa"/>
                <w:gridSpan w:val="8"/>
                <w:tcBorders>
                  <w:top w:val="single" w:sz="4" w:space="0" w:color="auto"/>
                  <w:left w:val="single" w:sz="4" w:space="0" w:color="auto"/>
                  <w:bottom w:val="single" w:sz="4" w:space="0" w:color="auto"/>
                  <w:right w:val="single" w:sz="4" w:space="0" w:color="auto"/>
                </w:tcBorders>
              </w:tcPr>
            </w:tcPrChange>
          </w:tcPr>
          <w:p w14:paraId="19F0233B" w14:textId="77777777" w:rsidR="001973B2" w:rsidRPr="00B7684B" w:rsidRDefault="001973B2" w:rsidP="00A521FB">
            <w:pPr>
              <w:jc w:val="both"/>
              <w:rPr>
                <w:sz w:val="19"/>
              </w:rPr>
            </w:pPr>
          </w:p>
        </w:tc>
      </w:tr>
      <w:tr w:rsidR="001973B2" w14:paraId="6F7F877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17"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518"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6973F2B8" w14:textId="77777777" w:rsidR="001973B2" w:rsidRPr="00B7684B" w:rsidRDefault="001973B2" w:rsidP="00A521FB">
            <w:pPr>
              <w:jc w:val="both"/>
              <w:rPr>
                <w:b/>
                <w:sz w:val="19"/>
              </w:rPr>
            </w:pPr>
            <w:r w:rsidRPr="00B7684B">
              <w:rPr>
                <w:b/>
                <w:sz w:val="19"/>
              </w:rPr>
              <w:t>Prerekvizity, korekvizity, ekvivalence</w:t>
            </w:r>
          </w:p>
        </w:tc>
        <w:tc>
          <w:tcPr>
            <w:tcW w:w="7162" w:type="dxa"/>
            <w:gridSpan w:val="33"/>
            <w:tcBorders>
              <w:top w:val="single" w:sz="4" w:space="0" w:color="auto"/>
              <w:left w:val="single" w:sz="4" w:space="0" w:color="auto"/>
              <w:bottom w:val="single" w:sz="4" w:space="0" w:color="auto"/>
              <w:right w:val="single" w:sz="4" w:space="0" w:color="auto"/>
            </w:tcBorders>
            <w:tcPrChange w:id="519" w:author="utb" w:date="2019-09-09T15:42:00Z">
              <w:tcPr>
                <w:tcW w:w="7161" w:type="dxa"/>
                <w:gridSpan w:val="37"/>
                <w:tcBorders>
                  <w:top w:val="single" w:sz="4" w:space="0" w:color="auto"/>
                  <w:left w:val="single" w:sz="4" w:space="0" w:color="auto"/>
                  <w:bottom w:val="single" w:sz="4" w:space="0" w:color="auto"/>
                  <w:right w:val="single" w:sz="4" w:space="0" w:color="auto"/>
                </w:tcBorders>
              </w:tcPr>
            </w:tcPrChange>
          </w:tcPr>
          <w:p w14:paraId="20336A3E" w14:textId="77777777" w:rsidR="001973B2" w:rsidRPr="00B7684B" w:rsidRDefault="001973B2" w:rsidP="00A521FB">
            <w:pPr>
              <w:jc w:val="both"/>
              <w:rPr>
                <w:sz w:val="19"/>
              </w:rPr>
            </w:pPr>
          </w:p>
        </w:tc>
      </w:tr>
      <w:tr w:rsidR="001973B2" w14:paraId="06F0380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21"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522"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0A7DC4BE" w14:textId="77777777" w:rsidR="001973B2" w:rsidRPr="00B7684B" w:rsidRDefault="001973B2" w:rsidP="00A521FB">
            <w:pPr>
              <w:jc w:val="both"/>
              <w:rPr>
                <w:b/>
                <w:sz w:val="19"/>
              </w:rPr>
            </w:pPr>
            <w:r w:rsidRPr="00B7684B">
              <w:rPr>
                <w:b/>
                <w:sz w:val="19"/>
              </w:rPr>
              <w:t>Způsob ověření studijních výsledků</w:t>
            </w:r>
          </w:p>
        </w:tc>
        <w:tc>
          <w:tcPr>
            <w:tcW w:w="3532" w:type="dxa"/>
            <w:gridSpan w:val="19"/>
            <w:tcBorders>
              <w:top w:val="single" w:sz="4" w:space="0" w:color="auto"/>
              <w:left w:val="single" w:sz="4" w:space="0" w:color="auto"/>
              <w:bottom w:val="single" w:sz="4" w:space="0" w:color="auto"/>
              <w:right w:val="single" w:sz="4" w:space="0" w:color="auto"/>
            </w:tcBorders>
            <w:tcPrChange w:id="523" w:author="utb" w:date="2019-09-09T15:42:00Z">
              <w:tcPr>
                <w:tcW w:w="3532" w:type="dxa"/>
                <w:gridSpan w:val="20"/>
                <w:tcBorders>
                  <w:top w:val="single" w:sz="4" w:space="0" w:color="auto"/>
                  <w:left w:val="single" w:sz="4" w:space="0" w:color="auto"/>
                  <w:bottom w:val="single" w:sz="4" w:space="0" w:color="auto"/>
                  <w:right w:val="single" w:sz="4" w:space="0" w:color="auto"/>
                </w:tcBorders>
              </w:tcPr>
            </w:tcPrChange>
          </w:tcPr>
          <w:p w14:paraId="15F16A18" w14:textId="77777777" w:rsidR="001973B2" w:rsidRPr="00B7684B" w:rsidRDefault="001973B2" w:rsidP="00A521FB">
            <w:pPr>
              <w:jc w:val="both"/>
              <w:rPr>
                <w:sz w:val="19"/>
              </w:rPr>
            </w:pPr>
            <w:r w:rsidRPr="00B7684B">
              <w:rPr>
                <w:sz w:val="19"/>
              </w:rPr>
              <w:t>zkouška</w:t>
            </w: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Change w:id="524" w:author="utb" w:date="2019-09-09T15:42:00Z">
              <w:tcPr>
                <w:tcW w:w="2234"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697FCF9E" w14:textId="77777777" w:rsidR="001973B2" w:rsidRPr="00B7684B" w:rsidRDefault="001973B2" w:rsidP="00A521FB">
            <w:pPr>
              <w:jc w:val="both"/>
              <w:rPr>
                <w:b/>
                <w:sz w:val="19"/>
              </w:rPr>
            </w:pPr>
            <w:r w:rsidRPr="00B7684B">
              <w:rPr>
                <w:b/>
                <w:sz w:val="19"/>
              </w:rPr>
              <w:t>Forma výuky</w:t>
            </w:r>
          </w:p>
        </w:tc>
        <w:tc>
          <w:tcPr>
            <w:tcW w:w="1396" w:type="dxa"/>
            <w:gridSpan w:val="9"/>
            <w:tcBorders>
              <w:top w:val="single" w:sz="4" w:space="0" w:color="auto"/>
              <w:left w:val="single" w:sz="4" w:space="0" w:color="auto"/>
              <w:bottom w:val="single" w:sz="4" w:space="0" w:color="auto"/>
              <w:right w:val="single" w:sz="4" w:space="0" w:color="auto"/>
            </w:tcBorders>
            <w:tcPrChange w:id="525" w:author="utb" w:date="2019-09-09T15:42:00Z">
              <w:tcPr>
                <w:tcW w:w="1395" w:type="dxa"/>
                <w:gridSpan w:val="8"/>
                <w:tcBorders>
                  <w:top w:val="single" w:sz="4" w:space="0" w:color="auto"/>
                  <w:left w:val="single" w:sz="4" w:space="0" w:color="auto"/>
                  <w:bottom w:val="single" w:sz="4" w:space="0" w:color="auto"/>
                  <w:right w:val="single" w:sz="4" w:space="0" w:color="auto"/>
                </w:tcBorders>
              </w:tcPr>
            </w:tcPrChange>
          </w:tcPr>
          <w:p w14:paraId="674CC360" w14:textId="77777777" w:rsidR="001973B2" w:rsidRPr="00B7684B" w:rsidRDefault="001973B2" w:rsidP="00A521FB">
            <w:pPr>
              <w:jc w:val="both"/>
              <w:rPr>
                <w:sz w:val="19"/>
              </w:rPr>
            </w:pPr>
          </w:p>
        </w:tc>
      </w:tr>
      <w:tr w:rsidR="001973B2" w14:paraId="1BAD888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27"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528"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48A3466E"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162" w:type="dxa"/>
            <w:gridSpan w:val="33"/>
            <w:tcBorders>
              <w:top w:val="single" w:sz="4" w:space="0" w:color="auto"/>
              <w:left w:val="single" w:sz="4" w:space="0" w:color="auto"/>
              <w:bottom w:val="single" w:sz="4" w:space="0" w:color="auto"/>
              <w:right w:val="single" w:sz="4" w:space="0" w:color="auto"/>
            </w:tcBorders>
            <w:tcPrChange w:id="529" w:author="utb" w:date="2019-09-09T15:42:00Z">
              <w:tcPr>
                <w:tcW w:w="7161" w:type="dxa"/>
                <w:gridSpan w:val="37"/>
                <w:tcBorders>
                  <w:top w:val="single" w:sz="4" w:space="0" w:color="auto"/>
                  <w:left w:val="single" w:sz="4" w:space="0" w:color="auto"/>
                  <w:bottom w:val="single" w:sz="4" w:space="0" w:color="auto"/>
                  <w:right w:val="single" w:sz="4" w:space="0" w:color="auto"/>
                </w:tcBorders>
              </w:tcPr>
            </w:tcPrChange>
          </w:tcPr>
          <w:p w14:paraId="3AD1BF88" w14:textId="77777777" w:rsidR="001973B2" w:rsidRPr="00B7684B" w:rsidRDefault="001973B2" w:rsidP="00A521FB">
            <w:pPr>
              <w:jc w:val="both"/>
              <w:rPr>
                <w:sz w:val="19"/>
              </w:rPr>
            </w:pPr>
          </w:p>
        </w:tc>
      </w:tr>
      <w:tr w:rsidR="001973B2" w14:paraId="29ACB01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531" w:author="utb" w:date="2019-09-09T15:42:00Z">
            <w:trPr>
              <w:gridBefore w:val="2"/>
              <w:trHeight w:val="288"/>
            </w:trPr>
          </w:trPrChange>
        </w:trPr>
        <w:tc>
          <w:tcPr>
            <w:tcW w:w="3187" w:type="dxa"/>
            <w:gridSpan w:val="4"/>
            <w:tcBorders>
              <w:top w:val="nil"/>
              <w:left w:val="single" w:sz="4" w:space="0" w:color="auto"/>
              <w:bottom w:val="single" w:sz="4" w:space="0" w:color="auto"/>
              <w:right w:val="single" w:sz="4" w:space="0" w:color="auto"/>
            </w:tcBorders>
            <w:shd w:val="clear" w:color="auto" w:fill="F7CAAC"/>
            <w:vAlign w:val="center"/>
            <w:hideMark/>
            <w:tcPrChange w:id="532" w:author="utb" w:date="2019-09-09T15:42:00Z">
              <w:tcPr>
                <w:tcW w:w="3188" w:type="dxa"/>
                <w:gridSpan w:val="8"/>
                <w:tcBorders>
                  <w:top w:val="nil"/>
                  <w:left w:val="single" w:sz="4" w:space="0" w:color="auto"/>
                  <w:bottom w:val="single" w:sz="4" w:space="0" w:color="auto"/>
                  <w:right w:val="single" w:sz="4" w:space="0" w:color="auto"/>
                </w:tcBorders>
                <w:shd w:val="clear" w:color="auto" w:fill="F7CAAC"/>
                <w:vAlign w:val="center"/>
                <w:hideMark/>
              </w:tcPr>
            </w:tcPrChange>
          </w:tcPr>
          <w:p w14:paraId="6B5B0E10" w14:textId="77777777" w:rsidR="001973B2" w:rsidRPr="00B7684B" w:rsidRDefault="001973B2" w:rsidP="00A521FB">
            <w:pPr>
              <w:rPr>
                <w:b/>
                <w:sz w:val="19"/>
              </w:rPr>
            </w:pPr>
            <w:r w:rsidRPr="00B7684B">
              <w:rPr>
                <w:b/>
                <w:sz w:val="19"/>
              </w:rPr>
              <w:t>Garant předmětu</w:t>
            </w:r>
          </w:p>
        </w:tc>
        <w:tc>
          <w:tcPr>
            <w:tcW w:w="7162" w:type="dxa"/>
            <w:gridSpan w:val="33"/>
            <w:tcBorders>
              <w:top w:val="single" w:sz="4" w:space="0" w:color="auto"/>
              <w:left w:val="single" w:sz="4" w:space="0" w:color="auto"/>
              <w:bottom w:val="single" w:sz="4" w:space="0" w:color="auto"/>
              <w:right w:val="single" w:sz="4" w:space="0" w:color="auto"/>
            </w:tcBorders>
            <w:vAlign w:val="center"/>
            <w:tcPrChange w:id="533" w:author="utb" w:date="2019-09-09T15:42:00Z">
              <w:tcPr>
                <w:tcW w:w="7161" w:type="dxa"/>
                <w:gridSpan w:val="37"/>
                <w:tcBorders>
                  <w:top w:val="single" w:sz="4" w:space="0" w:color="auto"/>
                  <w:left w:val="single" w:sz="4" w:space="0" w:color="auto"/>
                  <w:bottom w:val="single" w:sz="4" w:space="0" w:color="auto"/>
                  <w:right w:val="single" w:sz="4" w:space="0" w:color="auto"/>
                </w:tcBorders>
                <w:vAlign w:val="center"/>
              </w:tcPr>
            </w:tcPrChange>
          </w:tcPr>
          <w:p w14:paraId="1F375B0C" w14:textId="77777777" w:rsidR="001973B2" w:rsidRPr="00B7684B" w:rsidRDefault="001973B2" w:rsidP="00A521FB">
            <w:pPr>
              <w:rPr>
                <w:sz w:val="19"/>
              </w:rPr>
            </w:pPr>
            <w:r w:rsidRPr="00B7684B">
              <w:rPr>
                <w:spacing w:val="-2"/>
                <w:sz w:val="19"/>
              </w:rPr>
              <w:t>doc. Ing. Jarmila Vilčáková, Ph.D.</w:t>
            </w:r>
          </w:p>
        </w:tc>
      </w:tr>
      <w:tr w:rsidR="001973B2" w14:paraId="70E04FC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535" w:author="utb" w:date="2019-09-09T15:42:00Z">
            <w:trPr>
              <w:gridBefore w:val="2"/>
              <w:trHeight w:val="243"/>
            </w:trPr>
          </w:trPrChange>
        </w:trPr>
        <w:tc>
          <w:tcPr>
            <w:tcW w:w="3187" w:type="dxa"/>
            <w:gridSpan w:val="4"/>
            <w:tcBorders>
              <w:top w:val="nil"/>
              <w:left w:val="single" w:sz="4" w:space="0" w:color="auto"/>
              <w:bottom w:val="single" w:sz="4" w:space="0" w:color="auto"/>
              <w:right w:val="single" w:sz="4" w:space="0" w:color="auto"/>
            </w:tcBorders>
            <w:shd w:val="clear" w:color="auto" w:fill="F7CAAC"/>
            <w:hideMark/>
            <w:tcPrChange w:id="536" w:author="utb" w:date="2019-09-09T15:42:00Z">
              <w:tcPr>
                <w:tcW w:w="3188" w:type="dxa"/>
                <w:gridSpan w:val="8"/>
                <w:tcBorders>
                  <w:top w:val="nil"/>
                  <w:left w:val="single" w:sz="4" w:space="0" w:color="auto"/>
                  <w:bottom w:val="single" w:sz="4" w:space="0" w:color="auto"/>
                  <w:right w:val="single" w:sz="4" w:space="0" w:color="auto"/>
                </w:tcBorders>
                <w:shd w:val="clear" w:color="auto" w:fill="F7CAAC"/>
                <w:hideMark/>
              </w:tcPr>
            </w:tcPrChange>
          </w:tcPr>
          <w:p w14:paraId="60ECBFFE" w14:textId="77777777" w:rsidR="001973B2" w:rsidRPr="00B7684B" w:rsidRDefault="001973B2" w:rsidP="00A521FB">
            <w:pPr>
              <w:jc w:val="both"/>
              <w:rPr>
                <w:b/>
                <w:sz w:val="19"/>
              </w:rPr>
            </w:pPr>
            <w:r w:rsidRPr="00B7684B">
              <w:rPr>
                <w:b/>
                <w:sz w:val="19"/>
              </w:rPr>
              <w:t>Zapojení garanta do výuky předmětu</w:t>
            </w:r>
          </w:p>
        </w:tc>
        <w:tc>
          <w:tcPr>
            <w:tcW w:w="7162" w:type="dxa"/>
            <w:gridSpan w:val="33"/>
            <w:tcBorders>
              <w:top w:val="nil"/>
              <w:left w:val="single" w:sz="4" w:space="0" w:color="auto"/>
              <w:bottom w:val="single" w:sz="4" w:space="0" w:color="auto"/>
              <w:right w:val="single" w:sz="4" w:space="0" w:color="auto"/>
            </w:tcBorders>
            <w:tcPrChange w:id="537" w:author="utb" w:date="2019-09-09T15:42:00Z">
              <w:tcPr>
                <w:tcW w:w="7161" w:type="dxa"/>
                <w:gridSpan w:val="37"/>
                <w:tcBorders>
                  <w:top w:val="nil"/>
                  <w:left w:val="single" w:sz="4" w:space="0" w:color="auto"/>
                  <w:bottom w:val="single" w:sz="4" w:space="0" w:color="auto"/>
                  <w:right w:val="single" w:sz="4" w:space="0" w:color="auto"/>
                </w:tcBorders>
              </w:tcPr>
            </w:tcPrChange>
          </w:tcPr>
          <w:p w14:paraId="758E5859" w14:textId="77777777" w:rsidR="001973B2" w:rsidRPr="00B7684B" w:rsidRDefault="001973B2" w:rsidP="00A521FB">
            <w:pPr>
              <w:jc w:val="both"/>
              <w:rPr>
                <w:sz w:val="19"/>
              </w:rPr>
            </w:pPr>
            <w:r w:rsidRPr="00B7684B">
              <w:rPr>
                <w:sz w:val="19"/>
              </w:rPr>
              <w:t>100%</w:t>
            </w:r>
          </w:p>
        </w:tc>
      </w:tr>
      <w:tr w:rsidR="001973B2" w14:paraId="26E8FF9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39"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540"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68628D3E" w14:textId="77777777" w:rsidR="001973B2" w:rsidRPr="00B7684B" w:rsidRDefault="001973B2" w:rsidP="00A521FB">
            <w:pPr>
              <w:jc w:val="both"/>
              <w:rPr>
                <w:b/>
                <w:sz w:val="19"/>
              </w:rPr>
            </w:pPr>
            <w:r w:rsidRPr="00B7684B">
              <w:rPr>
                <w:b/>
                <w:sz w:val="19"/>
              </w:rPr>
              <w:t>Vyučující</w:t>
            </w:r>
          </w:p>
        </w:tc>
        <w:tc>
          <w:tcPr>
            <w:tcW w:w="7162" w:type="dxa"/>
            <w:gridSpan w:val="33"/>
            <w:tcBorders>
              <w:top w:val="single" w:sz="4" w:space="0" w:color="auto"/>
              <w:left w:val="single" w:sz="4" w:space="0" w:color="auto"/>
              <w:bottom w:val="nil"/>
              <w:right w:val="single" w:sz="4" w:space="0" w:color="auto"/>
            </w:tcBorders>
            <w:tcPrChange w:id="541" w:author="utb" w:date="2019-09-09T15:42:00Z">
              <w:tcPr>
                <w:tcW w:w="7161" w:type="dxa"/>
                <w:gridSpan w:val="37"/>
                <w:tcBorders>
                  <w:top w:val="single" w:sz="4" w:space="0" w:color="auto"/>
                  <w:left w:val="single" w:sz="4" w:space="0" w:color="auto"/>
                  <w:bottom w:val="nil"/>
                  <w:right w:val="single" w:sz="4" w:space="0" w:color="auto"/>
                </w:tcBorders>
              </w:tcPr>
            </w:tcPrChange>
          </w:tcPr>
          <w:p w14:paraId="27D163A9" w14:textId="77777777" w:rsidR="001973B2" w:rsidRPr="00B7684B" w:rsidRDefault="001973B2" w:rsidP="00A521FB">
            <w:pPr>
              <w:jc w:val="both"/>
              <w:rPr>
                <w:sz w:val="19"/>
              </w:rPr>
            </w:pPr>
          </w:p>
        </w:tc>
      </w:tr>
      <w:tr w:rsidR="001973B2" w14:paraId="12E60774"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3A242B5" w14:textId="77777777" w:rsidR="001973B2" w:rsidRPr="00B7684B" w:rsidRDefault="001973B2" w:rsidP="00A521FB">
            <w:pPr>
              <w:spacing w:before="20" w:after="20"/>
              <w:rPr>
                <w:sz w:val="19"/>
              </w:rPr>
            </w:pPr>
            <w:r w:rsidRPr="00B7684B">
              <w:rPr>
                <w:spacing w:val="-2"/>
                <w:sz w:val="19"/>
              </w:rPr>
              <w:t>doc. Ing. Jarmila Vilčáková, Ph.D.</w:t>
            </w:r>
          </w:p>
        </w:tc>
      </w:tr>
      <w:tr w:rsidR="001973B2" w14:paraId="2B40C34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43" w:author="utb" w:date="2019-09-09T15:42:00Z">
            <w:trPr>
              <w:gridBefore w:val="2"/>
            </w:trPr>
          </w:trPrChange>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Change w:id="544" w:author="utb" w:date="2019-09-09T15:42:00Z">
              <w:tcPr>
                <w:tcW w:w="3188"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1DB89D9F" w14:textId="77777777" w:rsidR="001973B2" w:rsidRPr="00B7684B" w:rsidRDefault="001973B2" w:rsidP="00A521FB">
            <w:pPr>
              <w:jc w:val="both"/>
              <w:rPr>
                <w:b/>
                <w:sz w:val="19"/>
              </w:rPr>
            </w:pPr>
            <w:r w:rsidRPr="00B7684B">
              <w:rPr>
                <w:b/>
                <w:sz w:val="19"/>
              </w:rPr>
              <w:t>Stručná anotace předmětu</w:t>
            </w:r>
          </w:p>
        </w:tc>
        <w:tc>
          <w:tcPr>
            <w:tcW w:w="7162" w:type="dxa"/>
            <w:gridSpan w:val="33"/>
            <w:tcBorders>
              <w:top w:val="single" w:sz="4" w:space="0" w:color="auto"/>
              <w:left w:val="single" w:sz="4" w:space="0" w:color="auto"/>
              <w:bottom w:val="nil"/>
              <w:right w:val="single" w:sz="4" w:space="0" w:color="auto"/>
            </w:tcBorders>
            <w:tcPrChange w:id="545" w:author="utb" w:date="2019-09-09T15:42:00Z">
              <w:tcPr>
                <w:tcW w:w="7161" w:type="dxa"/>
                <w:gridSpan w:val="37"/>
                <w:tcBorders>
                  <w:top w:val="single" w:sz="4" w:space="0" w:color="auto"/>
                  <w:left w:val="single" w:sz="4" w:space="0" w:color="auto"/>
                  <w:bottom w:val="nil"/>
                  <w:right w:val="single" w:sz="4" w:space="0" w:color="auto"/>
                </w:tcBorders>
              </w:tcPr>
            </w:tcPrChange>
          </w:tcPr>
          <w:p w14:paraId="4E83A43E" w14:textId="77777777" w:rsidR="001973B2" w:rsidRPr="00B7684B" w:rsidRDefault="001973B2" w:rsidP="00A521FB">
            <w:pPr>
              <w:jc w:val="both"/>
              <w:rPr>
                <w:sz w:val="19"/>
              </w:rPr>
            </w:pPr>
          </w:p>
        </w:tc>
      </w:tr>
      <w:tr w:rsidR="001973B2" w:rsidRPr="004B35AA" w14:paraId="7D141013" w14:textId="77777777" w:rsidTr="00B7684B">
        <w:trPr>
          <w:trHeight w:val="3471"/>
        </w:trPr>
        <w:tc>
          <w:tcPr>
            <w:tcW w:w="10349" w:type="dxa"/>
            <w:gridSpan w:val="37"/>
            <w:tcBorders>
              <w:top w:val="nil"/>
              <w:left w:val="single" w:sz="4" w:space="0" w:color="auto"/>
              <w:bottom w:val="single" w:sz="12" w:space="0" w:color="auto"/>
              <w:right w:val="single" w:sz="4" w:space="0" w:color="auto"/>
            </w:tcBorders>
          </w:tcPr>
          <w:p w14:paraId="6E914693" w14:textId="77777777" w:rsidR="001973B2" w:rsidRPr="00B7684B" w:rsidRDefault="001973B2" w:rsidP="00A521FB">
            <w:pPr>
              <w:jc w:val="both"/>
              <w:rPr>
                <w:sz w:val="19"/>
              </w:rPr>
            </w:pPr>
            <w:r w:rsidRPr="00B7684B">
              <w:rPr>
                <w:color w:val="000000"/>
                <w:sz w:val="19"/>
                <w:shd w:val="clear" w:color="auto" w:fill="FFFFFF"/>
              </w:rPr>
              <w:t>Cílem předmětu je získání znalostí o vlastnostech, technologii výroby a aplikacích polymerních kompozitních materiálů jak na přírodní, tak na syntetické bázi. </w:t>
            </w:r>
          </w:p>
          <w:p w14:paraId="564D5AEE" w14:textId="77777777" w:rsidR="001973B2" w:rsidRPr="00B7684B" w:rsidRDefault="001973B2" w:rsidP="00A521FB">
            <w:pPr>
              <w:jc w:val="both"/>
              <w:rPr>
                <w:sz w:val="18"/>
              </w:rPr>
            </w:pPr>
          </w:p>
          <w:p w14:paraId="70A63B18" w14:textId="77777777" w:rsidR="001973B2" w:rsidRPr="00B7684B" w:rsidRDefault="001973B2" w:rsidP="00A521FB">
            <w:pPr>
              <w:jc w:val="both"/>
              <w:rPr>
                <w:sz w:val="19"/>
                <w:u w:val="single"/>
              </w:rPr>
            </w:pPr>
            <w:r w:rsidRPr="00B7684B">
              <w:rPr>
                <w:sz w:val="19"/>
                <w:u w:val="single"/>
              </w:rPr>
              <w:t>Základní témata:</w:t>
            </w:r>
          </w:p>
          <w:p w14:paraId="3435F15E"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Základní principy složených materiálů.</w:t>
            </w:r>
          </w:p>
          <w:p w14:paraId="1479817C"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Mechanické vlastnosti jednosměrných kompozitů - podélná a příčná pevnost v tahu, Youngův modul. </w:t>
            </w:r>
          </w:p>
          <w:p w14:paraId="14693FD3"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Teplotní roztažnost a transportní vlastnosti kompozitů. </w:t>
            </w:r>
          </w:p>
          <w:p w14:paraId="24C249F6"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Analýza ortotropních vrstev kompozitů (Hookův zákon).</w:t>
            </w:r>
          </w:p>
          <w:p w14:paraId="4C9C20B5"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Lamináty - vrstvení, způsob kótování laminátů, elastické vlastnosti, konstitutivní rovnice.</w:t>
            </w:r>
          </w:p>
          <w:p w14:paraId="1C9F9E64"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Zásady volby pořadí vrstev - faktory ovlivňující pevnost v tahu laminátů, teplotní pnutí. </w:t>
            </w:r>
          </w:p>
          <w:p w14:paraId="328C259D"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Plniva - rozdělení a charakterizace.</w:t>
            </w:r>
          </w:p>
          <w:p w14:paraId="458BD638"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Polymerní matrice - rozdělení a charakterizace.</w:t>
            </w:r>
          </w:p>
          <w:p w14:paraId="20A6088C"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Interakce polymer - plnivo.</w:t>
            </w:r>
          </w:p>
          <w:p w14:paraId="1CA2B369"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Elektrická vodivost polymerních kompozitů - mechanismy vodivosti, teorie perkolace.</w:t>
            </w:r>
          </w:p>
          <w:p w14:paraId="28C980BD"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Dielektrické vlastnosti, měření a výpočty dielektrických parametrů (dielektrická konstanta, ztrátový faktor).</w:t>
            </w:r>
          </w:p>
          <w:p w14:paraId="555C91F9"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Elektromagnetická kompatibilita a stínící účinnost (základní charakteristiky, výpočet reflexního a absorpčního koeficientu).</w:t>
            </w:r>
          </w:p>
          <w:p w14:paraId="5B58E9F4" w14:textId="77777777" w:rsidR="001973B2" w:rsidRPr="00B7684B" w:rsidRDefault="001973B2" w:rsidP="00AB6B08">
            <w:pPr>
              <w:pStyle w:val="ListParagraph"/>
              <w:numPr>
                <w:ilvl w:val="0"/>
                <w:numId w:val="9"/>
              </w:numPr>
              <w:ind w:left="113" w:hanging="113"/>
              <w:jc w:val="both"/>
              <w:rPr>
                <w:sz w:val="19"/>
                <w:u w:val="single"/>
              </w:rPr>
            </w:pPr>
            <w:r w:rsidRPr="00B7684B">
              <w:rPr>
                <w:color w:val="000000"/>
                <w:sz w:val="19"/>
                <w:shd w:val="clear" w:color="auto" w:fill="FFFFFF"/>
              </w:rPr>
              <w:t>Technologie výroby (pultruze, ovíjení, laminování, lisování, přetlačování, odstředivé lití, lití pod tlakem, reakční vstřikování). </w:t>
            </w:r>
          </w:p>
        </w:tc>
      </w:tr>
      <w:tr w:rsidR="001973B2" w:rsidRPr="007B40BC" w14:paraId="1472E25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547" w:author="utb" w:date="2019-09-09T15:42:00Z">
            <w:trPr>
              <w:gridBefore w:val="2"/>
              <w:trHeight w:val="265"/>
            </w:trPr>
          </w:trPrChange>
        </w:trPr>
        <w:tc>
          <w:tcPr>
            <w:tcW w:w="3775" w:type="dxa"/>
            <w:gridSpan w:val="10"/>
            <w:tcBorders>
              <w:top w:val="nil"/>
              <w:left w:val="single" w:sz="4" w:space="0" w:color="auto"/>
              <w:bottom w:val="single" w:sz="4" w:space="0" w:color="auto"/>
              <w:right w:val="single" w:sz="4" w:space="0" w:color="auto"/>
            </w:tcBorders>
            <w:shd w:val="clear" w:color="auto" w:fill="F7CAAC"/>
            <w:hideMark/>
            <w:tcPrChange w:id="548" w:author="utb" w:date="2019-09-09T15:42:00Z">
              <w:tcPr>
                <w:tcW w:w="3776" w:type="dxa"/>
                <w:gridSpan w:val="13"/>
                <w:tcBorders>
                  <w:top w:val="nil"/>
                  <w:left w:val="single" w:sz="4" w:space="0" w:color="auto"/>
                  <w:bottom w:val="single" w:sz="4" w:space="0" w:color="auto"/>
                  <w:right w:val="single" w:sz="4" w:space="0" w:color="auto"/>
                </w:tcBorders>
                <w:shd w:val="clear" w:color="auto" w:fill="F7CAAC"/>
                <w:hideMark/>
              </w:tcPr>
            </w:tcPrChange>
          </w:tcPr>
          <w:p w14:paraId="05B9B253" w14:textId="77777777" w:rsidR="001973B2" w:rsidRPr="00B7684B" w:rsidRDefault="001973B2" w:rsidP="00A521FB">
            <w:pPr>
              <w:jc w:val="both"/>
              <w:rPr>
                <w:sz w:val="19"/>
              </w:rPr>
            </w:pPr>
            <w:r w:rsidRPr="00B7684B">
              <w:rPr>
                <w:b/>
                <w:sz w:val="19"/>
              </w:rPr>
              <w:t>Studijní literatura a studijní pomůcky</w:t>
            </w:r>
          </w:p>
        </w:tc>
        <w:tc>
          <w:tcPr>
            <w:tcW w:w="6574" w:type="dxa"/>
            <w:gridSpan w:val="27"/>
            <w:tcBorders>
              <w:top w:val="nil"/>
              <w:left w:val="single" w:sz="4" w:space="0" w:color="auto"/>
              <w:bottom w:val="nil"/>
              <w:right w:val="single" w:sz="4" w:space="0" w:color="auto"/>
            </w:tcBorders>
            <w:tcPrChange w:id="549" w:author="utb" w:date="2019-09-09T15:42:00Z">
              <w:tcPr>
                <w:tcW w:w="6573" w:type="dxa"/>
                <w:gridSpan w:val="32"/>
                <w:tcBorders>
                  <w:top w:val="nil"/>
                  <w:left w:val="single" w:sz="4" w:space="0" w:color="auto"/>
                  <w:bottom w:val="nil"/>
                  <w:right w:val="single" w:sz="4" w:space="0" w:color="auto"/>
                </w:tcBorders>
              </w:tcPr>
            </w:tcPrChange>
          </w:tcPr>
          <w:p w14:paraId="3FFAD2B9" w14:textId="77777777" w:rsidR="001973B2" w:rsidRPr="00B7684B" w:rsidRDefault="001973B2" w:rsidP="00A521FB">
            <w:pPr>
              <w:jc w:val="both"/>
              <w:rPr>
                <w:sz w:val="19"/>
              </w:rPr>
            </w:pPr>
          </w:p>
        </w:tc>
      </w:tr>
      <w:tr w:rsidR="001973B2" w:rsidRPr="007B40BC" w14:paraId="1D765E70"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1662FDDA" w14:textId="77777777" w:rsidR="001973B2" w:rsidRPr="00B7684B" w:rsidRDefault="001973B2" w:rsidP="00A521FB">
            <w:pPr>
              <w:jc w:val="both"/>
              <w:rPr>
                <w:sz w:val="18"/>
                <w:u w:val="single"/>
              </w:rPr>
            </w:pPr>
            <w:r w:rsidRPr="00B7684B">
              <w:rPr>
                <w:sz w:val="18"/>
                <w:u w:val="single"/>
              </w:rPr>
              <w:t>Povinná literatura:</w:t>
            </w:r>
          </w:p>
          <w:p w14:paraId="6EB15588" w14:textId="77777777" w:rsidR="001973B2" w:rsidRPr="00B7684B" w:rsidRDefault="001973B2" w:rsidP="00A521FB">
            <w:pPr>
              <w:shd w:val="clear" w:color="auto" w:fill="FFFFFF"/>
              <w:jc w:val="both"/>
              <w:rPr>
                <w:color w:val="000000"/>
                <w:sz w:val="18"/>
              </w:rPr>
            </w:pPr>
            <w:r w:rsidRPr="00B7684B">
              <w:rPr>
                <w:caps/>
                <w:color w:val="000000"/>
                <w:sz w:val="18"/>
              </w:rPr>
              <w:t>Vasile, C., Kulshreshtha, A.K.</w:t>
            </w:r>
            <w:r w:rsidRPr="00B7684B">
              <w:rPr>
                <w:color w:val="000000"/>
                <w:sz w:val="18"/>
              </w:rPr>
              <w:t xml:space="preserve"> (Eds.) </w:t>
            </w:r>
            <w:r w:rsidRPr="00B7684B">
              <w:rPr>
                <w:i/>
                <w:color w:val="000000"/>
                <w:sz w:val="18"/>
              </w:rPr>
              <w:t>Handbook of Polymer Blends and Composites</w:t>
            </w:r>
            <w:r w:rsidRPr="00B7684B">
              <w:rPr>
                <w:color w:val="000000"/>
                <w:sz w:val="18"/>
              </w:rPr>
              <w:t>. RAPRA Technology, 2003. </w:t>
            </w:r>
          </w:p>
          <w:p w14:paraId="272654C5" w14:textId="77777777" w:rsidR="001973B2" w:rsidRPr="00B7684B" w:rsidRDefault="001973B2" w:rsidP="00A521FB">
            <w:pPr>
              <w:shd w:val="clear" w:color="auto" w:fill="FFFFFF"/>
              <w:jc w:val="both"/>
              <w:rPr>
                <w:color w:val="000000"/>
                <w:sz w:val="18"/>
              </w:rPr>
            </w:pPr>
            <w:r w:rsidRPr="00B7684B">
              <w:rPr>
                <w:caps/>
                <w:color w:val="000000"/>
                <w:sz w:val="18"/>
              </w:rPr>
              <w:t>Kaw, A.K.</w:t>
            </w:r>
            <w:r w:rsidRPr="00B7684B">
              <w:rPr>
                <w:color w:val="000000"/>
                <w:sz w:val="18"/>
              </w:rPr>
              <w:t> </w:t>
            </w:r>
            <w:r w:rsidRPr="00B7684B">
              <w:rPr>
                <w:i/>
                <w:color w:val="000000"/>
                <w:sz w:val="18"/>
              </w:rPr>
              <w:t>Mechanisc of Composites Materials</w:t>
            </w:r>
            <w:r w:rsidRPr="00B7684B">
              <w:rPr>
                <w:color w:val="000000"/>
                <w:sz w:val="18"/>
              </w:rPr>
              <w:t>. Taylor and Francis, 2006. </w:t>
            </w:r>
          </w:p>
          <w:p w14:paraId="76E81346" w14:textId="77777777" w:rsidR="001973B2" w:rsidRPr="00B7684B" w:rsidRDefault="001973B2" w:rsidP="00A521FB">
            <w:pPr>
              <w:shd w:val="clear" w:color="auto" w:fill="FFFFFF"/>
              <w:jc w:val="both"/>
              <w:rPr>
                <w:color w:val="000000"/>
                <w:sz w:val="18"/>
              </w:rPr>
            </w:pPr>
            <w:r w:rsidRPr="00B7684B">
              <w:rPr>
                <w:caps/>
                <w:color w:val="000000"/>
                <w:sz w:val="18"/>
              </w:rPr>
              <w:t>Shenoy</w:t>
            </w:r>
            <w:r w:rsidRPr="00B7684B">
              <w:rPr>
                <w:color w:val="000000"/>
                <w:sz w:val="18"/>
              </w:rPr>
              <w:t>, A.V. </w:t>
            </w:r>
            <w:r w:rsidRPr="00B7684B">
              <w:rPr>
                <w:i/>
                <w:color w:val="000000"/>
                <w:sz w:val="18"/>
              </w:rPr>
              <w:t>Rheology of Filled Polymer Systems</w:t>
            </w:r>
            <w:r w:rsidRPr="00B7684B">
              <w:rPr>
                <w:color w:val="000000"/>
                <w:sz w:val="18"/>
              </w:rPr>
              <w:t>. Kluwer Academic Publishers, 1999. </w:t>
            </w:r>
          </w:p>
          <w:p w14:paraId="4A5A7BFC" w14:textId="77777777" w:rsidR="001973B2" w:rsidRPr="00B7684B" w:rsidRDefault="001973B2" w:rsidP="00A521FB">
            <w:pPr>
              <w:jc w:val="both"/>
              <w:rPr>
                <w:sz w:val="18"/>
              </w:rPr>
            </w:pPr>
            <w:r w:rsidRPr="00B7684B">
              <w:rPr>
                <w:sz w:val="18"/>
              </w:rPr>
              <w:t>HAGHI, A.K. </w:t>
            </w:r>
            <w:r w:rsidRPr="00B7684B">
              <w:rPr>
                <w:i/>
                <w:sz w:val="18"/>
              </w:rPr>
              <w:t>Composites and Nanocomposites.</w:t>
            </w:r>
            <w:r w:rsidRPr="00B7684B">
              <w:rPr>
                <w:sz w:val="18"/>
              </w:rPr>
              <w:t xml:space="preserve"> Toronto: Apple Academic Press, 2013, xx, 210 s. Advances in Materials Science. ISBN 9781466568761. Dostupné z: </w:t>
            </w:r>
            <w:hyperlink r:id="rId32" w:history="1">
              <w:r w:rsidRPr="00B7684B">
                <w:rPr>
                  <w:rStyle w:val="Hyperlink"/>
                  <w:sz w:val="18"/>
                </w:rPr>
                <w:t>http://marc.crcnetbase.com/isbn/9781466568761</w:t>
              </w:r>
            </w:hyperlink>
            <w:r w:rsidRPr="00B7684B">
              <w:rPr>
                <w:sz w:val="18"/>
              </w:rPr>
              <w:t>.</w:t>
            </w:r>
          </w:p>
          <w:p w14:paraId="0C535C33" w14:textId="77777777" w:rsidR="001973B2" w:rsidRPr="00B7684B" w:rsidRDefault="001973B2" w:rsidP="00A521FB">
            <w:pPr>
              <w:shd w:val="clear" w:color="auto" w:fill="FFFFFF"/>
              <w:jc w:val="both"/>
              <w:rPr>
                <w:color w:val="000000"/>
                <w:sz w:val="18"/>
              </w:rPr>
            </w:pPr>
          </w:p>
          <w:p w14:paraId="7504C859" w14:textId="77777777" w:rsidR="001973B2" w:rsidRPr="00B7684B" w:rsidRDefault="001973B2" w:rsidP="00A521FB">
            <w:pPr>
              <w:jc w:val="both"/>
              <w:rPr>
                <w:sz w:val="18"/>
                <w:u w:val="single"/>
              </w:rPr>
            </w:pPr>
            <w:r w:rsidRPr="00B7684B">
              <w:rPr>
                <w:sz w:val="18"/>
                <w:u w:val="single"/>
              </w:rPr>
              <w:t>Doporučená literatura:</w:t>
            </w:r>
          </w:p>
          <w:p w14:paraId="4C8DD236" w14:textId="77777777" w:rsidR="00711E3A" w:rsidRPr="0017148F" w:rsidRDefault="00711E3A" w:rsidP="00711E3A">
            <w:pPr>
              <w:jc w:val="both"/>
              <w:rPr>
                <w:color w:val="000000"/>
                <w:sz w:val="18"/>
                <w:szCs w:val="18"/>
                <w:lang w:val="en-US" w:eastAsia="en-US"/>
              </w:rPr>
            </w:pPr>
            <w:r w:rsidRPr="0017148F">
              <w:rPr>
                <w:caps/>
                <w:color w:val="000000"/>
                <w:sz w:val="18"/>
                <w:szCs w:val="18"/>
                <w:lang w:val="en-US" w:eastAsia="en-US"/>
              </w:rPr>
              <w:t>Loste, J., Lopez-Cuesta, J.M., Billon, L., Garay, H., Save, M</w:t>
            </w:r>
            <w:r w:rsidRPr="0017148F">
              <w:rPr>
                <w:color w:val="000000"/>
                <w:sz w:val="18"/>
                <w:szCs w:val="18"/>
                <w:lang w:val="en-US" w:eastAsia="en-US"/>
              </w:rPr>
              <w:t xml:space="preserve">. </w:t>
            </w:r>
            <w:r w:rsidRPr="0017148F">
              <w:rPr>
                <w:bCs/>
                <w:i/>
                <w:color w:val="000000"/>
                <w:sz w:val="18"/>
                <w:szCs w:val="18"/>
                <w:lang w:val="en-US" w:eastAsia="en-US"/>
              </w:rPr>
              <w:t>Transparent Polymer Nanocomposites</w:t>
            </w:r>
            <w:r w:rsidRPr="0017148F">
              <w:rPr>
                <w:bCs/>
                <w:color w:val="000000"/>
                <w:sz w:val="18"/>
                <w:szCs w:val="18"/>
                <w:lang w:val="en-US" w:eastAsia="en-US"/>
              </w:rPr>
              <w:t xml:space="preserve">: </w:t>
            </w:r>
            <w:r w:rsidRPr="0017148F">
              <w:rPr>
                <w:bCs/>
                <w:i/>
                <w:color w:val="000000"/>
                <w:sz w:val="18"/>
                <w:szCs w:val="18"/>
                <w:lang w:val="en-US" w:eastAsia="en-US"/>
              </w:rPr>
              <w:t>An Overview on their Synthesis and Advanced Properties.</w:t>
            </w:r>
            <w:r w:rsidRPr="0017148F">
              <w:rPr>
                <w:bCs/>
                <w:color w:val="000000"/>
                <w:sz w:val="18"/>
                <w:szCs w:val="18"/>
                <w:lang w:val="en-US" w:eastAsia="en-US"/>
              </w:rPr>
              <w:t xml:space="preserve"> </w:t>
            </w:r>
            <w:r w:rsidRPr="0017148F">
              <w:rPr>
                <w:iCs/>
                <w:color w:val="000000"/>
                <w:sz w:val="18"/>
                <w:szCs w:val="18"/>
                <w:lang w:val="en-US" w:eastAsia="en-US"/>
              </w:rPr>
              <w:t>Progress in Polymer Science</w:t>
            </w:r>
            <w:r w:rsidRPr="0017148F">
              <w:rPr>
                <w:color w:val="000000"/>
                <w:sz w:val="18"/>
                <w:szCs w:val="18"/>
                <w:lang w:val="en-US" w:eastAsia="en-US"/>
              </w:rPr>
              <w:t xml:space="preserve"> 89, 133-158, 2019.</w:t>
            </w:r>
          </w:p>
          <w:p w14:paraId="77C65288" w14:textId="77777777" w:rsidR="00711E3A" w:rsidRPr="0017148F" w:rsidRDefault="00711E3A" w:rsidP="00711E3A">
            <w:pPr>
              <w:jc w:val="both"/>
              <w:rPr>
                <w:color w:val="000000"/>
                <w:sz w:val="18"/>
                <w:szCs w:val="18"/>
                <w:lang w:val="en-US" w:eastAsia="en-US"/>
              </w:rPr>
            </w:pPr>
            <w:r w:rsidRPr="0017148F">
              <w:rPr>
                <w:caps/>
                <w:color w:val="000000"/>
                <w:sz w:val="18"/>
                <w:szCs w:val="18"/>
                <w:lang w:val="en-US" w:eastAsia="en-US"/>
              </w:rPr>
              <w:t>Salzano de Luna, M., Wang, Y., Zhai, T., Verdolotti, L., Buonocore, G.G., Lavorgna, M., Xia, H</w:t>
            </w:r>
            <w:r w:rsidRPr="0017148F">
              <w:rPr>
                <w:color w:val="000000"/>
                <w:sz w:val="18"/>
                <w:szCs w:val="18"/>
                <w:lang w:val="en-US" w:eastAsia="en-US"/>
              </w:rPr>
              <w:t xml:space="preserve">. </w:t>
            </w:r>
            <w:r w:rsidRPr="0017148F">
              <w:rPr>
                <w:bCs/>
                <w:i/>
                <w:color w:val="000000"/>
                <w:sz w:val="18"/>
                <w:szCs w:val="18"/>
                <w:lang w:val="en-US" w:eastAsia="en-US"/>
              </w:rPr>
              <w:t xml:space="preserve">Nanocomposite Polymeric Materials with 3D Graphene-Based Architectures: From Design Strategies to Tailored Properties and Potential Applications. </w:t>
            </w:r>
            <w:r w:rsidRPr="0017148F">
              <w:rPr>
                <w:iCs/>
                <w:color w:val="000000"/>
                <w:sz w:val="18"/>
                <w:szCs w:val="18"/>
                <w:lang w:val="en-US" w:eastAsia="en-US"/>
              </w:rPr>
              <w:t>Progress in Polymer Science</w:t>
            </w:r>
            <w:r w:rsidRPr="0017148F">
              <w:rPr>
                <w:color w:val="000000"/>
                <w:sz w:val="18"/>
                <w:szCs w:val="18"/>
                <w:lang w:val="en-US" w:eastAsia="en-US"/>
              </w:rPr>
              <w:t xml:space="preserve"> 89, 213-249, 2019.</w:t>
            </w:r>
          </w:p>
          <w:p w14:paraId="5386E489" w14:textId="77777777" w:rsidR="001973B2" w:rsidRPr="00B7684B" w:rsidRDefault="001973B2" w:rsidP="00A521FB">
            <w:pPr>
              <w:shd w:val="clear" w:color="auto" w:fill="FFFFFF"/>
              <w:jc w:val="both"/>
              <w:rPr>
                <w:color w:val="000000"/>
                <w:sz w:val="18"/>
              </w:rPr>
            </w:pPr>
            <w:r w:rsidRPr="00B7684B">
              <w:rPr>
                <w:caps/>
                <w:color w:val="000000"/>
                <w:sz w:val="18"/>
              </w:rPr>
              <w:t>Mouritz, A.P., Gibson, A.G.</w:t>
            </w:r>
            <w:r w:rsidRPr="00B7684B">
              <w:rPr>
                <w:color w:val="000000"/>
                <w:sz w:val="18"/>
              </w:rPr>
              <w:t> </w:t>
            </w:r>
            <w:r w:rsidRPr="00B7684B">
              <w:rPr>
                <w:i/>
                <w:color w:val="000000"/>
                <w:sz w:val="18"/>
              </w:rPr>
              <w:t>Fire Properties of Polymer Composite Materials</w:t>
            </w:r>
            <w:r w:rsidRPr="00B7684B">
              <w:rPr>
                <w:color w:val="000000"/>
                <w:sz w:val="18"/>
              </w:rPr>
              <w:t>. Springer, 2006. </w:t>
            </w:r>
          </w:p>
          <w:p w14:paraId="78FA2C50" w14:textId="77777777" w:rsidR="001973B2" w:rsidRPr="00B7684B" w:rsidRDefault="001973B2" w:rsidP="00A521FB">
            <w:pPr>
              <w:shd w:val="clear" w:color="auto" w:fill="FFFFFF"/>
              <w:jc w:val="both"/>
              <w:rPr>
                <w:color w:val="000000"/>
                <w:sz w:val="18"/>
              </w:rPr>
            </w:pPr>
            <w:r w:rsidRPr="00B7684B">
              <w:rPr>
                <w:caps/>
                <w:color w:val="000000"/>
                <w:sz w:val="18"/>
              </w:rPr>
              <w:t>Kaw, A.K.</w:t>
            </w:r>
            <w:r w:rsidRPr="00B7684B">
              <w:rPr>
                <w:color w:val="000000"/>
                <w:sz w:val="18"/>
              </w:rPr>
              <w:t> </w:t>
            </w:r>
            <w:r w:rsidRPr="00B7684B">
              <w:rPr>
                <w:i/>
                <w:color w:val="000000"/>
                <w:sz w:val="18"/>
              </w:rPr>
              <w:t>Mechanics of Composite Materials</w:t>
            </w:r>
            <w:r w:rsidRPr="00B7684B">
              <w:rPr>
                <w:color w:val="000000"/>
                <w:sz w:val="18"/>
              </w:rPr>
              <w:t>. 2nd Ed. Taylor and Francis, 2006. </w:t>
            </w:r>
          </w:p>
          <w:p w14:paraId="30830362" w14:textId="77777777" w:rsidR="001973B2" w:rsidRPr="00B7684B" w:rsidRDefault="001973B2" w:rsidP="00A521FB">
            <w:pPr>
              <w:shd w:val="clear" w:color="auto" w:fill="FFFFFF"/>
              <w:jc w:val="both"/>
              <w:rPr>
                <w:color w:val="000000"/>
                <w:sz w:val="18"/>
              </w:rPr>
            </w:pPr>
            <w:r w:rsidRPr="00B7684B">
              <w:rPr>
                <w:caps/>
                <w:color w:val="000000"/>
                <w:sz w:val="18"/>
              </w:rPr>
              <w:t>Ajayan, p.m., Schadler, l.s., Braun, p.v.</w:t>
            </w:r>
            <w:r w:rsidRPr="00B7684B">
              <w:rPr>
                <w:color w:val="000000"/>
                <w:sz w:val="18"/>
              </w:rPr>
              <w:t> </w:t>
            </w:r>
            <w:r w:rsidRPr="00B7684B">
              <w:rPr>
                <w:i/>
                <w:color w:val="000000"/>
                <w:sz w:val="18"/>
              </w:rPr>
              <w:t>Nanocomposite Science and Technology</w:t>
            </w:r>
            <w:r w:rsidRPr="00B7684B">
              <w:rPr>
                <w:color w:val="000000"/>
                <w:sz w:val="18"/>
              </w:rPr>
              <w:t>. Weinhein: Wiley-VCH Verlag GMbH and Co. KGaA, 2003. </w:t>
            </w:r>
          </w:p>
          <w:p w14:paraId="13950E40" w14:textId="77777777" w:rsidR="001973B2" w:rsidRPr="00B7684B" w:rsidRDefault="001973B2" w:rsidP="00A521FB">
            <w:pPr>
              <w:shd w:val="clear" w:color="auto" w:fill="FFFFFF"/>
              <w:jc w:val="both"/>
              <w:rPr>
                <w:color w:val="000000"/>
                <w:sz w:val="18"/>
              </w:rPr>
            </w:pPr>
            <w:r w:rsidRPr="00B7684B">
              <w:rPr>
                <w:caps/>
                <w:color w:val="000000"/>
                <w:sz w:val="18"/>
              </w:rPr>
              <w:t>German, r.m.</w:t>
            </w:r>
            <w:r w:rsidRPr="00B7684B">
              <w:rPr>
                <w:color w:val="000000"/>
                <w:sz w:val="18"/>
              </w:rPr>
              <w:t> </w:t>
            </w:r>
            <w:r w:rsidRPr="00B7684B">
              <w:rPr>
                <w:i/>
                <w:color w:val="000000"/>
                <w:sz w:val="18"/>
              </w:rPr>
              <w:t>Powder Injection Moulding</w:t>
            </w:r>
            <w:r w:rsidRPr="00B7684B">
              <w:rPr>
                <w:color w:val="000000"/>
                <w:sz w:val="18"/>
              </w:rPr>
              <w:t>. MPIF, 1995. </w:t>
            </w:r>
          </w:p>
          <w:p w14:paraId="58505915" w14:textId="77777777" w:rsidR="001973B2" w:rsidRPr="00B7684B" w:rsidRDefault="001973B2" w:rsidP="00A521FB">
            <w:pPr>
              <w:shd w:val="clear" w:color="auto" w:fill="FFFFFF"/>
              <w:jc w:val="both"/>
              <w:rPr>
                <w:sz w:val="19"/>
              </w:rPr>
            </w:pPr>
            <w:r w:rsidRPr="00B7684B">
              <w:rPr>
                <w:caps/>
                <w:color w:val="000000"/>
                <w:sz w:val="18"/>
              </w:rPr>
              <w:t>Aneli, J., Khananasvili, n., Zaikov, G.E.</w:t>
            </w:r>
            <w:r w:rsidRPr="00B7684B">
              <w:rPr>
                <w:color w:val="000000"/>
                <w:sz w:val="18"/>
              </w:rPr>
              <w:t> </w:t>
            </w:r>
            <w:r w:rsidRPr="00B7684B">
              <w:rPr>
                <w:i/>
                <w:color w:val="000000"/>
                <w:sz w:val="18"/>
              </w:rPr>
              <w:t>Structuring and Conductivity of Polymer Composites</w:t>
            </w:r>
            <w:r w:rsidRPr="00B7684B">
              <w:rPr>
                <w:color w:val="000000"/>
                <w:sz w:val="18"/>
              </w:rPr>
              <w:t xml:space="preserve">. </w:t>
            </w:r>
            <w:r w:rsidRPr="00B7684B">
              <w:rPr>
                <w:color w:val="000000"/>
                <w:sz w:val="17"/>
              </w:rPr>
              <w:t>Nova Science Publishers, Inc., 1998.</w:t>
            </w:r>
          </w:p>
        </w:tc>
      </w:tr>
      <w:tr w:rsidR="001973B2" w14:paraId="7C367A8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6111A010" w14:textId="77777777" w:rsidR="001973B2" w:rsidRPr="00B7684B" w:rsidRDefault="001973B2" w:rsidP="00A521FB">
            <w:pPr>
              <w:jc w:val="center"/>
              <w:rPr>
                <w:b/>
                <w:sz w:val="19"/>
              </w:rPr>
            </w:pPr>
            <w:r w:rsidRPr="00B7684B">
              <w:rPr>
                <w:b/>
                <w:sz w:val="19"/>
              </w:rPr>
              <w:t>Informace ke kombinované nebo distanční formě</w:t>
            </w:r>
          </w:p>
        </w:tc>
      </w:tr>
      <w:tr w:rsidR="001973B2" w14:paraId="1369066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51" w:author="utb" w:date="2019-09-09T15:42:00Z">
            <w:trPr>
              <w:gridBefore w:val="2"/>
            </w:trPr>
          </w:trPrChange>
        </w:trPr>
        <w:tc>
          <w:tcPr>
            <w:tcW w:w="4951" w:type="dxa"/>
            <w:gridSpan w:val="15"/>
            <w:tcBorders>
              <w:top w:val="single" w:sz="2" w:space="0" w:color="auto"/>
              <w:left w:val="single" w:sz="4" w:space="0" w:color="auto"/>
              <w:bottom w:val="single" w:sz="4" w:space="0" w:color="auto"/>
              <w:right w:val="single" w:sz="4" w:space="0" w:color="auto"/>
            </w:tcBorders>
            <w:shd w:val="clear" w:color="auto" w:fill="F7CAAC"/>
            <w:hideMark/>
            <w:tcPrChange w:id="552" w:author="utb" w:date="2019-09-09T15:42:00Z">
              <w:tcPr>
                <w:tcW w:w="4952" w:type="dxa"/>
                <w:gridSpan w:val="19"/>
                <w:tcBorders>
                  <w:top w:val="single" w:sz="2" w:space="0" w:color="auto"/>
                  <w:left w:val="single" w:sz="4" w:space="0" w:color="auto"/>
                  <w:bottom w:val="single" w:sz="4" w:space="0" w:color="auto"/>
                  <w:right w:val="single" w:sz="4" w:space="0" w:color="auto"/>
                </w:tcBorders>
                <w:shd w:val="clear" w:color="auto" w:fill="F7CAAC"/>
                <w:hideMark/>
              </w:tcPr>
            </w:tcPrChange>
          </w:tcPr>
          <w:p w14:paraId="51084CE9" w14:textId="77777777" w:rsidR="001973B2" w:rsidRPr="00B7684B" w:rsidRDefault="001973B2" w:rsidP="00A521FB">
            <w:pPr>
              <w:jc w:val="both"/>
              <w:rPr>
                <w:sz w:val="19"/>
              </w:rPr>
            </w:pPr>
            <w:r w:rsidRPr="00B7684B">
              <w:rPr>
                <w:b/>
                <w:sz w:val="19"/>
              </w:rPr>
              <w:t>Rozsah konzultací (soustředění)</w:t>
            </w:r>
          </w:p>
        </w:tc>
        <w:tc>
          <w:tcPr>
            <w:tcW w:w="922" w:type="dxa"/>
            <w:gridSpan w:val="4"/>
            <w:tcBorders>
              <w:top w:val="single" w:sz="2" w:space="0" w:color="auto"/>
              <w:left w:val="single" w:sz="4" w:space="0" w:color="auto"/>
              <w:bottom w:val="single" w:sz="4" w:space="0" w:color="auto"/>
              <w:right w:val="single" w:sz="4" w:space="0" w:color="auto"/>
            </w:tcBorders>
            <w:tcPrChange w:id="553" w:author="utb" w:date="2019-09-09T15:42:00Z">
              <w:tcPr>
                <w:tcW w:w="922" w:type="dxa"/>
                <w:gridSpan w:val="4"/>
                <w:tcBorders>
                  <w:top w:val="single" w:sz="2" w:space="0" w:color="auto"/>
                  <w:left w:val="single" w:sz="4" w:space="0" w:color="auto"/>
                  <w:bottom w:val="single" w:sz="4" w:space="0" w:color="auto"/>
                  <w:right w:val="single" w:sz="4" w:space="0" w:color="auto"/>
                </w:tcBorders>
              </w:tcPr>
            </w:tcPrChange>
          </w:tcPr>
          <w:p w14:paraId="467B70D1" w14:textId="77777777" w:rsidR="001973B2" w:rsidRPr="00B7684B" w:rsidRDefault="001973B2" w:rsidP="00A521FB">
            <w:pPr>
              <w:jc w:val="both"/>
              <w:rPr>
                <w:sz w:val="19"/>
              </w:rPr>
            </w:pPr>
          </w:p>
        </w:tc>
        <w:tc>
          <w:tcPr>
            <w:tcW w:w="4476" w:type="dxa"/>
            <w:gridSpan w:val="18"/>
            <w:tcBorders>
              <w:top w:val="single" w:sz="2" w:space="0" w:color="auto"/>
              <w:left w:val="single" w:sz="4" w:space="0" w:color="auto"/>
              <w:bottom w:val="single" w:sz="4" w:space="0" w:color="auto"/>
              <w:right w:val="single" w:sz="4" w:space="0" w:color="auto"/>
            </w:tcBorders>
            <w:shd w:val="clear" w:color="auto" w:fill="F7CAAC"/>
            <w:hideMark/>
            <w:tcPrChange w:id="554" w:author="utb" w:date="2019-09-09T15:42:00Z">
              <w:tcPr>
                <w:tcW w:w="4475" w:type="dxa"/>
                <w:gridSpan w:val="22"/>
                <w:tcBorders>
                  <w:top w:val="single" w:sz="2" w:space="0" w:color="auto"/>
                  <w:left w:val="single" w:sz="4" w:space="0" w:color="auto"/>
                  <w:bottom w:val="single" w:sz="4" w:space="0" w:color="auto"/>
                  <w:right w:val="single" w:sz="4" w:space="0" w:color="auto"/>
                </w:tcBorders>
                <w:shd w:val="clear" w:color="auto" w:fill="F7CAAC"/>
                <w:hideMark/>
              </w:tcPr>
            </w:tcPrChange>
          </w:tcPr>
          <w:p w14:paraId="08A3EA88" w14:textId="77777777" w:rsidR="001973B2" w:rsidRPr="00B7684B" w:rsidRDefault="001973B2" w:rsidP="00A521FB">
            <w:pPr>
              <w:jc w:val="both"/>
              <w:rPr>
                <w:b/>
                <w:sz w:val="19"/>
              </w:rPr>
            </w:pPr>
            <w:r w:rsidRPr="00B7684B">
              <w:rPr>
                <w:b/>
                <w:sz w:val="19"/>
              </w:rPr>
              <w:t xml:space="preserve">hodin </w:t>
            </w:r>
          </w:p>
        </w:tc>
      </w:tr>
      <w:tr w:rsidR="001973B2" w14:paraId="61575E5F"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F274A3A" w14:textId="77777777" w:rsidR="001973B2" w:rsidRPr="00B7684B" w:rsidRDefault="001973B2" w:rsidP="00A521FB">
            <w:pPr>
              <w:jc w:val="both"/>
              <w:rPr>
                <w:b/>
                <w:sz w:val="19"/>
              </w:rPr>
            </w:pPr>
            <w:r w:rsidRPr="00B7684B">
              <w:rPr>
                <w:b/>
                <w:sz w:val="19"/>
              </w:rPr>
              <w:t>Informace o způsobu kontaktu s vyučujícím</w:t>
            </w:r>
          </w:p>
        </w:tc>
      </w:tr>
      <w:tr w:rsidR="001973B2" w14:paraId="2945A235" w14:textId="77777777" w:rsidTr="00B7684B">
        <w:trPr>
          <w:trHeight w:val="283"/>
        </w:trPr>
        <w:tc>
          <w:tcPr>
            <w:tcW w:w="10349" w:type="dxa"/>
            <w:gridSpan w:val="37"/>
            <w:tcBorders>
              <w:top w:val="single" w:sz="4" w:space="0" w:color="auto"/>
              <w:left w:val="single" w:sz="4" w:space="0" w:color="auto"/>
              <w:bottom w:val="single" w:sz="4" w:space="0" w:color="auto"/>
              <w:right w:val="single" w:sz="4" w:space="0" w:color="auto"/>
            </w:tcBorders>
          </w:tcPr>
          <w:p w14:paraId="6FCC5167" w14:textId="2977ABBF" w:rsidR="001973B2" w:rsidRPr="00B7684B" w:rsidRDefault="00636DDB" w:rsidP="00A521FB">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w:t>
            </w:r>
            <w:r w:rsidRPr="00781EFE">
              <w:rPr>
                <w:sz w:val="19"/>
                <w:szCs w:val="19"/>
              </w:rPr>
              <w:lastRenderedPageBreak/>
              <w:t xml:space="preserve">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C5BD608"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5FB1C10A" w14:textId="77777777" w:rsidR="00502E35"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33" w:history="1">
              <w:r w:rsidRPr="00B7684B">
                <w:rPr>
                  <w:rStyle w:val="Hyperlink"/>
                  <w:sz w:val="19"/>
                </w:rPr>
                <w:t>vilcakova@utb.cz</w:t>
              </w:r>
            </w:hyperlink>
            <w:r w:rsidRPr="00B7684B">
              <w:rPr>
                <w:color w:val="000000"/>
                <w:sz w:val="19"/>
              </w:rPr>
              <w:t>, 576 031 222, 576 038</w:t>
            </w:r>
            <w:r w:rsidR="0064112C">
              <w:rPr>
                <w:color w:val="000000"/>
                <w:sz w:val="19"/>
              </w:rPr>
              <w:t> </w:t>
            </w:r>
            <w:r w:rsidRPr="00B7684B">
              <w:rPr>
                <w:color w:val="000000"/>
                <w:sz w:val="19"/>
              </w:rPr>
              <w:t>113.</w:t>
            </w:r>
          </w:p>
          <w:p w14:paraId="5CA60B31" w14:textId="77777777" w:rsidR="0064112C" w:rsidRDefault="0064112C" w:rsidP="00B7684B">
            <w:pPr>
              <w:pStyle w:val="xxmsonormal"/>
              <w:shd w:val="clear" w:color="auto" w:fill="FFFFFF"/>
              <w:spacing w:before="0" w:beforeAutospacing="0" w:after="0" w:afterAutospacing="0"/>
              <w:rPr>
                <w:sz w:val="19"/>
              </w:rPr>
            </w:pPr>
          </w:p>
          <w:p w14:paraId="3A2E9CE4" w14:textId="28D709F7" w:rsidR="00783CD8" w:rsidRPr="00B7684B" w:rsidRDefault="00783CD8" w:rsidP="00B7684B">
            <w:pPr>
              <w:pStyle w:val="xxmsonormal"/>
              <w:shd w:val="clear" w:color="auto" w:fill="FFFFFF"/>
              <w:spacing w:before="0" w:beforeAutospacing="0" w:after="0" w:afterAutospacing="0"/>
              <w:rPr>
                <w:sz w:val="19"/>
              </w:rPr>
            </w:pPr>
          </w:p>
        </w:tc>
      </w:tr>
      <w:tr w:rsidR="009A56CA" w14:paraId="64362654"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421CC173" w14:textId="6DF122BE" w:rsidR="009A56CA" w:rsidRDefault="009A56CA" w:rsidP="009A56CA">
            <w:pPr>
              <w:jc w:val="both"/>
              <w:rPr>
                <w:b/>
                <w:sz w:val="28"/>
              </w:rPr>
            </w:pPr>
            <w:r>
              <w:lastRenderedPageBreak/>
              <w:br w:type="page"/>
            </w:r>
            <w:r>
              <w:rPr>
                <w:b/>
                <w:sz w:val="28"/>
              </w:rPr>
              <w:t>B-III – Charakteristika studijního předmětu</w:t>
            </w:r>
          </w:p>
        </w:tc>
      </w:tr>
      <w:tr w:rsidR="009A56CA" w:rsidRPr="009A56CA" w14:paraId="261E476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556"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557"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0C693E48" w14:textId="77777777" w:rsidR="009A56CA" w:rsidRPr="00B7684B" w:rsidRDefault="009A56CA" w:rsidP="009A56CA">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558"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3C871ADC" w14:textId="6FBC25B8" w:rsidR="009A56CA" w:rsidRPr="00B7684B" w:rsidRDefault="001973B2" w:rsidP="009A56CA">
            <w:pPr>
              <w:jc w:val="both"/>
              <w:rPr>
                <w:b/>
                <w:sz w:val="19"/>
              </w:rPr>
            </w:pPr>
            <w:bookmarkStart w:id="559" w:name="Elektr_a_magnet_vlast_mater"/>
            <w:bookmarkEnd w:id="559"/>
            <w:r w:rsidRPr="00B7684B">
              <w:rPr>
                <w:b/>
                <w:sz w:val="19"/>
              </w:rPr>
              <w:t>Electrical and Magnetics Properties of Materials</w:t>
            </w:r>
            <w:r w:rsidRPr="00B7684B">
              <w:rPr>
                <w:b/>
                <w:spacing w:val="-2"/>
                <w:sz w:val="19"/>
              </w:rPr>
              <w:t xml:space="preserve">  </w:t>
            </w:r>
          </w:p>
        </w:tc>
      </w:tr>
      <w:tr w:rsidR="009A56CA" w14:paraId="2ACD86B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561"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56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2A73B2C" w14:textId="77777777" w:rsidR="009A56CA" w:rsidRPr="00B7684B" w:rsidRDefault="009A56CA" w:rsidP="009A56C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56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1495FCA0" w14:textId="77777777" w:rsidR="009A56CA" w:rsidRPr="00B7684B" w:rsidRDefault="009A56CA" w:rsidP="009A56C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564"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5909407E" w14:textId="77777777" w:rsidR="009A56CA" w:rsidRPr="00B7684B" w:rsidRDefault="009A56CA" w:rsidP="009A56C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565"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52FC0EB8" w14:textId="77777777" w:rsidR="009A56CA" w:rsidRPr="00B7684B" w:rsidRDefault="009A56CA" w:rsidP="009A56CA">
            <w:pPr>
              <w:jc w:val="both"/>
              <w:rPr>
                <w:sz w:val="19"/>
              </w:rPr>
            </w:pPr>
          </w:p>
        </w:tc>
      </w:tr>
      <w:tr w:rsidR="009A56CA" w14:paraId="7BEE60A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567"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56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9B67E44" w14:textId="77777777" w:rsidR="009A56CA" w:rsidRPr="00B7684B" w:rsidRDefault="009A56CA" w:rsidP="009A56C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569"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5916B15F" w14:textId="77777777" w:rsidR="009A56CA" w:rsidRPr="00B7684B" w:rsidRDefault="009A56CA" w:rsidP="009A56C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570"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69F6BF7" w14:textId="77777777" w:rsidR="009A56CA" w:rsidRPr="00B7684B" w:rsidRDefault="009A56CA" w:rsidP="009A56C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571"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3CFDD67F" w14:textId="77777777" w:rsidR="009A56CA" w:rsidRPr="00B7684B" w:rsidRDefault="009A56CA" w:rsidP="009A56C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57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11A91F6" w14:textId="77777777" w:rsidR="009A56CA" w:rsidRPr="00B7684B" w:rsidRDefault="009A56CA" w:rsidP="009A56C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573"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235E83AE" w14:textId="77777777" w:rsidR="009A56CA" w:rsidRPr="00B7684B" w:rsidRDefault="009A56CA" w:rsidP="009A56CA">
            <w:pPr>
              <w:jc w:val="both"/>
              <w:rPr>
                <w:sz w:val="19"/>
              </w:rPr>
            </w:pPr>
          </w:p>
        </w:tc>
      </w:tr>
      <w:tr w:rsidR="009A56CA" w14:paraId="7708D7E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7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57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2FFF571" w14:textId="77777777" w:rsidR="009A56CA" w:rsidRPr="00B7684B" w:rsidRDefault="009A56CA" w:rsidP="009A56C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577"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307797D7" w14:textId="77777777" w:rsidR="009A56CA" w:rsidRPr="00B7684B" w:rsidRDefault="009A56CA" w:rsidP="009A56CA">
            <w:pPr>
              <w:jc w:val="both"/>
              <w:rPr>
                <w:sz w:val="19"/>
              </w:rPr>
            </w:pPr>
          </w:p>
        </w:tc>
      </w:tr>
      <w:tr w:rsidR="009A56CA" w14:paraId="17BFDE9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7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58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94F2CEE"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581"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5D7B7DE7" w14:textId="77777777" w:rsidR="009A56CA" w:rsidRPr="00B7684B" w:rsidRDefault="009A56CA" w:rsidP="009A56C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58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6599DFC8" w14:textId="77777777" w:rsidR="009A56CA" w:rsidRPr="00B7684B" w:rsidRDefault="009A56CA" w:rsidP="009A56C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583"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5B2AE5D4" w14:textId="77777777" w:rsidR="009A56CA" w:rsidRPr="00B7684B" w:rsidRDefault="009A56CA" w:rsidP="009A56CA">
            <w:pPr>
              <w:jc w:val="both"/>
              <w:rPr>
                <w:sz w:val="19"/>
              </w:rPr>
            </w:pPr>
          </w:p>
        </w:tc>
      </w:tr>
      <w:tr w:rsidR="009A56CA" w14:paraId="468A1AD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8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58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6CC1CC1"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587"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4F77EB48" w14:textId="77777777" w:rsidR="009A56CA" w:rsidRPr="00B7684B" w:rsidRDefault="009A56CA" w:rsidP="009A56CA">
            <w:pPr>
              <w:jc w:val="both"/>
              <w:rPr>
                <w:sz w:val="19"/>
              </w:rPr>
            </w:pPr>
          </w:p>
        </w:tc>
      </w:tr>
      <w:tr w:rsidR="009A56CA" w14:paraId="0E2F231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589"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590"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3B33D92F" w14:textId="77777777" w:rsidR="009A56CA" w:rsidRPr="00B7684B" w:rsidRDefault="009A56CA" w:rsidP="009A56C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591"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4F1FB352" w14:textId="77777777" w:rsidR="009A56CA" w:rsidRPr="00B7684B" w:rsidRDefault="009A56CA" w:rsidP="009A56CA">
            <w:pPr>
              <w:rPr>
                <w:sz w:val="19"/>
              </w:rPr>
            </w:pPr>
            <w:r w:rsidRPr="00B7684B">
              <w:rPr>
                <w:spacing w:val="-2"/>
                <w:sz w:val="19"/>
              </w:rPr>
              <w:t>doc. Ing. Jarmila Vilčáková, Ph.D.</w:t>
            </w:r>
          </w:p>
        </w:tc>
      </w:tr>
      <w:tr w:rsidR="009A56CA" w14:paraId="57FE344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593"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594"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4160E139" w14:textId="77777777" w:rsidR="009A56CA" w:rsidRPr="00B7684B" w:rsidRDefault="009A56CA" w:rsidP="009A56C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595" w:author="utb" w:date="2019-09-09T15:42:00Z">
              <w:tcPr>
                <w:tcW w:w="7249" w:type="dxa"/>
                <w:gridSpan w:val="40"/>
                <w:tcBorders>
                  <w:top w:val="nil"/>
                  <w:left w:val="single" w:sz="4" w:space="0" w:color="auto"/>
                  <w:bottom w:val="single" w:sz="4" w:space="0" w:color="auto"/>
                  <w:right w:val="single" w:sz="4" w:space="0" w:color="auto"/>
                </w:tcBorders>
              </w:tcPr>
            </w:tcPrChange>
          </w:tcPr>
          <w:p w14:paraId="3CAD1B54" w14:textId="77777777" w:rsidR="009A56CA" w:rsidRPr="00B7684B" w:rsidRDefault="009A56CA" w:rsidP="009A56CA">
            <w:pPr>
              <w:jc w:val="both"/>
              <w:rPr>
                <w:sz w:val="19"/>
              </w:rPr>
            </w:pPr>
            <w:r w:rsidRPr="00B7684B">
              <w:rPr>
                <w:sz w:val="19"/>
              </w:rPr>
              <w:t>100%</w:t>
            </w:r>
          </w:p>
        </w:tc>
      </w:tr>
      <w:tr w:rsidR="009A56CA" w14:paraId="4386325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59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59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E27EADF" w14:textId="77777777" w:rsidR="009A56CA" w:rsidRPr="00B7684B" w:rsidRDefault="009A56CA" w:rsidP="009A56C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599" w:author="utb" w:date="2019-09-09T15:42:00Z">
              <w:tcPr>
                <w:tcW w:w="7249" w:type="dxa"/>
                <w:gridSpan w:val="40"/>
                <w:tcBorders>
                  <w:top w:val="single" w:sz="4" w:space="0" w:color="auto"/>
                  <w:left w:val="single" w:sz="4" w:space="0" w:color="auto"/>
                  <w:bottom w:val="nil"/>
                  <w:right w:val="single" w:sz="4" w:space="0" w:color="auto"/>
                </w:tcBorders>
              </w:tcPr>
            </w:tcPrChange>
          </w:tcPr>
          <w:p w14:paraId="6C6A4281" w14:textId="77777777" w:rsidR="009A56CA" w:rsidRPr="00B7684B" w:rsidRDefault="009A56CA" w:rsidP="009A56CA">
            <w:pPr>
              <w:jc w:val="both"/>
              <w:rPr>
                <w:sz w:val="19"/>
              </w:rPr>
            </w:pPr>
          </w:p>
        </w:tc>
      </w:tr>
      <w:tr w:rsidR="009A56CA" w14:paraId="59FEC219"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0E472262" w14:textId="77777777" w:rsidR="009A56CA" w:rsidRPr="00B7684B" w:rsidRDefault="009A56CA" w:rsidP="009A56CA">
            <w:pPr>
              <w:spacing w:before="20" w:after="20"/>
              <w:rPr>
                <w:sz w:val="19"/>
              </w:rPr>
            </w:pPr>
            <w:r w:rsidRPr="00B7684B">
              <w:rPr>
                <w:spacing w:val="-2"/>
                <w:sz w:val="19"/>
              </w:rPr>
              <w:t>doc. Ing. Jarmila Vilčáková, Ph.D.</w:t>
            </w:r>
          </w:p>
        </w:tc>
      </w:tr>
      <w:tr w:rsidR="009A56CA" w14:paraId="40538A9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0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0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D691146" w14:textId="77777777" w:rsidR="009A56CA" w:rsidRPr="00B7684B" w:rsidRDefault="009A56CA" w:rsidP="009A56C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603" w:author="utb" w:date="2019-09-09T15:42:00Z">
              <w:tcPr>
                <w:tcW w:w="7249" w:type="dxa"/>
                <w:gridSpan w:val="40"/>
                <w:tcBorders>
                  <w:top w:val="single" w:sz="4" w:space="0" w:color="auto"/>
                  <w:left w:val="single" w:sz="4" w:space="0" w:color="auto"/>
                  <w:bottom w:val="nil"/>
                  <w:right w:val="single" w:sz="4" w:space="0" w:color="auto"/>
                </w:tcBorders>
              </w:tcPr>
            </w:tcPrChange>
          </w:tcPr>
          <w:p w14:paraId="62C87C40" w14:textId="77777777" w:rsidR="009A56CA" w:rsidRPr="00B7684B" w:rsidRDefault="009A56CA" w:rsidP="009A56CA">
            <w:pPr>
              <w:jc w:val="both"/>
              <w:rPr>
                <w:sz w:val="19"/>
              </w:rPr>
            </w:pPr>
          </w:p>
        </w:tc>
      </w:tr>
      <w:tr w:rsidR="009A56CA" w:rsidRPr="009A56CA" w14:paraId="05A352CA" w14:textId="77777777" w:rsidTr="00B7684B">
        <w:trPr>
          <w:trHeight w:val="3604"/>
        </w:trPr>
        <w:tc>
          <w:tcPr>
            <w:tcW w:w="10349" w:type="dxa"/>
            <w:gridSpan w:val="37"/>
            <w:tcBorders>
              <w:top w:val="nil"/>
              <w:left w:val="single" w:sz="4" w:space="0" w:color="auto"/>
              <w:bottom w:val="single" w:sz="12" w:space="0" w:color="auto"/>
              <w:right w:val="single" w:sz="4" w:space="0" w:color="auto"/>
            </w:tcBorders>
          </w:tcPr>
          <w:p w14:paraId="5FF815BF" w14:textId="77777777" w:rsidR="009A56CA" w:rsidRPr="0040486E" w:rsidRDefault="000E61DD" w:rsidP="009A56CA">
            <w:pPr>
              <w:jc w:val="both"/>
              <w:rPr>
                <w:sz w:val="19"/>
                <w:szCs w:val="19"/>
              </w:rPr>
            </w:pPr>
            <w:r w:rsidRPr="0040486E">
              <w:rPr>
                <w:color w:val="000000"/>
                <w:sz w:val="19"/>
                <w:szCs w:val="19"/>
                <w:shd w:val="clear" w:color="auto" w:fill="FFFFFF"/>
              </w:rPr>
              <w:t>Cílem předmětu je seznámit studenty s problematikou elektrických a magnetických vlastností pevných látek. </w:t>
            </w:r>
          </w:p>
          <w:p w14:paraId="4B673340" w14:textId="77777777" w:rsidR="009A56CA" w:rsidRPr="00B7684B" w:rsidRDefault="009A56CA" w:rsidP="009A56CA">
            <w:pPr>
              <w:jc w:val="both"/>
              <w:rPr>
                <w:sz w:val="6"/>
                <w:szCs w:val="6"/>
              </w:rPr>
            </w:pPr>
          </w:p>
          <w:p w14:paraId="5126098C" w14:textId="77777777" w:rsidR="009A56CA" w:rsidRPr="0040486E" w:rsidRDefault="009A56CA" w:rsidP="009A56CA">
            <w:pPr>
              <w:jc w:val="both"/>
              <w:rPr>
                <w:sz w:val="19"/>
                <w:szCs w:val="19"/>
                <w:u w:val="single"/>
              </w:rPr>
            </w:pPr>
            <w:r w:rsidRPr="0040486E">
              <w:rPr>
                <w:sz w:val="19"/>
                <w:szCs w:val="19"/>
                <w:u w:val="single"/>
              </w:rPr>
              <w:t>Základní témata:</w:t>
            </w:r>
          </w:p>
          <w:p w14:paraId="3B491DE5" w14:textId="77777777" w:rsidR="006950A8" w:rsidRPr="0040486E" w:rsidRDefault="000E61DD" w:rsidP="00AB6B08">
            <w:pPr>
              <w:pStyle w:val="ListParagraph"/>
              <w:numPr>
                <w:ilvl w:val="0"/>
                <w:numId w:val="18"/>
              </w:numPr>
              <w:ind w:left="113" w:hanging="113"/>
              <w:jc w:val="both"/>
              <w:rPr>
                <w:color w:val="000000"/>
                <w:sz w:val="19"/>
                <w:szCs w:val="19"/>
                <w:shd w:val="clear" w:color="auto" w:fill="FFFFFF"/>
              </w:rPr>
            </w:pPr>
            <w:r w:rsidRPr="0040486E">
              <w:rPr>
                <w:color w:val="000000"/>
                <w:sz w:val="19"/>
                <w:szCs w:val="19"/>
                <w:shd w:val="clear" w:color="auto" w:fill="FFFFFF"/>
              </w:rPr>
              <w:t>Krystalová st</w:t>
            </w:r>
            <w:r w:rsidR="00B912B9" w:rsidRPr="0040486E">
              <w:rPr>
                <w:color w:val="000000"/>
                <w:sz w:val="19"/>
                <w:szCs w:val="19"/>
                <w:shd w:val="clear" w:color="auto" w:fill="FFFFFF"/>
              </w:rPr>
              <w:t xml:space="preserve">ruktura (základní typy mřížek). </w:t>
            </w:r>
            <w:r w:rsidRPr="0040486E">
              <w:rPr>
                <w:color w:val="000000"/>
                <w:sz w:val="19"/>
                <w:szCs w:val="19"/>
                <w:shd w:val="clear" w:color="auto" w:fill="FFFFFF"/>
              </w:rPr>
              <w:t>Difrakce na</w:t>
            </w:r>
            <w:r w:rsidR="00B912B9" w:rsidRPr="0040486E">
              <w:rPr>
                <w:color w:val="000000"/>
                <w:sz w:val="19"/>
                <w:szCs w:val="19"/>
                <w:shd w:val="clear" w:color="auto" w:fill="FFFFFF"/>
              </w:rPr>
              <w:t xml:space="preserve"> krystalech a reciproká mřížka. </w:t>
            </w:r>
            <w:r w:rsidRPr="0040486E">
              <w:rPr>
                <w:color w:val="000000"/>
                <w:sz w:val="19"/>
                <w:szCs w:val="19"/>
                <w:shd w:val="clear" w:color="auto" w:fill="FFFFFF"/>
              </w:rPr>
              <w:t>Krystalová vazba. Fonony (kmity mřížky, tepelná vodivost). </w:t>
            </w:r>
          </w:p>
          <w:p w14:paraId="7F0CB274" w14:textId="77777777" w:rsidR="006950A8" w:rsidRPr="0040486E" w:rsidRDefault="000E61DD" w:rsidP="00AB6B08">
            <w:pPr>
              <w:pStyle w:val="ListParagraph"/>
              <w:numPr>
                <w:ilvl w:val="0"/>
                <w:numId w:val="18"/>
              </w:numPr>
              <w:ind w:left="113" w:hanging="113"/>
              <w:jc w:val="both"/>
              <w:rPr>
                <w:color w:val="000000"/>
                <w:sz w:val="19"/>
                <w:szCs w:val="19"/>
                <w:shd w:val="clear" w:color="auto" w:fill="FFFFFF"/>
              </w:rPr>
            </w:pPr>
            <w:r w:rsidRPr="0040486E">
              <w:rPr>
                <w:color w:val="000000"/>
                <w:sz w:val="19"/>
                <w:szCs w:val="19"/>
                <w:shd w:val="clear" w:color="auto" w:fill="FFFFFF"/>
              </w:rPr>
              <w:t>Fermiho plyn volných elektronů (</w:t>
            </w:r>
            <w:r w:rsidR="00DE5741" w:rsidRPr="0040486E">
              <w:rPr>
                <w:color w:val="000000"/>
                <w:sz w:val="19"/>
                <w:szCs w:val="19"/>
                <w:shd w:val="clear" w:color="auto" w:fill="FFFFFF"/>
              </w:rPr>
              <w:t>D</w:t>
            </w:r>
            <w:r w:rsidRPr="0040486E">
              <w:rPr>
                <w:color w:val="000000"/>
                <w:sz w:val="19"/>
                <w:szCs w:val="19"/>
                <w:shd w:val="clear" w:color="auto" w:fill="FFFFFF"/>
              </w:rPr>
              <w:t>iracova distribuce, elektrická vodivost, Ohmův zákon</w:t>
            </w:r>
            <w:r w:rsidR="001B1EBC" w:rsidRPr="0040486E">
              <w:rPr>
                <w:color w:val="000000"/>
                <w:sz w:val="19"/>
                <w:szCs w:val="19"/>
                <w:shd w:val="clear" w:color="auto" w:fill="FFFFFF"/>
              </w:rPr>
              <w:t>, pohyb v magnetických polích</w:t>
            </w:r>
            <w:r w:rsidR="00DE5741" w:rsidRPr="0040486E">
              <w:rPr>
                <w:color w:val="000000"/>
                <w:sz w:val="19"/>
                <w:szCs w:val="19"/>
                <w:shd w:val="clear" w:color="auto" w:fill="FFFFFF"/>
              </w:rPr>
              <w:t>,</w:t>
            </w:r>
            <w:r w:rsidR="001B1EBC" w:rsidRPr="0040486E">
              <w:rPr>
                <w:color w:val="000000"/>
                <w:sz w:val="19"/>
                <w:szCs w:val="19"/>
                <w:shd w:val="clear" w:color="auto" w:fill="FFFFFF"/>
              </w:rPr>
              <w:t xml:space="preserve"> </w:t>
            </w:r>
            <w:r w:rsidRPr="0040486E">
              <w:rPr>
                <w:color w:val="000000"/>
                <w:sz w:val="19"/>
                <w:szCs w:val="19"/>
                <w:shd w:val="clear" w:color="auto" w:fill="FFFFFF"/>
              </w:rPr>
              <w:t>Hallův jev). Energetické pásy. </w:t>
            </w:r>
          </w:p>
          <w:p w14:paraId="25270B4C" w14:textId="77777777" w:rsidR="006950A8" w:rsidRPr="0040486E" w:rsidRDefault="000E61DD" w:rsidP="00AB6B08">
            <w:pPr>
              <w:pStyle w:val="ListParagraph"/>
              <w:numPr>
                <w:ilvl w:val="0"/>
                <w:numId w:val="18"/>
              </w:numPr>
              <w:ind w:left="113" w:hanging="113"/>
              <w:jc w:val="both"/>
              <w:rPr>
                <w:color w:val="000000"/>
                <w:sz w:val="19"/>
                <w:szCs w:val="19"/>
                <w:shd w:val="clear" w:color="auto" w:fill="FFFFFF"/>
              </w:rPr>
            </w:pPr>
            <w:r w:rsidRPr="0040486E">
              <w:rPr>
                <w:color w:val="000000"/>
                <w:sz w:val="19"/>
                <w:szCs w:val="19"/>
                <w:shd w:val="clear" w:color="auto" w:fill="FFFFFF"/>
              </w:rPr>
              <w:t>Polovodivé krystaly (koncentrace vlastních nositelů, polovodiče, termoelektrické jevy, polokovy, příměsová vodivost, amorfní polovodiče). Fermiho plochy a kovy. Supravodivost. </w:t>
            </w:r>
          </w:p>
          <w:p w14:paraId="65E91F86"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shd w:val="clear" w:color="auto" w:fill="FFFFFF"/>
              </w:rPr>
              <w:t>Typy magnetických látek (diamagnetismus, paramagnetismus, fer</w:t>
            </w:r>
            <w:r w:rsidR="00EB0396" w:rsidRPr="0040486E">
              <w:rPr>
                <w:sz w:val="19"/>
                <w:szCs w:val="19"/>
                <w:shd w:val="clear" w:color="auto" w:fill="FFFFFF"/>
              </w:rPr>
              <w:t>omagnetismus, antiferomagnetismus - fer</w:t>
            </w:r>
            <w:r w:rsidRPr="0040486E">
              <w:rPr>
                <w:sz w:val="19"/>
                <w:szCs w:val="19"/>
                <w:shd w:val="clear" w:color="auto" w:fill="FFFFFF"/>
              </w:rPr>
              <w:t>omagnetické domény, jednoduché doménové částice)</w:t>
            </w:r>
            <w:r w:rsidR="00731AA9" w:rsidRPr="0040486E">
              <w:rPr>
                <w:sz w:val="19"/>
                <w:szCs w:val="19"/>
                <w:shd w:val="clear" w:color="auto" w:fill="FFFFFF"/>
              </w:rPr>
              <w:t xml:space="preserve">. </w:t>
            </w:r>
            <w:r w:rsidRPr="0040486E">
              <w:rPr>
                <w:sz w:val="19"/>
                <w:szCs w:val="19"/>
              </w:rPr>
              <w:t xml:space="preserve">Feromagnetismus (kritéria vzniku, doménová struktura, spontánní magnetisace). </w:t>
            </w:r>
          </w:p>
          <w:p w14:paraId="3B6B4B5F" w14:textId="77777777" w:rsidR="005F6EB9" w:rsidRPr="0040486E" w:rsidRDefault="005F6EB9" w:rsidP="00AB6B08">
            <w:pPr>
              <w:pStyle w:val="ListParagraph"/>
              <w:numPr>
                <w:ilvl w:val="0"/>
                <w:numId w:val="18"/>
              </w:numPr>
              <w:ind w:left="113" w:hanging="113"/>
              <w:jc w:val="both"/>
              <w:rPr>
                <w:sz w:val="19"/>
                <w:szCs w:val="19"/>
                <w:shd w:val="clear" w:color="auto" w:fill="FFFFFF"/>
              </w:rPr>
            </w:pPr>
            <w:r w:rsidRPr="0040486E">
              <w:rPr>
                <w:sz w:val="19"/>
                <w:szCs w:val="19"/>
                <w:shd w:val="clear" w:color="auto" w:fill="FFFFFF"/>
              </w:rPr>
              <w:t>Magnetická rezonance. </w:t>
            </w:r>
          </w:p>
          <w:p w14:paraId="1E374060" w14:textId="77777777" w:rsidR="005F6EB9" w:rsidRPr="0040486E" w:rsidRDefault="00EB0396" w:rsidP="00AB6B08">
            <w:pPr>
              <w:pStyle w:val="ListParagraph"/>
              <w:numPr>
                <w:ilvl w:val="0"/>
                <w:numId w:val="18"/>
              </w:numPr>
              <w:ind w:left="113" w:hanging="113"/>
              <w:jc w:val="both"/>
              <w:rPr>
                <w:sz w:val="19"/>
                <w:szCs w:val="19"/>
                <w:shd w:val="clear" w:color="auto" w:fill="FFFFFF"/>
              </w:rPr>
            </w:pPr>
            <w:r w:rsidRPr="0040486E">
              <w:rPr>
                <w:sz w:val="19"/>
                <w:szCs w:val="19"/>
                <w:shd w:val="clear" w:color="auto" w:fill="FFFFFF"/>
              </w:rPr>
              <w:t>Dielektrika a fe</w:t>
            </w:r>
            <w:r w:rsidR="005F6EB9" w:rsidRPr="0040486E">
              <w:rPr>
                <w:sz w:val="19"/>
                <w:szCs w:val="19"/>
                <w:shd w:val="clear" w:color="auto" w:fill="FFFFFF"/>
              </w:rPr>
              <w:t>roelektrika (Maxwelovy rovnice, polarizace, dielektrická konstanta, polarizovatelnost, feroelektrické krystaly, piezoelektrika). </w:t>
            </w:r>
          </w:p>
          <w:p w14:paraId="48AD5394"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Statické a dynamické magnetické vlastnosti materiálů (magnetizační křivka, magnetická anizotropie (krystalová, elastická, tvaru)), magnetické materiály (měkké, tvrdé, práškové, ferity). </w:t>
            </w:r>
          </w:p>
          <w:p w14:paraId="3C6C3127"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Nanomagnetické materiály (superparamagnetismus). </w:t>
            </w:r>
          </w:p>
          <w:p w14:paraId="1DA67D96"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Kompozitní magnetické/dielektrické materiály (perkolační teorie, kritické plnění, lokální pole, efektivní hodnoty (permitivita, mag. permeabilita), modely (Lichtenekker, Musal, Maxwell-Wagner). </w:t>
            </w:r>
          </w:p>
          <w:p w14:paraId="172CA3DC"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Vodivé polymery (elektrická vodivost, pásová teorie vodivosti, PANI). </w:t>
            </w:r>
          </w:p>
          <w:p w14:paraId="2696E386" w14:textId="77777777" w:rsidR="006950A8" w:rsidRPr="00B7684B" w:rsidRDefault="005F6EB9" w:rsidP="00AB6B08">
            <w:pPr>
              <w:pStyle w:val="ListParagraph"/>
              <w:numPr>
                <w:ilvl w:val="0"/>
                <w:numId w:val="18"/>
              </w:numPr>
              <w:ind w:left="113" w:hanging="113"/>
              <w:jc w:val="both"/>
              <w:rPr>
                <w:sz w:val="19"/>
                <w:u w:val="single"/>
              </w:rPr>
            </w:pPr>
            <w:r w:rsidRPr="0040486E">
              <w:rPr>
                <w:sz w:val="19"/>
                <w:szCs w:val="19"/>
              </w:rPr>
              <w:t>Elektromagnetická kompatibilita (stínění, absorpce elektromagnetického záření).</w:t>
            </w:r>
          </w:p>
        </w:tc>
      </w:tr>
      <w:tr w:rsidR="009A56CA" w14:paraId="49C6CC8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605"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606"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65ABD151" w14:textId="77777777" w:rsidR="009A56CA" w:rsidRPr="00B7684B" w:rsidRDefault="00D5199F" w:rsidP="009A56CA">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607" w:author="utb" w:date="2019-09-09T15:42:00Z">
              <w:tcPr>
                <w:tcW w:w="6678" w:type="dxa"/>
                <w:gridSpan w:val="34"/>
                <w:tcBorders>
                  <w:top w:val="nil"/>
                  <w:left w:val="single" w:sz="4" w:space="0" w:color="auto"/>
                  <w:bottom w:val="nil"/>
                  <w:right w:val="single" w:sz="4" w:space="0" w:color="auto"/>
                </w:tcBorders>
              </w:tcPr>
            </w:tcPrChange>
          </w:tcPr>
          <w:p w14:paraId="0B8A0AA3" w14:textId="77777777" w:rsidR="009A56CA" w:rsidRPr="00B7684B" w:rsidRDefault="009A56CA" w:rsidP="009A56CA">
            <w:pPr>
              <w:jc w:val="both"/>
              <w:rPr>
                <w:sz w:val="19"/>
              </w:rPr>
            </w:pPr>
          </w:p>
        </w:tc>
      </w:tr>
      <w:tr w:rsidR="009A56CA" w14:paraId="5F504FBB"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6AA06107" w14:textId="77777777" w:rsidR="009A56CA" w:rsidRPr="00B7684B" w:rsidRDefault="009A56CA" w:rsidP="0049458D">
            <w:pPr>
              <w:jc w:val="both"/>
              <w:rPr>
                <w:sz w:val="18"/>
                <w:u w:val="single"/>
              </w:rPr>
            </w:pPr>
            <w:r w:rsidRPr="00B7684B">
              <w:rPr>
                <w:sz w:val="18"/>
                <w:u w:val="single"/>
              </w:rPr>
              <w:t>Povinná literatura:</w:t>
            </w:r>
          </w:p>
          <w:p w14:paraId="25B74686" w14:textId="77777777" w:rsidR="000E61DD" w:rsidRPr="00B7684B" w:rsidRDefault="000E61DD" w:rsidP="0049458D">
            <w:pPr>
              <w:shd w:val="clear" w:color="auto" w:fill="FFFFFF"/>
              <w:jc w:val="both"/>
              <w:rPr>
                <w:color w:val="000000"/>
                <w:sz w:val="18"/>
              </w:rPr>
            </w:pPr>
            <w:r w:rsidRPr="00B7684B">
              <w:rPr>
                <w:caps/>
                <w:color w:val="000000"/>
                <w:sz w:val="18"/>
              </w:rPr>
              <w:t>Sternheim, M</w:t>
            </w:r>
            <w:r w:rsidR="00EF0B86" w:rsidRPr="00B7684B">
              <w:rPr>
                <w:caps/>
                <w:color w:val="000000"/>
                <w:sz w:val="18"/>
              </w:rPr>
              <w:t>.</w:t>
            </w:r>
            <w:r w:rsidRPr="00B7684B">
              <w:rPr>
                <w:caps/>
                <w:color w:val="000000"/>
                <w:sz w:val="18"/>
              </w:rPr>
              <w:t>M.</w:t>
            </w:r>
            <w:r w:rsidRPr="00B7684B">
              <w:rPr>
                <w:color w:val="000000"/>
                <w:sz w:val="18"/>
              </w:rPr>
              <w:t> </w:t>
            </w:r>
            <w:r w:rsidRPr="00B7684B">
              <w:rPr>
                <w:i/>
                <w:color w:val="000000"/>
                <w:sz w:val="18"/>
              </w:rPr>
              <w:t xml:space="preserve">General </w:t>
            </w:r>
            <w:r w:rsidR="008E7041" w:rsidRPr="00B7684B">
              <w:rPr>
                <w:i/>
                <w:color w:val="000000"/>
                <w:sz w:val="18"/>
              </w:rPr>
              <w:t>P</w:t>
            </w:r>
            <w:r w:rsidRPr="00B7684B">
              <w:rPr>
                <w:i/>
                <w:color w:val="000000"/>
                <w:sz w:val="18"/>
              </w:rPr>
              <w:t>hysics</w:t>
            </w:r>
            <w:r w:rsidRPr="00B7684B">
              <w:rPr>
                <w:color w:val="000000"/>
                <w:sz w:val="18"/>
              </w:rPr>
              <w:t xml:space="preserve">. 2nd </w:t>
            </w:r>
            <w:r w:rsidR="00F443A0" w:rsidRPr="00B7684B">
              <w:rPr>
                <w:color w:val="000000"/>
                <w:sz w:val="18"/>
              </w:rPr>
              <w:t>E</w:t>
            </w:r>
            <w:r w:rsidRPr="00B7684B">
              <w:rPr>
                <w:color w:val="000000"/>
                <w:sz w:val="18"/>
              </w:rPr>
              <w:t>d. New York: Wiley, 1991. ISBN 471522783. </w:t>
            </w:r>
          </w:p>
          <w:p w14:paraId="03195BA0" w14:textId="01CE0E7F" w:rsidR="000E61DD" w:rsidRPr="00B7684B" w:rsidRDefault="00550375" w:rsidP="0049458D">
            <w:pPr>
              <w:shd w:val="clear" w:color="auto" w:fill="FFFFFF"/>
              <w:jc w:val="both"/>
              <w:rPr>
                <w:color w:val="000000"/>
                <w:sz w:val="18"/>
              </w:rPr>
            </w:pPr>
            <w:ins w:id="608" w:author="utb" w:date="2019-09-09T14:05:00Z">
              <w:r w:rsidRPr="00697301">
                <w:rPr>
                  <w:caps/>
                  <w:color w:val="000000"/>
                  <w:sz w:val="18"/>
                  <w:szCs w:val="18"/>
                </w:rPr>
                <w:t>Kittel, C.</w:t>
              </w:r>
              <w:r w:rsidRPr="00697301">
                <w:rPr>
                  <w:color w:val="000000"/>
                  <w:sz w:val="18"/>
                  <w:szCs w:val="18"/>
                </w:rPr>
                <w:t> </w:t>
              </w:r>
              <w:r w:rsidRPr="00697301">
                <w:rPr>
                  <w:i/>
                  <w:iCs/>
                  <w:color w:val="000000"/>
                  <w:sz w:val="18"/>
                  <w:szCs w:val="18"/>
                </w:rPr>
                <w:t>Introduction to Solid State Physics (8th Edition)</w:t>
              </w:r>
              <w:r w:rsidRPr="00697301">
                <w:rPr>
                  <w:color w:val="000000"/>
                  <w:sz w:val="18"/>
                  <w:szCs w:val="18"/>
                </w:rPr>
                <w:t xml:space="preserve">. New York: Wiley, 2012. ISBN </w:t>
              </w:r>
              <w:r w:rsidRPr="00697301">
                <w:rPr>
                  <w:color w:val="333333"/>
                  <w:sz w:val="18"/>
                  <w:szCs w:val="18"/>
                </w:rPr>
                <w:t>9788126535187</w:t>
              </w:r>
              <w:r w:rsidRPr="00697301">
                <w:rPr>
                  <w:color w:val="000000"/>
                  <w:sz w:val="18"/>
                  <w:szCs w:val="18"/>
                </w:rPr>
                <w:t>.</w:t>
              </w:r>
            </w:ins>
            <w:del w:id="609" w:author="utb" w:date="2019-09-09T14:05:00Z">
              <w:r w:rsidR="000E61DD" w:rsidRPr="00B7684B" w:rsidDel="00550375">
                <w:rPr>
                  <w:caps/>
                  <w:color w:val="000000"/>
                  <w:sz w:val="18"/>
                </w:rPr>
                <w:delText>Kittel, C.</w:delText>
              </w:r>
              <w:r w:rsidR="000E61DD" w:rsidRPr="00B7684B" w:rsidDel="00550375">
                <w:rPr>
                  <w:color w:val="000000"/>
                  <w:sz w:val="18"/>
                </w:rPr>
                <w:delText> </w:delText>
              </w:r>
              <w:r w:rsidR="000E61DD" w:rsidRPr="00B7684B" w:rsidDel="00550375">
                <w:rPr>
                  <w:i/>
                  <w:color w:val="000000"/>
                  <w:sz w:val="18"/>
                </w:rPr>
                <w:delText xml:space="preserve">Introduction to </w:delText>
              </w:r>
              <w:r w:rsidR="008E7041" w:rsidRPr="00B7684B" w:rsidDel="00550375">
                <w:rPr>
                  <w:i/>
                  <w:color w:val="000000"/>
                  <w:sz w:val="18"/>
                </w:rPr>
                <w:delText>S</w:delText>
              </w:r>
              <w:r w:rsidR="000E61DD" w:rsidRPr="00B7684B" w:rsidDel="00550375">
                <w:rPr>
                  <w:i/>
                  <w:color w:val="000000"/>
                  <w:sz w:val="18"/>
                </w:rPr>
                <w:delText xml:space="preserve">olid </w:delText>
              </w:r>
              <w:r w:rsidR="008E7041" w:rsidRPr="00B7684B" w:rsidDel="00550375">
                <w:rPr>
                  <w:i/>
                  <w:color w:val="000000"/>
                  <w:sz w:val="18"/>
                </w:rPr>
                <w:delText>S</w:delText>
              </w:r>
              <w:r w:rsidR="000E61DD" w:rsidRPr="00B7684B" w:rsidDel="00550375">
                <w:rPr>
                  <w:i/>
                  <w:color w:val="000000"/>
                  <w:sz w:val="18"/>
                </w:rPr>
                <w:delText xml:space="preserve">tate </w:delText>
              </w:r>
              <w:r w:rsidR="008E7041" w:rsidRPr="00B7684B" w:rsidDel="00550375">
                <w:rPr>
                  <w:i/>
                  <w:color w:val="000000"/>
                  <w:sz w:val="18"/>
                </w:rPr>
                <w:delText>P</w:delText>
              </w:r>
              <w:r w:rsidR="000E61DD" w:rsidRPr="00B7684B" w:rsidDel="00550375">
                <w:rPr>
                  <w:i/>
                  <w:color w:val="000000"/>
                  <w:sz w:val="18"/>
                </w:rPr>
                <w:delText>hysics</w:delText>
              </w:r>
              <w:r w:rsidR="000E61DD" w:rsidRPr="00B7684B" w:rsidDel="00550375">
                <w:rPr>
                  <w:color w:val="000000"/>
                  <w:sz w:val="18"/>
                </w:rPr>
                <w:delText>. New York: Wiley, 2005. ISBN 0471680575.</w:delText>
              </w:r>
            </w:del>
            <w:r w:rsidR="000E61DD" w:rsidRPr="00B7684B">
              <w:rPr>
                <w:color w:val="000000"/>
                <w:sz w:val="18"/>
              </w:rPr>
              <w:t> </w:t>
            </w:r>
          </w:p>
          <w:p w14:paraId="7EDCAD89" w14:textId="342F535E" w:rsidR="000E61DD" w:rsidRPr="00B7684B" w:rsidRDefault="00550375" w:rsidP="0049458D">
            <w:pPr>
              <w:shd w:val="clear" w:color="auto" w:fill="FFFFFF"/>
              <w:jc w:val="both"/>
              <w:rPr>
                <w:color w:val="000000"/>
                <w:sz w:val="18"/>
              </w:rPr>
            </w:pPr>
            <w:ins w:id="610" w:author="utb" w:date="2019-09-09T14:06:00Z">
              <w:r w:rsidRPr="00697301">
                <w:rPr>
                  <w:caps/>
                  <w:color w:val="000000"/>
                  <w:sz w:val="18"/>
                  <w:szCs w:val="18"/>
                </w:rPr>
                <w:t xml:space="preserve">Serway, R.A., Jewett, J.W. </w:t>
              </w:r>
              <w:r w:rsidRPr="00697301">
                <w:rPr>
                  <w:i/>
                  <w:iCs/>
                  <w:color w:val="000000"/>
                  <w:sz w:val="18"/>
                  <w:szCs w:val="18"/>
                </w:rPr>
                <w:t>Physics for Scientists and Engineers</w:t>
              </w:r>
              <w:r w:rsidRPr="00697301">
                <w:rPr>
                  <w:iCs/>
                  <w:color w:val="000000"/>
                  <w:sz w:val="18"/>
                  <w:szCs w:val="18"/>
                </w:rPr>
                <w:t xml:space="preserve">. Boston: </w:t>
              </w:r>
              <w:r w:rsidRPr="00697301">
                <w:rPr>
                  <w:color w:val="333333"/>
                  <w:sz w:val="18"/>
                  <w:szCs w:val="18"/>
                </w:rPr>
                <w:t xml:space="preserve">Cengage Learning, 2018. </w:t>
              </w:r>
              <w:r w:rsidRPr="00697301">
                <w:rPr>
                  <w:bCs/>
                  <w:color w:val="333333"/>
                  <w:sz w:val="18"/>
                  <w:szCs w:val="18"/>
                </w:rPr>
                <w:t>ISBN:</w:t>
              </w:r>
              <w:r w:rsidRPr="00697301">
                <w:rPr>
                  <w:color w:val="333333"/>
                  <w:sz w:val="18"/>
                  <w:szCs w:val="18"/>
                </w:rPr>
                <w:t xml:space="preserve"> 1337553271</w:t>
              </w:r>
              <w:r>
                <w:rPr>
                  <w:color w:val="333333"/>
                  <w:sz w:val="18"/>
                  <w:szCs w:val="18"/>
                </w:rPr>
                <w:t>.</w:t>
              </w:r>
            </w:ins>
            <w:del w:id="611" w:author="utb" w:date="2019-09-09T14:06:00Z">
              <w:r w:rsidR="00EF0B86" w:rsidRPr="00B7684B" w:rsidDel="00550375">
                <w:rPr>
                  <w:caps/>
                  <w:color w:val="000000"/>
                  <w:sz w:val="18"/>
                </w:rPr>
                <w:delText>Serway, R.A., Jewett, J.</w:delText>
              </w:r>
              <w:r w:rsidR="000E61DD" w:rsidRPr="00B7684B" w:rsidDel="00550375">
                <w:rPr>
                  <w:caps/>
                  <w:color w:val="000000"/>
                  <w:sz w:val="18"/>
                </w:rPr>
                <w:delText>W.</w:delText>
              </w:r>
              <w:r w:rsidR="000E61DD" w:rsidRPr="00B7684B" w:rsidDel="00550375">
                <w:rPr>
                  <w:color w:val="000000"/>
                  <w:sz w:val="18"/>
                </w:rPr>
                <w:delText> </w:delText>
              </w:r>
              <w:r w:rsidR="000E61DD" w:rsidRPr="00B7684B" w:rsidDel="00550375">
                <w:rPr>
                  <w:i/>
                  <w:color w:val="000000"/>
                  <w:sz w:val="18"/>
                </w:rPr>
                <w:delText>Physics for Scientists and Engineers</w:delText>
              </w:r>
              <w:r w:rsidR="000E61DD" w:rsidRPr="00B7684B" w:rsidDel="00550375">
                <w:rPr>
                  <w:color w:val="000000"/>
                  <w:sz w:val="18"/>
                </w:rPr>
                <w:delText>. Belmont: Brooks/Cole Thomson Learning, 2004. ISBN 0534408443.</w:delText>
              </w:r>
            </w:del>
            <w:r w:rsidR="000E61DD" w:rsidRPr="00B7684B">
              <w:rPr>
                <w:color w:val="000000"/>
                <w:sz w:val="18"/>
              </w:rPr>
              <w:t> </w:t>
            </w:r>
          </w:p>
          <w:p w14:paraId="72FA6B9C" w14:textId="77777777" w:rsidR="00233027" w:rsidRPr="00B7684B" w:rsidRDefault="00233027" w:rsidP="00233027">
            <w:pPr>
              <w:jc w:val="both"/>
              <w:rPr>
                <w:sz w:val="18"/>
              </w:rPr>
            </w:pPr>
            <w:r w:rsidRPr="00B7684B">
              <w:rPr>
                <w:sz w:val="18"/>
              </w:rPr>
              <w:t>HARRISON, W.A. </w:t>
            </w:r>
            <w:r w:rsidRPr="00B7684B">
              <w:rPr>
                <w:i/>
                <w:sz w:val="18"/>
              </w:rPr>
              <w:t>Electronic Structure and the Properties of Solids: The Physics of the Chemical Bond</w:t>
            </w:r>
            <w:r w:rsidRPr="00B7684B">
              <w:rPr>
                <w:sz w:val="18"/>
              </w:rPr>
              <w:t>. New York: Dover Publications, 1989, xx, 586 s. ISBN 9781621986423. Dostupné z:</w:t>
            </w:r>
          </w:p>
          <w:p w14:paraId="0BFF46C5" w14:textId="77777777" w:rsidR="00233027" w:rsidRPr="00B7684B" w:rsidRDefault="004D1230" w:rsidP="00233027">
            <w:pPr>
              <w:jc w:val="both"/>
              <w:rPr>
                <w:sz w:val="18"/>
              </w:rPr>
            </w:pPr>
            <w:hyperlink r:id="rId34" w:history="1">
              <w:r w:rsidR="00233027" w:rsidRPr="00B7684B">
                <w:rPr>
                  <w:rStyle w:val="Hyperlink"/>
                  <w:sz w:val="18"/>
                </w:rPr>
                <w:t>http://app.knovel.com/hotlink/toc/id:kpESPSTPC1/electronic_structure_and_the_properties_of_solids__the_physics_of_the_chemical_bond</w:t>
              </w:r>
            </w:hyperlink>
            <w:r w:rsidR="00233027" w:rsidRPr="00B7684B">
              <w:rPr>
                <w:sz w:val="18"/>
              </w:rPr>
              <w:t>.</w:t>
            </w:r>
          </w:p>
          <w:p w14:paraId="5B4ABA39" w14:textId="77777777" w:rsidR="000E61DD" w:rsidRPr="00B7684B" w:rsidRDefault="000E61DD" w:rsidP="0049458D">
            <w:pPr>
              <w:shd w:val="clear" w:color="auto" w:fill="FFFFFF"/>
              <w:ind w:left="720"/>
              <w:jc w:val="both"/>
              <w:rPr>
                <w:color w:val="000000"/>
                <w:sz w:val="6"/>
                <w:szCs w:val="6"/>
              </w:rPr>
            </w:pPr>
          </w:p>
          <w:p w14:paraId="5CD7018F" w14:textId="77777777" w:rsidR="009A56CA" w:rsidRPr="00B7684B" w:rsidRDefault="009A56CA" w:rsidP="0049458D">
            <w:pPr>
              <w:jc w:val="both"/>
              <w:rPr>
                <w:sz w:val="18"/>
                <w:u w:val="single"/>
              </w:rPr>
            </w:pPr>
            <w:r w:rsidRPr="00B7684B">
              <w:rPr>
                <w:sz w:val="18"/>
                <w:u w:val="single"/>
              </w:rPr>
              <w:t>Doporučená literatura:</w:t>
            </w:r>
          </w:p>
          <w:p w14:paraId="5FD96927" w14:textId="003F8792" w:rsidR="00EF21C1" w:rsidRPr="0017148F" w:rsidRDefault="00EF21C1" w:rsidP="00EF21C1">
            <w:pPr>
              <w:jc w:val="both"/>
              <w:rPr>
                <w:rStyle w:val="Hyperlink"/>
                <w:color w:val="000000"/>
                <w:sz w:val="18"/>
                <w:szCs w:val="18"/>
                <w:u w:val="none"/>
                <w:lang w:val="en-US" w:eastAsia="en-US"/>
              </w:rPr>
            </w:pPr>
            <w:r w:rsidRPr="0017148F">
              <w:rPr>
                <w:rStyle w:val="authors"/>
                <w:caps/>
                <w:color w:val="333333"/>
                <w:sz w:val="18"/>
                <w:szCs w:val="18"/>
              </w:rPr>
              <w:t>Jiang, D., Murugadoss, V., Wang, Y., Lin, J., Ding, T., Wang, Z., Shao, Q., Wang, CH., Liu, H., Lu, N., Wei, R., Subramania, A., Guo, Z.:</w:t>
            </w:r>
            <w:r w:rsidRPr="0017148F">
              <w:rPr>
                <w:color w:val="333333"/>
                <w:sz w:val="18"/>
                <w:szCs w:val="18"/>
              </w:rPr>
              <w:t xml:space="preserve"> </w:t>
            </w:r>
            <w:r w:rsidRPr="0017148F">
              <w:rPr>
                <w:rStyle w:val="arttitle"/>
                <w:i/>
                <w:color w:val="333333"/>
                <w:sz w:val="18"/>
                <w:szCs w:val="18"/>
              </w:rPr>
              <w:t>Electromagnetic Interference Shielding Polymers and Nanocomposites - A Review</w:t>
            </w:r>
            <w:r w:rsidRPr="0017148F">
              <w:rPr>
                <w:rStyle w:val="arttitle"/>
                <w:color w:val="333333"/>
                <w:sz w:val="18"/>
                <w:szCs w:val="18"/>
              </w:rPr>
              <w:t xml:space="preserve">. </w:t>
            </w:r>
            <w:r w:rsidRPr="0017148F">
              <w:rPr>
                <w:rStyle w:val="serialtitle"/>
                <w:color w:val="333333"/>
                <w:sz w:val="18"/>
                <w:szCs w:val="18"/>
              </w:rPr>
              <w:t xml:space="preserve">Polymer Reviews, </w:t>
            </w:r>
            <w:r w:rsidRPr="0017148F">
              <w:rPr>
                <w:rStyle w:val="Date1"/>
                <w:color w:val="333333"/>
                <w:sz w:val="18"/>
                <w:szCs w:val="18"/>
              </w:rPr>
              <w:t>2019.</w:t>
            </w:r>
            <w:r w:rsidRPr="0017148F">
              <w:rPr>
                <w:color w:val="333333"/>
                <w:sz w:val="18"/>
                <w:szCs w:val="18"/>
              </w:rPr>
              <w:t xml:space="preserve"> </w:t>
            </w:r>
            <w:r w:rsidR="00A82805">
              <w:rPr>
                <w:color w:val="333333"/>
                <w:sz w:val="18"/>
                <w:szCs w:val="18"/>
              </w:rPr>
              <w:t xml:space="preserve">DOI </w:t>
            </w:r>
            <w:hyperlink r:id="rId35" w:history="1">
              <w:r w:rsidR="00A82805" w:rsidRPr="00F119D9">
                <w:rPr>
                  <w:rStyle w:val="Hyperlink"/>
                  <w:color w:val="333333"/>
                  <w:sz w:val="18"/>
                  <w:szCs w:val="18"/>
                </w:rPr>
                <w:t>10.1080/15583724.2018.1546737</w:t>
              </w:r>
            </w:hyperlink>
            <w:r w:rsidRPr="0017148F">
              <w:rPr>
                <w:rStyle w:val="Hyperlink"/>
                <w:color w:val="333333"/>
                <w:sz w:val="18"/>
                <w:szCs w:val="18"/>
              </w:rPr>
              <w:t>.</w:t>
            </w:r>
          </w:p>
          <w:p w14:paraId="3F63B785" w14:textId="77777777" w:rsidR="005F6EB9" w:rsidRPr="00B7684B" w:rsidRDefault="005F6EB9" w:rsidP="005F6EB9">
            <w:pPr>
              <w:shd w:val="clear" w:color="auto" w:fill="FFFFFF"/>
              <w:jc w:val="both"/>
              <w:rPr>
                <w:sz w:val="18"/>
              </w:rPr>
            </w:pPr>
            <w:r w:rsidRPr="00B7684B">
              <w:rPr>
                <w:caps/>
                <w:sz w:val="18"/>
              </w:rPr>
              <w:t>Ajayan, P.M., Schadler, L.S., Braun, P.V.</w:t>
            </w:r>
            <w:r w:rsidRPr="00B7684B">
              <w:rPr>
                <w:sz w:val="18"/>
              </w:rPr>
              <w:t> </w:t>
            </w:r>
            <w:r w:rsidRPr="00B7684B">
              <w:rPr>
                <w:i/>
                <w:sz w:val="18"/>
              </w:rPr>
              <w:t>Nanocomposite Science and Technology</w:t>
            </w:r>
            <w:r w:rsidRPr="00B7684B">
              <w:rPr>
                <w:sz w:val="18"/>
              </w:rPr>
              <w:t>. Weinhein: Wiley-VCH Verlag GMbH and Co. KGaA, 2003. </w:t>
            </w:r>
          </w:p>
          <w:p w14:paraId="6EE1964F" w14:textId="0C058F3E" w:rsidR="000E61DD" w:rsidRPr="00B7684B" w:rsidRDefault="005F6EB9" w:rsidP="00B25A66">
            <w:pPr>
              <w:shd w:val="clear" w:color="auto" w:fill="FFFFFF"/>
              <w:jc w:val="both"/>
              <w:rPr>
                <w:sz w:val="19"/>
              </w:rPr>
            </w:pPr>
            <w:r w:rsidRPr="00B7684B">
              <w:rPr>
                <w:caps/>
                <w:sz w:val="18"/>
              </w:rPr>
              <w:t>Aneli, J., Khananasvili, N., Zaikov,</w:t>
            </w:r>
            <w:r w:rsidRPr="00B7684B">
              <w:rPr>
                <w:sz w:val="18"/>
              </w:rPr>
              <w:t xml:space="preserve"> G.E. </w:t>
            </w:r>
            <w:r w:rsidRPr="00B7684B">
              <w:rPr>
                <w:i/>
                <w:sz w:val="18"/>
              </w:rPr>
              <w:t>Structuring and Conductivity of Polymer Composites</w:t>
            </w:r>
            <w:r w:rsidRPr="00B7684B">
              <w:rPr>
                <w:sz w:val="18"/>
              </w:rPr>
              <w:t>. Nova Science Publishers, Inc., 1998.</w:t>
            </w:r>
            <w:r w:rsidRPr="00B7684B">
              <w:rPr>
                <w:sz w:val="19"/>
              </w:rPr>
              <w:t> </w:t>
            </w:r>
          </w:p>
        </w:tc>
      </w:tr>
      <w:tr w:rsidR="009A56CA" w14:paraId="1CF9F688"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270F9CAA" w14:textId="77777777" w:rsidR="009A56CA" w:rsidRPr="00B7684B" w:rsidRDefault="009A56CA" w:rsidP="009A56CA">
            <w:pPr>
              <w:jc w:val="center"/>
              <w:rPr>
                <w:b/>
                <w:sz w:val="19"/>
              </w:rPr>
            </w:pPr>
            <w:r w:rsidRPr="00B7684B">
              <w:rPr>
                <w:b/>
                <w:sz w:val="19"/>
              </w:rPr>
              <w:t>Informace ke kombinované nebo distanční formě</w:t>
            </w:r>
          </w:p>
        </w:tc>
      </w:tr>
      <w:tr w:rsidR="009A56CA" w14:paraId="53DEBDF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13"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614"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3C7391E7" w14:textId="77777777" w:rsidR="009A56CA" w:rsidRPr="00B7684B" w:rsidRDefault="009A56CA" w:rsidP="009A56C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615"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38B1243C" w14:textId="77777777" w:rsidR="009A56CA" w:rsidRPr="00B7684B" w:rsidRDefault="009A56CA" w:rsidP="009A56C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616"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7EC7D90D" w14:textId="77777777" w:rsidR="009A56CA" w:rsidRPr="00B7684B" w:rsidRDefault="009A56CA" w:rsidP="009A56CA">
            <w:pPr>
              <w:jc w:val="both"/>
              <w:rPr>
                <w:b/>
                <w:sz w:val="19"/>
              </w:rPr>
            </w:pPr>
            <w:r w:rsidRPr="00B7684B">
              <w:rPr>
                <w:b/>
                <w:sz w:val="19"/>
              </w:rPr>
              <w:t xml:space="preserve">hodin </w:t>
            </w:r>
          </w:p>
        </w:tc>
      </w:tr>
      <w:tr w:rsidR="009A56CA" w14:paraId="299D3B3E"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32A521F" w14:textId="77777777" w:rsidR="009A56CA" w:rsidRPr="00B7684B" w:rsidRDefault="009A56CA" w:rsidP="009A56CA">
            <w:pPr>
              <w:jc w:val="both"/>
              <w:rPr>
                <w:b/>
                <w:sz w:val="19"/>
              </w:rPr>
            </w:pPr>
            <w:r w:rsidRPr="00B7684B">
              <w:rPr>
                <w:b/>
                <w:sz w:val="19"/>
              </w:rPr>
              <w:t>Informace o způsobu kontaktu s vyučujícím</w:t>
            </w:r>
          </w:p>
        </w:tc>
      </w:tr>
      <w:tr w:rsidR="009A56CA" w14:paraId="382ACFBC" w14:textId="77777777" w:rsidTr="00B7684B">
        <w:trPr>
          <w:trHeight w:val="425"/>
        </w:trPr>
        <w:tc>
          <w:tcPr>
            <w:tcW w:w="10349" w:type="dxa"/>
            <w:gridSpan w:val="37"/>
            <w:tcBorders>
              <w:top w:val="single" w:sz="4" w:space="0" w:color="auto"/>
              <w:left w:val="single" w:sz="4" w:space="0" w:color="auto"/>
              <w:bottom w:val="single" w:sz="4" w:space="0" w:color="auto"/>
              <w:right w:val="single" w:sz="4" w:space="0" w:color="auto"/>
            </w:tcBorders>
          </w:tcPr>
          <w:p w14:paraId="7CCE9E83" w14:textId="4A519513" w:rsidR="005F6EB9" w:rsidRPr="0040486E" w:rsidRDefault="00C71468" w:rsidP="004B0BCA">
            <w:pPr>
              <w:pStyle w:val="xxmsonormal"/>
              <w:shd w:val="clear" w:color="auto" w:fill="FFFFFF"/>
              <w:spacing w:before="0" w:beforeAutospacing="0" w:after="0" w:afterAutospacing="0"/>
              <w:jc w:val="both"/>
              <w:rPr>
                <w:color w:val="000000"/>
                <w:sz w:val="19"/>
                <w:szCs w:val="19"/>
              </w:rPr>
            </w:pPr>
            <w:r w:rsidRPr="000E4A77">
              <w:rPr>
                <w:sz w:val="19"/>
                <w:szCs w:val="19"/>
              </w:rPr>
              <w:lastRenderedPageBreak/>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40486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40486E">
              <w:rPr>
                <w:color w:val="000000"/>
                <w:sz w:val="19"/>
                <w:szCs w:val="19"/>
              </w:rPr>
              <w:t>tematických</w:t>
            </w:r>
            <w:r w:rsidR="004B0BCA" w:rsidRPr="0040486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16A6265" w14:textId="77777777" w:rsidR="00B25A66" w:rsidRPr="00B7684B" w:rsidRDefault="00B25A66" w:rsidP="004B0BCA">
            <w:pPr>
              <w:pStyle w:val="xxmsonormal"/>
              <w:shd w:val="clear" w:color="auto" w:fill="FFFFFF"/>
              <w:spacing w:before="0" w:beforeAutospacing="0" w:after="0" w:afterAutospacing="0"/>
              <w:jc w:val="both"/>
              <w:rPr>
                <w:color w:val="000000"/>
                <w:sz w:val="12"/>
              </w:rPr>
            </w:pPr>
          </w:p>
          <w:p w14:paraId="62FFAEF3" w14:textId="77777777" w:rsidR="00C71468" w:rsidRDefault="004B0BCA" w:rsidP="00B7684B">
            <w:pPr>
              <w:pStyle w:val="xxmsonormal"/>
              <w:shd w:val="clear" w:color="auto" w:fill="FFFFFF"/>
              <w:spacing w:before="0" w:beforeAutospacing="0" w:after="0" w:afterAutospacing="0"/>
              <w:rPr>
                <w:color w:val="000000"/>
                <w:sz w:val="19"/>
                <w:szCs w:val="19"/>
              </w:rPr>
            </w:pPr>
            <w:r w:rsidRPr="0040486E">
              <w:rPr>
                <w:color w:val="000000"/>
                <w:sz w:val="19"/>
                <w:szCs w:val="19"/>
              </w:rPr>
              <w:t>Možnosti komunikace s </w:t>
            </w:r>
            <w:r w:rsidR="00D70EA8" w:rsidRPr="0040486E">
              <w:rPr>
                <w:color w:val="000000"/>
                <w:sz w:val="19"/>
                <w:szCs w:val="19"/>
              </w:rPr>
              <w:t>vyučujícím</w:t>
            </w:r>
            <w:r w:rsidRPr="0040486E">
              <w:rPr>
                <w:color w:val="000000"/>
                <w:sz w:val="19"/>
                <w:szCs w:val="19"/>
              </w:rPr>
              <w:t>: </w:t>
            </w:r>
            <w:hyperlink r:id="rId36" w:history="1">
              <w:r w:rsidR="00DD2E5C" w:rsidRPr="0040486E">
                <w:rPr>
                  <w:rStyle w:val="Hyperlink"/>
                  <w:sz w:val="19"/>
                  <w:szCs w:val="19"/>
                </w:rPr>
                <w:t>vilcakova@utb.cz</w:t>
              </w:r>
            </w:hyperlink>
            <w:r w:rsidRPr="0040486E">
              <w:rPr>
                <w:color w:val="000000"/>
                <w:sz w:val="19"/>
                <w:szCs w:val="19"/>
              </w:rPr>
              <w:t>, 576</w:t>
            </w:r>
            <w:r w:rsidR="00DD2E5C" w:rsidRPr="0040486E">
              <w:rPr>
                <w:color w:val="000000"/>
                <w:sz w:val="19"/>
                <w:szCs w:val="19"/>
              </w:rPr>
              <w:t> </w:t>
            </w:r>
            <w:r w:rsidRPr="0040486E">
              <w:rPr>
                <w:color w:val="000000"/>
                <w:sz w:val="19"/>
                <w:szCs w:val="19"/>
              </w:rPr>
              <w:t>03</w:t>
            </w:r>
            <w:r w:rsidR="00DD2E5C" w:rsidRPr="0040486E">
              <w:rPr>
                <w:color w:val="000000"/>
                <w:sz w:val="19"/>
                <w:szCs w:val="19"/>
              </w:rPr>
              <w:t>1 222, 576 038</w:t>
            </w:r>
            <w:r w:rsidR="0064112C">
              <w:rPr>
                <w:color w:val="000000"/>
                <w:sz w:val="19"/>
                <w:szCs w:val="19"/>
              </w:rPr>
              <w:t> </w:t>
            </w:r>
            <w:r w:rsidR="00DD2E5C" w:rsidRPr="0040486E">
              <w:rPr>
                <w:color w:val="000000"/>
                <w:sz w:val="19"/>
                <w:szCs w:val="19"/>
              </w:rPr>
              <w:t>113.</w:t>
            </w:r>
          </w:p>
          <w:p w14:paraId="7AE86D9E" w14:textId="77777777" w:rsidR="0064112C" w:rsidRDefault="0064112C" w:rsidP="00B7684B">
            <w:pPr>
              <w:pStyle w:val="xxmsonormal"/>
              <w:shd w:val="clear" w:color="auto" w:fill="FFFFFF"/>
              <w:spacing w:before="0" w:beforeAutospacing="0" w:after="0" w:afterAutospacing="0"/>
              <w:rPr>
                <w:sz w:val="19"/>
              </w:rPr>
            </w:pPr>
          </w:p>
          <w:p w14:paraId="1DA40399" w14:textId="6908350F" w:rsidR="00783CD8" w:rsidRPr="00B7684B" w:rsidRDefault="00783CD8" w:rsidP="00B7684B">
            <w:pPr>
              <w:pStyle w:val="xxmsonormal"/>
              <w:shd w:val="clear" w:color="auto" w:fill="FFFFFF"/>
              <w:spacing w:before="0" w:beforeAutospacing="0" w:after="0" w:afterAutospacing="0"/>
              <w:rPr>
                <w:sz w:val="19"/>
              </w:rPr>
            </w:pPr>
          </w:p>
        </w:tc>
      </w:tr>
      <w:tr w:rsidR="001973B2" w14:paraId="6C6F47DF"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B343203" w14:textId="32A3E073" w:rsidR="001973B2" w:rsidRPr="001973B2" w:rsidRDefault="001973B2" w:rsidP="001973B2">
            <w:pPr>
              <w:rPr>
                <w:b/>
                <w:sz w:val="28"/>
                <w:szCs w:val="28"/>
              </w:rPr>
            </w:pPr>
            <w:r w:rsidRPr="001973B2">
              <w:rPr>
                <w:sz w:val="18"/>
                <w:szCs w:val="18"/>
              </w:rPr>
              <w:br w:type="page"/>
            </w:r>
            <w:r w:rsidRPr="001973B2">
              <w:rPr>
                <w:b/>
                <w:sz w:val="28"/>
                <w:szCs w:val="28"/>
              </w:rPr>
              <w:t>B-III – Charakteristika studijního předmětu</w:t>
            </w:r>
          </w:p>
        </w:tc>
      </w:tr>
      <w:tr w:rsidR="001973B2" w:rsidRPr="00DF6C82" w14:paraId="203F7EA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618"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619"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04252B5A" w14:textId="77777777" w:rsidR="001973B2" w:rsidRPr="00B7684B" w:rsidRDefault="001973B2" w:rsidP="00A521FB">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620"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20FCE08E" w14:textId="77777777" w:rsidR="001973B2" w:rsidRPr="00B7684B" w:rsidRDefault="001973B2" w:rsidP="00A521FB">
            <w:pPr>
              <w:jc w:val="both"/>
              <w:rPr>
                <w:b/>
                <w:sz w:val="19"/>
              </w:rPr>
            </w:pPr>
            <w:bookmarkStart w:id="621" w:name="Eng_Statistics"/>
            <w:bookmarkEnd w:id="621"/>
            <w:r w:rsidRPr="00B7684B">
              <w:rPr>
                <w:b/>
                <w:spacing w:val="-2"/>
                <w:sz w:val="19"/>
              </w:rPr>
              <w:t>Engineering Statistics</w:t>
            </w:r>
          </w:p>
        </w:tc>
      </w:tr>
      <w:tr w:rsidR="001973B2" w14:paraId="0981276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623"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2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EEAA90E" w14:textId="77777777" w:rsidR="001973B2" w:rsidRPr="00B7684B" w:rsidRDefault="001973B2" w:rsidP="00A521FB">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625"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4B645680" w14:textId="77777777" w:rsidR="001973B2" w:rsidRPr="00B7684B" w:rsidRDefault="001973B2" w:rsidP="00A521FB">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626"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6357533A" w14:textId="77777777" w:rsidR="001973B2" w:rsidRPr="00B7684B" w:rsidRDefault="001973B2" w:rsidP="00A521FB">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627"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2820B309" w14:textId="77777777" w:rsidR="001973B2" w:rsidRPr="00B7684B" w:rsidRDefault="001973B2" w:rsidP="00A521FB">
            <w:pPr>
              <w:jc w:val="both"/>
              <w:rPr>
                <w:sz w:val="19"/>
              </w:rPr>
            </w:pPr>
          </w:p>
        </w:tc>
      </w:tr>
      <w:tr w:rsidR="001973B2" w14:paraId="2D7020D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629"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3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AD0762D" w14:textId="77777777" w:rsidR="001973B2" w:rsidRPr="00B7684B" w:rsidRDefault="001973B2" w:rsidP="00A521FB">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631"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6A527031" w14:textId="77777777" w:rsidR="001973B2" w:rsidRPr="00B7684B" w:rsidRDefault="001973B2" w:rsidP="00A521FB">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632"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7A6EB74" w14:textId="77777777" w:rsidR="001973B2" w:rsidRPr="00B7684B" w:rsidRDefault="001973B2" w:rsidP="00A521FB">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633"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59A3B14F" w14:textId="77777777" w:rsidR="001973B2" w:rsidRPr="00B7684B" w:rsidRDefault="001973B2" w:rsidP="00A521FB">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63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7D5FA63" w14:textId="77777777" w:rsidR="001973B2" w:rsidRPr="00B7684B" w:rsidRDefault="001973B2" w:rsidP="00A521FB">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63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66F3AE3C" w14:textId="77777777" w:rsidR="001973B2" w:rsidRPr="00B7684B" w:rsidRDefault="001973B2" w:rsidP="00A521FB">
            <w:pPr>
              <w:jc w:val="both"/>
              <w:rPr>
                <w:sz w:val="19"/>
              </w:rPr>
            </w:pPr>
          </w:p>
        </w:tc>
      </w:tr>
      <w:tr w:rsidR="001973B2" w14:paraId="71AE0BB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3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3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1A7D6C8" w14:textId="77777777" w:rsidR="001973B2" w:rsidRPr="00B7684B" w:rsidRDefault="001973B2" w:rsidP="00A521FB">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63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5EE77CDD" w14:textId="77777777" w:rsidR="001973B2" w:rsidRPr="00B7684B" w:rsidRDefault="001973B2" w:rsidP="00A521FB">
            <w:pPr>
              <w:jc w:val="both"/>
              <w:rPr>
                <w:sz w:val="19"/>
              </w:rPr>
            </w:pPr>
          </w:p>
        </w:tc>
      </w:tr>
      <w:tr w:rsidR="001973B2" w14:paraId="67E1FC6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4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D03643C" w14:textId="77777777" w:rsidR="001973B2" w:rsidRPr="00B7684B" w:rsidRDefault="001973B2" w:rsidP="00A521FB">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64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46293108" w14:textId="77777777" w:rsidR="001973B2" w:rsidRPr="00B7684B" w:rsidRDefault="001973B2" w:rsidP="00A521FB">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64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54AD494" w14:textId="77777777" w:rsidR="001973B2" w:rsidRPr="00B7684B" w:rsidRDefault="001973B2" w:rsidP="00A521FB">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64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12C9EEFC" w14:textId="77777777" w:rsidR="001973B2" w:rsidRPr="00B7684B" w:rsidRDefault="001973B2" w:rsidP="00A521FB">
            <w:pPr>
              <w:jc w:val="both"/>
              <w:rPr>
                <w:sz w:val="19"/>
              </w:rPr>
            </w:pPr>
          </w:p>
        </w:tc>
      </w:tr>
      <w:tr w:rsidR="001973B2" w14:paraId="26D1C64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4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4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39C1656"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64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7611E02B" w14:textId="77777777" w:rsidR="001973B2" w:rsidRPr="00B7684B" w:rsidRDefault="001973B2" w:rsidP="00A521FB">
            <w:pPr>
              <w:jc w:val="both"/>
              <w:rPr>
                <w:sz w:val="19"/>
              </w:rPr>
            </w:pPr>
          </w:p>
        </w:tc>
      </w:tr>
      <w:tr w:rsidR="001973B2" w14:paraId="4B7A576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651"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652"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58B0B150" w14:textId="77777777" w:rsidR="001973B2" w:rsidRPr="00B7684B" w:rsidRDefault="001973B2" w:rsidP="00A521FB">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653"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0D8F3F41" w14:textId="77777777" w:rsidR="001973B2" w:rsidRPr="00B7684B" w:rsidRDefault="001973B2" w:rsidP="00A521FB">
            <w:pPr>
              <w:rPr>
                <w:sz w:val="19"/>
              </w:rPr>
            </w:pPr>
            <w:r w:rsidRPr="00B7684B">
              <w:rPr>
                <w:spacing w:val="-2"/>
                <w:sz w:val="19"/>
              </w:rPr>
              <w:t>doc. RNDr. Petr Ponížil, Ph.D.</w:t>
            </w:r>
          </w:p>
        </w:tc>
      </w:tr>
      <w:tr w:rsidR="001973B2" w14:paraId="5555A0F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655"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656"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2F774257" w14:textId="77777777" w:rsidR="001973B2" w:rsidRPr="00B7684B" w:rsidRDefault="001973B2" w:rsidP="00A521FB">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657" w:author="utb" w:date="2019-09-09T15:42:00Z">
              <w:tcPr>
                <w:tcW w:w="7249" w:type="dxa"/>
                <w:gridSpan w:val="40"/>
                <w:tcBorders>
                  <w:top w:val="nil"/>
                  <w:left w:val="single" w:sz="4" w:space="0" w:color="auto"/>
                  <w:bottom w:val="single" w:sz="4" w:space="0" w:color="auto"/>
                  <w:right w:val="single" w:sz="4" w:space="0" w:color="auto"/>
                </w:tcBorders>
              </w:tcPr>
            </w:tcPrChange>
          </w:tcPr>
          <w:p w14:paraId="0D38C120" w14:textId="77777777" w:rsidR="001973B2" w:rsidRPr="00B7684B" w:rsidRDefault="001973B2" w:rsidP="00A521FB">
            <w:pPr>
              <w:jc w:val="both"/>
              <w:rPr>
                <w:sz w:val="19"/>
              </w:rPr>
            </w:pPr>
            <w:r w:rsidRPr="00B7684B">
              <w:rPr>
                <w:sz w:val="19"/>
              </w:rPr>
              <w:t>100%</w:t>
            </w:r>
          </w:p>
        </w:tc>
      </w:tr>
      <w:tr w:rsidR="001973B2" w14:paraId="1A9BF54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5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6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10D3AB6" w14:textId="77777777" w:rsidR="001973B2" w:rsidRPr="00B7684B" w:rsidRDefault="001973B2" w:rsidP="00A521FB">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661" w:author="utb" w:date="2019-09-09T15:42:00Z">
              <w:tcPr>
                <w:tcW w:w="7249" w:type="dxa"/>
                <w:gridSpan w:val="40"/>
                <w:tcBorders>
                  <w:top w:val="single" w:sz="4" w:space="0" w:color="auto"/>
                  <w:left w:val="single" w:sz="4" w:space="0" w:color="auto"/>
                  <w:bottom w:val="nil"/>
                  <w:right w:val="single" w:sz="4" w:space="0" w:color="auto"/>
                </w:tcBorders>
              </w:tcPr>
            </w:tcPrChange>
          </w:tcPr>
          <w:p w14:paraId="0392322F" w14:textId="77777777" w:rsidR="001973B2" w:rsidRPr="00B7684B" w:rsidRDefault="001973B2" w:rsidP="00A521FB">
            <w:pPr>
              <w:jc w:val="both"/>
              <w:rPr>
                <w:sz w:val="19"/>
              </w:rPr>
            </w:pPr>
          </w:p>
        </w:tc>
      </w:tr>
      <w:tr w:rsidR="001973B2" w14:paraId="51E38DFE"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6C1DE4E8" w14:textId="77777777" w:rsidR="001973B2" w:rsidRPr="00B7684B" w:rsidRDefault="001973B2" w:rsidP="00A521FB">
            <w:pPr>
              <w:spacing w:before="20" w:after="20"/>
              <w:rPr>
                <w:sz w:val="19"/>
              </w:rPr>
            </w:pPr>
            <w:r w:rsidRPr="00B7684B">
              <w:rPr>
                <w:spacing w:val="-2"/>
                <w:sz w:val="19"/>
              </w:rPr>
              <w:t>doc. RNDr. Petr Ponížil, Ph.D.</w:t>
            </w:r>
          </w:p>
        </w:tc>
      </w:tr>
      <w:tr w:rsidR="001973B2" w14:paraId="5D7EA38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6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6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6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1CB30E7" w14:textId="77777777" w:rsidR="001973B2" w:rsidRPr="00B7684B" w:rsidRDefault="001973B2" w:rsidP="00A521FB">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665" w:author="utb" w:date="2019-09-09T15:42:00Z">
              <w:tcPr>
                <w:tcW w:w="7249" w:type="dxa"/>
                <w:gridSpan w:val="40"/>
                <w:tcBorders>
                  <w:top w:val="single" w:sz="4" w:space="0" w:color="auto"/>
                  <w:left w:val="single" w:sz="4" w:space="0" w:color="auto"/>
                  <w:bottom w:val="nil"/>
                  <w:right w:val="single" w:sz="4" w:space="0" w:color="auto"/>
                </w:tcBorders>
              </w:tcPr>
            </w:tcPrChange>
          </w:tcPr>
          <w:p w14:paraId="0B1FC96A" w14:textId="77777777" w:rsidR="001973B2" w:rsidRPr="00B7684B" w:rsidRDefault="001973B2" w:rsidP="00A521FB">
            <w:pPr>
              <w:jc w:val="both"/>
              <w:rPr>
                <w:sz w:val="19"/>
              </w:rPr>
            </w:pPr>
          </w:p>
        </w:tc>
      </w:tr>
      <w:tr w:rsidR="001973B2" w:rsidRPr="004B35AA" w14:paraId="68F119CF" w14:textId="77777777" w:rsidTr="00B7684B">
        <w:trPr>
          <w:trHeight w:val="2795"/>
        </w:trPr>
        <w:tc>
          <w:tcPr>
            <w:tcW w:w="10349" w:type="dxa"/>
            <w:gridSpan w:val="37"/>
            <w:tcBorders>
              <w:top w:val="nil"/>
              <w:left w:val="single" w:sz="4" w:space="0" w:color="auto"/>
              <w:bottom w:val="single" w:sz="12" w:space="0" w:color="auto"/>
              <w:right w:val="single" w:sz="4" w:space="0" w:color="auto"/>
            </w:tcBorders>
          </w:tcPr>
          <w:p w14:paraId="5E543879" w14:textId="77777777" w:rsidR="001973B2" w:rsidRPr="00B7684B" w:rsidRDefault="001973B2" w:rsidP="00A521FB">
            <w:pPr>
              <w:jc w:val="both"/>
              <w:rPr>
                <w:sz w:val="19"/>
              </w:rPr>
            </w:pPr>
            <w:r w:rsidRPr="00B7684B">
              <w:rPr>
                <w:color w:val="000000"/>
                <w:sz w:val="19"/>
                <w:shd w:val="clear" w:color="auto" w:fill="FFFFFF"/>
              </w:rPr>
              <w:t>Cílem předmětu je získání poznatků v oblasti inženýrské statistiky. Prakticky každá výzkumná práce vyžaduje statistické zpracování výsledků měření, které umožňuje jejich správnou interpretaci. Inženýrská statistika pomůže studentům při pochopení základních statistických metod používaných při zpracování výsledků měření. Při aplikaci statistických metod bude využíván program MS Excel, který sice nepatří mezi specializovaný statistický software a k jeho schopnostem můžeme mít mnoho výhrad, na druhé straně je však studentům běžně dostupný (a jeho ekvivalenty zdarma). </w:t>
            </w:r>
          </w:p>
          <w:p w14:paraId="60077044" w14:textId="77777777" w:rsidR="001973B2" w:rsidRPr="00B7684B" w:rsidRDefault="001973B2" w:rsidP="00A521FB">
            <w:pPr>
              <w:jc w:val="both"/>
              <w:rPr>
                <w:sz w:val="19"/>
              </w:rPr>
            </w:pPr>
          </w:p>
          <w:p w14:paraId="186AD9A4" w14:textId="77777777" w:rsidR="001973B2" w:rsidRPr="00B7684B" w:rsidRDefault="001973B2" w:rsidP="00A521FB">
            <w:pPr>
              <w:jc w:val="both"/>
              <w:rPr>
                <w:sz w:val="19"/>
                <w:u w:val="single"/>
              </w:rPr>
            </w:pPr>
            <w:r w:rsidRPr="00B7684B">
              <w:rPr>
                <w:sz w:val="19"/>
                <w:u w:val="single"/>
              </w:rPr>
              <w:t>Základní témata:</w:t>
            </w:r>
          </w:p>
          <w:p w14:paraId="562C227F"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Generátory pseudonáhodných čísel s rovnoměrným a normálním rozdělením. </w:t>
            </w:r>
          </w:p>
          <w:p w14:paraId="76344BA2"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Chování náhodných veličin. </w:t>
            </w:r>
          </w:p>
          <w:p w14:paraId="4F467C76"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Popisná statistika. </w:t>
            </w:r>
          </w:p>
          <w:p w14:paraId="5E21A963"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Formulace statistických hypotéz a jejich testování. </w:t>
            </w:r>
          </w:p>
          <w:p w14:paraId="4C6C11BB"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Testování a interpretace závislostí mezi veličinami (korelační analýza, regresní analýza, metoda nejmenších čtverců, Fourierova analýza). </w:t>
            </w:r>
          </w:p>
        </w:tc>
      </w:tr>
      <w:tr w:rsidR="001973B2" w:rsidRPr="007B40BC" w14:paraId="41EDAEC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6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667"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668"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0478031A" w14:textId="77777777" w:rsidR="001973B2" w:rsidRPr="00B7684B" w:rsidRDefault="001973B2" w:rsidP="00A521FB">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669" w:author="utb" w:date="2019-09-09T15:42:00Z">
              <w:tcPr>
                <w:tcW w:w="6678" w:type="dxa"/>
                <w:gridSpan w:val="34"/>
                <w:tcBorders>
                  <w:top w:val="nil"/>
                  <w:left w:val="single" w:sz="4" w:space="0" w:color="auto"/>
                  <w:bottom w:val="nil"/>
                  <w:right w:val="single" w:sz="4" w:space="0" w:color="auto"/>
                </w:tcBorders>
              </w:tcPr>
            </w:tcPrChange>
          </w:tcPr>
          <w:p w14:paraId="0B1BBB50" w14:textId="77777777" w:rsidR="001973B2" w:rsidRPr="00B7684B" w:rsidRDefault="001973B2" w:rsidP="00A521FB">
            <w:pPr>
              <w:jc w:val="both"/>
              <w:rPr>
                <w:sz w:val="19"/>
              </w:rPr>
            </w:pPr>
          </w:p>
        </w:tc>
      </w:tr>
      <w:tr w:rsidR="001973B2" w:rsidRPr="007B40BC" w14:paraId="0829C268"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5655C88D" w14:textId="77777777" w:rsidR="001973B2" w:rsidRPr="00B7684B" w:rsidRDefault="001973B2" w:rsidP="00A521FB">
            <w:pPr>
              <w:jc w:val="both"/>
              <w:rPr>
                <w:sz w:val="19"/>
                <w:u w:val="single"/>
              </w:rPr>
            </w:pPr>
            <w:r w:rsidRPr="00B7684B">
              <w:rPr>
                <w:sz w:val="19"/>
                <w:u w:val="single"/>
              </w:rPr>
              <w:t>Povinná literatura:</w:t>
            </w:r>
          </w:p>
          <w:p w14:paraId="58B6C275" w14:textId="77777777" w:rsidR="001973B2" w:rsidRPr="00B7684B" w:rsidRDefault="001973B2" w:rsidP="00A521FB">
            <w:pPr>
              <w:shd w:val="clear" w:color="auto" w:fill="FFFFFF"/>
              <w:jc w:val="both"/>
              <w:rPr>
                <w:sz w:val="19"/>
              </w:rPr>
            </w:pPr>
            <w:r w:rsidRPr="00B7684B">
              <w:rPr>
                <w:color w:val="000000"/>
                <w:sz w:val="19"/>
              </w:rPr>
              <w:t xml:space="preserve">RASCH, D., SCHOTT, D. </w:t>
            </w:r>
            <w:r w:rsidRPr="00B7684B">
              <w:rPr>
                <w:i/>
                <w:color w:val="000000"/>
                <w:sz w:val="19"/>
              </w:rPr>
              <w:t>Mathematical Statistics.</w:t>
            </w:r>
            <w:r w:rsidRPr="00B7684B">
              <w:rPr>
                <w:color w:val="000000"/>
                <w:sz w:val="19"/>
              </w:rPr>
              <w:t xml:space="preserve"> Hoboken: Wiley, 2018. </w:t>
            </w:r>
            <w:r w:rsidRPr="00B7684B">
              <w:rPr>
                <w:sz w:val="19"/>
              </w:rPr>
              <w:t>ISBN 978-1-119-38528-8.</w:t>
            </w:r>
          </w:p>
          <w:p w14:paraId="764EDC44" w14:textId="77777777" w:rsidR="001973B2" w:rsidRPr="00B7684B" w:rsidRDefault="001973B2" w:rsidP="00A521FB">
            <w:pPr>
              <w:jc w:val="both"/>
              <w:rPr>
                <w:sz w:val="19"/>
              </w:rPr>
            </w:pPr>
            <w:r w:rsidRPr="00B7684B">
              <w:rPr>
                <w:sz w:val="19"/>
              </w:rPr>
              <w:t>NATRELLA, M.G. </w:t>
            </w:r>
            <w:r w:rsidRPr="00B7684B">
              <w:rPr>
                <w:i/>
                <w:sz w:val="19"/>
              </w:rPr>
              <w:t>Experimental Statistics</w:t>
            </w:r>
            <w:r w:rsidRPr="00B7684B">
              <w:rPr>
                <w:sz w:val="19"/>
              </w:rPr>
              <w:t>. Mineola, New York: Dover Publications, 2005. ISBN 9780486154558. Dostupné z: </w:t>
            </w:r>
            <w:hyperlink r:id="rId37" w:tgtFrame="_blank" w:history="1">
              <w:r w:rsidRPr="00B7684B">
                <w:rPr>
                  <w:rStyle w:val="Hyperlink"/>
                  <w:sz w:val="19"/>
                </w:rPr>
                <w:t>http://app.knovel.com/hotlink/toc/id:kpES000001/experimental_statistics</w:t>
              </w:r>
            </w:hyperlink>
            <w:r w:rsidRPr="00B7684B">
              <w:rPr>
                <w:sz w:val="19"/>
              </w:rPr>
              <w:t>.</w:t>
            </w:r>
          </w:p>
          <w:p w14:paraId="4A650DC5" w14:textId="77777777" w:rsidR="001973B2" w:rsidRPr="00B7684B" w:rsidRDefault="001973B2" w:rsidP="00A521FB">
            <w:pPr>
              <w:jc w:val="both"/>
              <w:rPr>
                <w:sz w:val="19"/>
              </w:rPr>
            </w:pPr>
            <w:r w:rsidRPr="00B7684B">
              <w:rPr>
                <w:caps/>
                <w:color w:val="000000"/>
                <w:sz w:val="19"/>
              </w:rPr>
              <w:t>Freedman, D., Pisani, R., Purves</w:t>
            </w:r>
            <w:r w:rsidRPr="00B7684B">
              <w:rPr>
                <w:sz w:val="19"/>
              </w:rPr>
              <w:t xml:space="preserve">, R. </w:t>
            </w:r>
            <w:r w:rsidRPr="00B7684B">
              <w:rPr>
                <w:i/>
                <w:sz w:val="19"/>
              </w:rPr>
              <w:t>Statistics</w:t>
            </w:r>
            <w:r w:rsidRPr="00B7684B">
              <w:rPr>
                <w:sz w:val="19"/>
              </w:rPr>
              <w:t>. W.W. Norton &amp; Company, 2007. ISBN 0393930432.</w:t>
            </w:r>
          </w:p>
          <w:p w14:paraId="21CE1C27" w14:textId="77777777" w:rsidR="001973B2" w:rsidRPr="00B7684B" w:rsidRDefault="001973B2" w:rsidP="00A521FB">
            <w:pPr>
              <w:jc w:val="both"/>
              <w:rPr>
                <w:sz w:val="19"/>
                <w:u w:val="single"/>
              </w:rPr>
            </w:pPr>
          </w:p>
          <w:p w14:paraId="7B1AD8FC" w14:textId="77777777" w:rsidR="001973B2" w:rsidRPr="00B7684B" w:rsidRDefault="001973B2" w:rsidP="00A521FB">
            <w:pPr>
              <w:jc w:val="both"/>
              <w:rPr>
                <w:sz w:val="19"/>
                <w:u w:val="single"/>
              </w:rPr>
            </w:pPr>
            <w:r w:rsidRPr="00B7684B">
              <w:rPr>
                <w:sz w:val="19"/>
                <w:u w:val="single"/>
              </w:rPr>
              <w:t>Doporučená literatura:</w:t>
            </w:r>
          </w:p>
          <w:p w14:paraId="1329161A" w14:textId="77777777" w:rsidR="00CE0564" w:rsidRPr="0017148F" w:rsidRDefault="00CE0564" w:rsidP="00CE0564">
            <w:pPr>
              <w:jc w:val="both"/>
              <w:rPr>
                <w:rStyle w:val="txt"/>
                <w:spacing w:val="-2"/>
                <w:sz w:val="19"/>
                <w:szCs w:val="19"/>
              </w:rPr>
            </w:pPr>
            <w:r w:rsidRPr="0017148F">
              <w:rPr>
                <w:caps/>
                <w:sz w:val="19"/>
                <w:szCs w:val="19"/>
              </w:rPr>
              <w:t>Das,</w:t>
            </w:r>
            <w:r w:rsidRPr="0017148F">
              <w:rPr>
                <w:sz w:val="19"/>
                <w:szCs w:val="19"/>
              </w:rPr>
              <w:t xml:space="preserve"> N.C. </w:t>
            </w:r>
            <w:r w:rsidRPr="0017148F">
              <w:rPr>
                <w:rStyle w:val="txt"/>
                <w:i/>
                <w:color w:val="000000"/>
                <w:sz w:val="19"/>
                <w:szCs w:val="19"/>
              </w:rPr>
              <w:t>Experimental Designs in Data Science with Least Resources</w:t>
            </w:r>
            <w:r w:rsidRPr="0017148F">
              <w:rPr>
                <w:rStyle w:val="txt"/>
                <w:color w:val="000000"/>
                <w:sz w:val="19"/>
                <w:szCs w:val="19"/>
              </w:rPr>
              <w:t>. Shroff Publishers, 2018. ISBN-13: 978-9352136889.</w:t>
            </w:r>
          </w:p>
          <w:p w14:paraId="2A419187" w14:textId="77777777" w:rsidR="00CE0564" w:rsidRPr="0017148F" w:rsidRDefault="00CE0564" w:rsidP="00CE0564">
            <w:pPr>
              <w:jc w:val="both"/>
              <w:rPr>
                <w:rStyle w:val="txt"/>
                <w:color w:val="000000"/>
                <w:sz w:val="19"/>
                <w:szCs w:val="19"/>
              </w:rPr>
            </w:pPr>
            <w:r w:rsidRPr="0017148F">
              <w:rPr>
                <w:caps/>
                <w:sz w:val="19"/>
                <w:szCs w:val="19"/>
              </w:rPr>
              <w:t xml:space="preserve">Merrin, J. </w:t>
            </w:r>
            <w:r w:rsidRPr="0017148F">
              <w:rPr>
                <w:rStyle w:val="txt"/>
                <w:i/>
                <w:color w:val="000000"/>
                <w:sz w:val="19"/>
                <w:szCs w:val="19"/>
              </w:rPr>
              <w:t>Introduction to Error Analysis: The Science of Measurements, Uncertainties, and Data Analysis</w:t>
            </w:r>
            <w:r w:rsidRPr="0017148F">
              <w:rPr>
                <w:rStyle w:val="txt"/>
                <w:color w:val="000000"/>
                <w:sz w:val="19"/>
                <w:szCs w:val="19"/>
              </w:rPr>
              <w:t>. CreateSpace Independent Publishing Platform, 2017. ISBN-13: 978-1975906658.</w:t>
            </w:r>
          </w:p>
          <w:p w14:paraId="71D503EC" w14:textId="77777777" w:rsidR="001973B2" w:rsidRPr="00B7684B" w:rsidRDefault="001973B2" w:rsidP="00A521FB">
            <w:pPr>
              <w:shd w:val="clear" w:color="auto" w:fill="FFFFFF"/>
              <w:jc w:val="both"/>
              <w:rPr>
                <w:sz w:val="19"/>
              </w:rPr>
            </w:pPr>
            <w:r w:rsidRPr="00B7684B">
              <w:rPr>
                <w:sz w:val="19"/>
              </w:rPr>
              <w:t xml:space="preserve">ROSS, S.M. </w:t>
            </w:r>
            <w:r w:rsidRPr="00B7684B">
              <w:rPr>
                <w:i/>
                <w:sz w:val="19"/>
              </w:rPr>
              <w:t>Introductory Statistics</w:t>
            </w:r>
            <w:r w:rsidRPr="00B7684B">
              <w:rPr>
                <w:sz w:val="19"/>
              </w:rPr>
              <w:t>. 4th Ed. Amsterdam: Elsevier/AP, 2017. ISBN 978-0-12-804317-2.</w:t>
            </w:r>
          </w:p>
          <w:p w14:paraId="14046880" w14:textId="77777777" w:rsidR="001973B2" w:rsidRPr="00B7684B" w:rsidRDefault="001973B2" w:rsidP="00A521FB">
            <w:pPr>
              <w:jc w:val="both"/>
              <w:rPr>
                <w:sz w:val="19"/>
              </w:rPr>
            </w:pPr>
            <w:r w:rsidRPr="00B7684B">
              <w:rPr>
                <w:caps/>
                <w:sz w:val="19"/>
              </w:rPr>
              <w:t>Utts, J.M., Heckard,</w:t>
            </w:r>
            <w:r w:rsidRPr="00B7684B">
              <w:rPr>
                <w:sz w:val="19"/>
              </w:rPr>
              <w:t xml:space="preserve"> R.F. </w:t>
            </w:r>
            <w:r w:rsidRPr="00B7684B">
              <w:rPr>
                <w:i/>
                <w:sz w:val="19"/>
              </w:rPr>
              <w:t>Mind on Statistics</w:t>
            </w:r>
            <w:r w:rsidRPr="00B7684B">
              <w:rPr>
                <w:sz w:val="19"/>
              </w:rPr>
              <w:t>. 5th Ed. Stamford: Cengage Learning, 2015. ISBN 978-1-285-46318.</w:t>
            </w:r>
          </w:p>
        </w:tc>
      </w:tr>
      <w:tr w:rsidR="001973B2" w14:paraId="22396C85"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4513C355" w14:textId="77777777" w:rsidR="001973B2" w:rsidRPr="00B7684B" w:rsidRDefault="001973B2" w:rsidP="00A521FB">
            <w:pPr>
              <w:jc w:val="center"/>
              <w:rPr>
                <w:b/>
                <w:sz w:val="19"/>
              </w:rPr>
            </w:pPr>
            <w:r w:rsidRPr="00B7684B">
              <w:rPr>
                <w:b/>
                <w:sz w:val="19"/>
              </w:rPr>
              <w:t>Informace ke kombinované nebo distanční formě</w:t>
            </w:r>
          </w:p>
        </w:tc>
      </w:tr>
      <w:tr w:rsidR="001973B2" w14:paraId="154E740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7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71"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672"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1004FF97" w14:textId="77777777" w:rsidR="001973B2" w:rsidRPr="00B7684B" w:rsidRDefault="001973B2" w:rsidP="00A521FB">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673"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2ACDEC18" w14:textId="77777777" w:rsidR="001973B2" w:rsidRPr="00B7684B" w:rsidRDefault="001973B2" w:rsidP="00A521FB">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674"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38E71CF3" w14:textId="77777777" w:rsidR="001973B2" w:rsidRPr="00B7684B" w:rsidRDefault="001973B2" w:rsidP="00A521FB">
            <w:pPr>
              <w:jc w:val="both"/>
              <w:rPr>
                <w:b/>
                <w:sz w:val="19"/>
              </w:rPr>
            </w:pPr>
            <w:r w:rsidRPr="00B7684B">
              <w:rPr>
                <w:b/>
                <w:sz w:val="19"/>
              </w:rPr>
              <w:t xml:space="preserve">hodin </w:t>
            </w:r>
          </w:p>
        </w:tc>
      </w:tr>
      <w:tr w:rsidR="001973B2" w14:paraId="1BE03CBF"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DC579D8" w14:textId="77777777" w:rsidR="001973B2" w:rsidRPr="00B7684B" w:rsidRDefault="001973B2" w:rsidP="00A521FB">
            <w:pPr>
              <w:jc w:val="both"/>
              <w:rPr>
                <w:b/>
                <w:sz w:val="19"/>
              </w:rPr>
            </w:pPr>
            <w:r w:rsidRPr="00B7684B">
              <w:rPr>
                <w:b/>
                <w:sz w:val="19"/>
              </w:rPr>
              <w:t>Informace o způsobu kontaktu s vyučujícím</w:t>
            </w:r>
          </w:p>
        </w:tc>
      </w:tr>
      <w:tr w:rsidR="001973B2" w14:paraId="5D5BCBFB"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48726CF" w14:textId="60725C61"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FE8883F"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5AAB87AF" w14:textId="12769103" w:rsidR="001973B2" w:rsidRPr="00B7684B" w:rsidRDefault="001973B2" w:rsidP="00B7684B">
            <w:pPr>
              <w:pStyle w:val="xxmsonormal"/>
              <w:shd w:val="clear" w:color="auto" w:fill="FFFFFF"/>
              <w:spacing w:before="0" w:beforeAutospacing="0" w:after="0" w:afterAutospacing="0"/>
              <w:rPr>
                <w:sz w:val="19"/>
              </w:rPr>
            </w:pPr>
            <w:r w:rsidRPr="00B7684B">
              <w:rPr>
                <w:color w:val="000000"/>
                <w:sz w:val="19"/>
              </w:rPr>
              <w:lastRenderedPageBreak/>
              <w:t>Možnosti komunikace s vyučujícím: </w:t>
            </w:r>
            <w:hyperlink r:id="rId38" w:history="1">
              <w:r w:rsidRPr="00B7684B">
                <w:rPr>
                  <w:rStyle w:val="Hyperlink"/>
                  <w:sz w:val="19"/>
                </w:rPr>
                <w:t>ponizil@utb.cz</w:t>
              </w:r>
            </w:hyperlink>
            <w:r w:rsidRPr="00B7684B">
              <w:rPr>
                <w:color w:val="000000"/>
                <w:sz w:val="19"/>
              </w:rPr>
              <w:t>, 576 035 114.</w:t>
            </w:r>
          </w:p>
          <w:p w14:paraId="01812C34" w14:textId="77777777" w:rsidR="001973B2" w:rsidRPr="00B7684B" w:rsidRDefault="001973B2" w:rsidP="00A521FB">
            <w:pPr>
              <w:jc w:val="both"/>
              <w:rPr>
                <w:sz w:val="19"/>
              </w:rPr>
            </w:pPr>
          </w:p>
          <w:p w14:paraId="694D69F2" w14:textId="77777777" w:rsidR="00B25A66" w:rsidRPr="00B7684B" w:rsidRDefault="00B25A66" w:rsidP="00A521FB">
            <w:pPr>
              <w:jc w:val="both"/>
              <w:rPr>
                <w:sz w:val="19"/>
              </w:rPr>
            </w:pPr>
          </w:p>
          <w:p w14:paraId="2D85A812" w14:textId="77777777" w:rsidR="00502E35" w:rsidRPr="00B7684B" w:rsidRDefault="00502E35" w:rsidP="00A521FB">
            <w:pPr>
              <w:jc w:val="both"/>
              <w:rPr>
                <w:sz w:val="19"/>
              </w:rPr>
            </w:pPr>
          </w:p>
          <w:p w14:paraId="59E65E07" w14:textId="77777777" w:rsidR="00B25A66" w:rsidRPr="00B7684B" w:rsidRDefault="00B25A66" w:rsidP="00A521FB">
            <w:pPr>
              <w:jc w:val="both"/>
              <w:rPr>
                <w:sz w:val="19"/>
              </w:rPr>
            </w:pPr>
          </w:p>
          <w:p w14:paraId="75B2142C" w14:textId="77777777" w:rsidR="00B25A66" w:rsidRPr="00B7684B" w:rsidRDefault="00B25A66" w:rsidP="00A521FB">
            <w:pPr>
              <w:jc w:val="both"/>
              <w:rPr>
                <w:sz w:val="19"/>
              </w:rPr>
            </w:pPr>
          </w:p>
          <w:p w14:paraId="4BBCCFD3" w14:textId="77777777" w:rsidR="00B25A66" w:rsidRPr="00B7684B" w:rsidRDefault="00B25A66" w:rsidP="00A521FB">
            <w:pPr>
              <w:jc w:val="both"/>
              <w:rPr>
                <w:sz w:val="19"/>
              </w:rPr>
            </w:pPr>
          </w:p>
          <w:p w14:paraId="69E6238A" w14:textId="77777777" w:rsidR="00CD5508" w:rsidRPr="00B7684B" w:rsidRDefault="00CD5508" w:rsidP="00A521FB">
            <w:pPr>
              <w:jc w:val="both"/>
              <w:rPr>
                <w:sz w:val="19"/>
              </w:rPr>
            </w:pPr>
          </w:p>
          <w:p w14:paraId="6AB1192A" w14:textId="77777777" w:rsidR="001973B2" w:rsidRDefault="001973B2" w:rsidP="00A521FB">
            <w:pPr>
              <w:jc w:val="both"/>
              <w:rPr>
                <w:sz w:val="19"/>
                <w:szCs w:val="19"/>
              </w:rPr>
            </w:pPr>
          </w:p>
          <w:p w14:paraId="05E78F40" w14:textId="77777777" w:rsidR="0064112C" w:rsidRDefault="0064112C" w:rsidP="00A521FB">
            <w:pPr>
              <w:jc w:val="both"/>
              <w:rPr>
                <w:sz w:val="19"/>
                <w:szCs w:val="19"/>
              </w:rPr>
            </w:pPr>
          </w:p>
          <w:p w14:paraId="53898262" w14:textId="77777777" w:rsidR="00C71468" w:rsidRPr="00B7684B" w:rsidRDefault="00C71468" w:rsidP="00A521FB">
            <w:pPr>
              <w:jc w:val="both"/>
              <w:rPr>
                <w:sz w:val="19"/>
              </w:rPr>
            </w:pPr>
          </w:p>
        </w:tc>
      </w:tr>
      <w:tr w:rsidR="001973B2" w14:paraId="1FBDF9B7"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238FFE6" w14:textId="77777777" w:rsidR="001973B2" w:rsidRPr="001973B2" w:rsidRDefault="001973B2" w:rsidP="001973B2">
            <w:pPr>
              <w:rPr>
                <w:b/>
                <w:sz w:val="28"/>
                <w:szCs w:val="28"/>
              </w:rPr>
            </w:pPr>
            <w:r w:rsidRPr="001973B2">
              <w:lastRenderedPageBreak/>
              <w:br w:type="page"/>
            </w:r>
            <w:r w:rsidRPr="001973B2">
              <w:rPr>
                <w:b/>
                <w:sz w:val="28"/>
                <w:szCs w:val="28"/>
              </w:rPr>
              <w:t>B-III – Charakteristika studijního předmětu</w:t>
            </w:r>
          </w:p>
        </w:tc>
      </w:tr>
      <w:tr w:rsidR="001973B2" w:rsidRPr="001973B2" w14:paraId="713B27F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7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676"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Change w:id="677"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vAlign w:val="center"/>
                <w:hideMark/>
              </w:tcPr>
            </w:tcPrChange>
          </w:tcPr>
          <w:p w14:paraId="5621AF2E" w14:textId="77777777" w:rsidR="001973B2" w:rsidRPr="00C71468" w:rsidRDefault="001973B2" w:rsidP="00A521FB">
            <w:pPr>
              <w:rPr>
                <w:b/>
                <w:sz w:val="19"/>
                <w:szCs w:val="19"/>
              </w:rPr>
            </w:pPr>
            <w:r w:rsidRPr="00C71468">
              <w:rPr>
                <w:b/>
                <w:sz w:val="19"/>
                <w:szCs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vAlign w:val="center"/>
            <w:tcPrChange w:id="678" w:author="utb" w:date="2019-09-09T15:42:00Z">
              <w:tcPr>
                <w:tcW w:w="7249" w:type="dxa"/>
                <w:gridSpan w:val="40"/>
                <w:tcBorders>
                  <w:top w:val="double" w:sz="4" w:space="0" w:color="auto"/>
                  <w:left w:val="single" w:sz="4" w:space="0" w:color="auto"/>
                  <w:bottom w:val="single" w:sz="4" w:space="0" w:color="auto"/>
                  <w:right w:val="single" w:sz="4" w:space="0" w:color="auto"/>
                </w:tcBorders>
                <w:vAlign w:val="center"/>
              </w:tcPr>
            </w:tcPrChange>
          </w:tcPr>
          <w:p w14:paraId="654A5F69" w14:textId="77777777" w:rsidR="001973B2" w:rsidRPr="00C71468" w:rsidRDefault="001973B2" w:rsidP="00A521FB">
            <w:pPr>
              <w:rPr>
                <w:b/>
                <w:sz w:val="19"/>
                <w:szCs w:val="19"/>
              </w:rPr>
            </w:pPr>
            <w:bookmarkStart w:id="679" w:name="Gen_and_Appl_Rheol"/>
            <w:bookmarkEnd w:id="679"/>
            <w:r w:rsidRPr="00B7684B">
              <w:rPr>
                <w:b/>
                <w:sz w:val="19"/>
              </w:rPr>
              <w:t>General and Applied Rheology</w:t>
            </w:r>
          </w:p>
        </w:tc>
      </w:tr>
      <w:tr w:rsidR="001973B2" w:rsidRPr="0001795F" w14:paraId="25300BF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681"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8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579335C" w14:textId="77777777" w:rsidR="001973B2" w:rsidRPr="00C71468" w:rsidRDefault="001973B2" w:rsidP="00A521FB">
            <w:pPr>
              <w:jc w:val="both"/>
              <w:rPr>
                <w:b/>
                <w:sz w:val="19"/>
                <w:szCs w:val="19"/>
              </w:rPr>
            </w:pPr>
            <w:r w:rsidRPr="00C71468">
              <w:rPr>
                <w:b/>
                <w:sz w:val="19"/>
                <w:szCs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68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15B3F105" w14:textId="77777777" w:rsidR="001973B2" w:rsidRPr="00C71468" w:rsidRDefault="001973B2" w:rsidP="00A521FB">
            <w:pPr>
              <w:jc w:val="both"/>
              <w:rPr>
                <w:sz w:val="19"/>
                <w:szCs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684"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333200D1" w14:textId="77777777" w:rsidR="001973B2" w:rsidRPr="00C71468" w:rsidRDefault="001973B2" w:rsidP="00A521FB">
            <w:pPr>
              <w:jc w:val="both"/>
              <w:rPr>
                <w:sz w:val="19"/>
                <w:szCs w:val="19"/>
              </w:rPr>
            </w:pPr>
            <w:r w:rsidRPr="00C71468">
              <w:rPr>
                <w:b/>
                <w:sz w:val="19"/>
                <w:szCs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685"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20562E04" w14:textId="77777777" w:rsidR="001973B2" w:rsidRPr="00C71468" w:rsidRDefault="001973B2" w:rsidP="00A521FB">
            <w:pPr>
              <w:jc w:val="both"/>
              <w:rPr>
                <w:sz w:val="19"/>
                <w:szCs w:val="19"/>
              </w:rPr>
            </w:pPr>
          </w:p>
        </w:tc>
      </w:tr>
      <w:tr w:rsidR="001973B2" w:rsidRPr="0001795F" w14:paraId="4A7CE8D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687"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8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F49067C" w14:textId="77777777" w:rsidR="001973B2" w:rsidRPr="00C71468" w:rsidRDefault="001973B2" w:rsidP="00A521FB">
            <w:pPr>
              <w:jc w:val="both"/>
              <w:rPr>
                <w:b/>
                <w:sz w:val="19"/>
                <w:szCs w:val="19"/>
              </w:rPr>
            </w:pPr>
            <w:r w:rsidRPr="00C71468">
              <w:rPr>
                <w:b/>
                <w:sz w:val="19"/>
                <w:szCs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689"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6F8A9C82" w14:textId="77777777" w:rsidR="001973B2" w:rsidRPr="00C71468" w:rsidRDefault="001973B2" w:rsidP="00A521FB">
            <w:pPr>
              <w:jc w:val="both"/>
              <w:rPr>
                <w:sz w:val="19"/>
                <w:szCs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690"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3A322C9" w14:textId="77777777" w:rsidR="001973B2" w:rsidRPr="00C71468" w:rsidRDefault="001973B2" w:rsidP="00A521FB">
            <w:pPr>
              <w:jc w:val="both"/>
              <w:rPr>
                <w:b/>
                <w:sz w:val="19"/>
                <w:szCs w:val="19"/>
              </w:rPr>
            </w:pPr>
            <w:r w:rsidRPr="00C71468">
              <w:rPr>
                <w:b/>
                <w:sz w:val="19"/>
                <w:szCs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691"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147A40BB" w14:textId="77777777" w:rsidR="001973B2" w:rsidRPr="00C71468" w:rsidRDefault="001973B2" w:rsidP="00A521FB">
            <w:pPr>
              <w:jc w:val="both"/>
              <w:rPr>
                <w:sz w:val="19"/>
                <w:szCs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69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111F2E4" w14:textId="77777777" w:rsidR="001973B2" w:rsidRPr="00C71468" w:rsidRDefault="001973B2" w:rsidP="00A521FB">
            <w:pPr>
              <w:jc w:val="both"/>
              <w:rPr>
                <w:b/>
                <w:sz w:val="19"/>
                <w:szCs w:val="19"/>
              </w:rPr>
            </w:pPr>
            <w:r w:rsidRPr="00C71468">
              <w:rPr>
                <w:b/>
                <w:sz w:val="19"/>
                <w:szCs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693"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189FEE12" w14:textId="77777777" w:rsidR="001973B2" w:rsidRPr="00C71468" w:rsidRDefault="001973B2" w:rsidP="00A521FB">
            <w:pPr>
              <w:jc w:val="both"/>
              <w:rPr>
                <w:sz w:val="19"/>
                <w:szCs w:val="19"/>
              </w:rPr>
            </w:pPr>
          </w:p>
        </w:tc>
      </w:tr>
      <w:tr w:rsidR="001973B2" w:rsidRPr="0001795F" w14:paraId="11C63A5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9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9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69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4FCE103" w14:textId="77777777" w:rsidR="001973B2" w:rsidRPr="00C71468" w:rsidRDefault="001973B2" w:rsidP="00A521FB">
            <w:pPr>
              <w:jc w:val="both"/>
              <w:rPr>
                <w:b/>
                <w:sz w:val="19"/>
                <w:szCs w:val="19"/>
              </w:rPr>
            </w:pPr>
            <w:r w:rsidRPr="00C71468">
              <w:rPr>
                <w:b/>
                <w:sz w:val="19"/>
                <w:szCs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697"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6450FB51" w14:textId="77777777" w:rsidR="001973B2" w:rsidRPr="00C71468" w:rsidRDefault="001973B2" w:rsidP="00A521FB">
            <w:pPr>
              <w:jc w:val="both"/>
              <w:rPr>
                <w:sz w:val="19"/>
                <w:szCs w:val="19"/>
              </w:rPr>
            </w:pPr>
          </w:p>
        </w:tc>
      </w:tr>
      <w:tr w:rsidR="001973B2" w:rsidRPr="0001795F" w14:paraId="4DEF4C2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9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69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0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CB9660F" w14:textId="77777777" w:rsidR="001973B2" w:rsidRPr="00C71468" w:rsidRDefault="001973B2" w:rsidP="00A521FB">
            <w:pPr>
              <w:jc w:val="both"/>
              <w:rPr>
                <w:b/>
                <w:sz w:val="19"/>
                <w:szCs w:val="19"/>
              </w:rPr>
            </w:pPr>
            <w:r w:rsidRPr="00C71468">
              <w:rPr>
                <w:b/>
                <w:sz w:val="19"/>
                <w:szCs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701"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6F8D45B5" w14:textId="77777777" w:rsidR="001973B2" w:rsidRPr="00C71468" w:rsidRDefault="001973B2" w:rsidP="00A521FB">
            <w:pPr>
              <w:jc w:val="both"/>
              <w:rPr>
                <w:sz w:val="19"/>
                <w:szCs w:val="19"/>
              </w:rPr>
            </w:pPr>
            <w:r w:rsidRPr="00C71468">
              <w:rPr>
                <w:sz w:val="19"/>
                <w:szCs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702"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19B81F20" w14:textId="77777777" w:rsidR="001973B2" w:rsidRPr="00C71468" w:rsidRDefault="001973B2" w:rsidP="00A521FB">
            <w:pPr>
              <w:jc w:val="both"/>
              <w:rPr>
                <w:b/>
                <w:sz w:val="19"/>
                <w:szCs w:val="19"/>
              </w:rPr>
            </w:pPr>
            <w:r w:rsidRPr="00C71468">
              <w:rPr>
                <w:b/>
                <w:sz w:val="19"/>
                <w:szCs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703"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478ED788" w14:textId="77777777" w:rsidR="001973B2" w:rsidRPr="00C71468" w:rsidRDefault="001973B2" w:rsidP="00A521FB">
            <w:pPr>
              <w:jc w:val="both"/>
              <w:rPr>
                <w:sz w:val="19"/>
                <w:szCs w:val="19"/>
              </w:rPr>
            </w:pPr>
          </w:p>
        </w:tc>
      </w:tr>
      <w:tr w:rsidR="001973B2" w:rsidRPr="0001795F" w14:paraId="23E9D79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0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05"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06"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0487204" w14:textId="77777777" w:rsidR="001973B2" w:rsidRPr="00C71468" w:rsidRDefault="001973B2" w:rsidP="00A521FB">
            <w:pPr>
              <w:jc w:val="both"/>
              <w:rPr>
                <w:b/>
                <w:sz w:val="19"/>
                <w:szCs w:val="19"/>
              </w:rPr>
            </w:pPr>
            <w:r w:rsidRPr="00C71468">
              <w:rPr>
                <w:b/>
                <w:sz w:val="19"/>
                <w:szCs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707"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264AF01A" w14:textId="77777777" w:rsidR="001973B2" w:rsidRPr="00C71468" w:rsidRDefault="001973B2" w:rsidP="00A521FB">
            <w:pPr>
              <w:jc w:val="both"/>
              <w:rPr>
                <w:sz w:val="19"/>
                <w:szCs w:val="19"/>
              </w:rPr>
            </w:pPr>
          </w:p>
        </w:tc>
      </w:tr>
      <w:tr w:rsidR="001973B2" w:rsidRPr="0001795F" w14:paraId="5FA7EFF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0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709"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710"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5D013E0F" w14:textId="77777777" w:rsidR="001973B2" w:rsidRPr="00C71468" w:rsidRDefault="001973B2" w:rsidP="00A521FB">
            <w:pPr>
              <w:rPr>
                <w:b/>
                <w:sz w:val="19"/>
                <w:szCs w:val="19"/>
              </w:rPr>
            </w:pPr>
            <w:r w:rsidRPr="00C71468">
              <w:rPr>
                <w:b/>
                <w:sz w:val="19"/>
                <w:szCs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711"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13B69CBE" w14:textId="77777777" w:rsidR="001973B2" w:rsidRPr="00C71468" w:rsidRDefault="001973B2" w:rsidP="00A521FB">
            <w:pPr>
              <w:rPr>
                <w:sz w:val="19"/>
                <w:szCs w:val="19"/>
              </w:rPr>
            </w:pPr>
            <w:r w:rsidRPr="00C71468">
              <w:rPr>
                <w:spacing w:val="-2"/>
                <w:sz w:val="19"/>
                <w:szCs w:val="19"/>
              </w:rPr>
              <w:t>prof. Ing. Martin Zatloukal, Ph.D. DSc.</w:t>
            </w:r>
          </w:p>
        </w:tc>
      </w:tr>
      <w:tr w:rsidR="001973B2" w:rsidRPr="00A40E9E" w14:paraId="4F66859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1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713"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714"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48AD2FB1" w14:textId="77777777" w:rsidR="001973B2" w:rsidRPr="00C71468" w:rsidRDefault="001973B2" w:rsidP="00A521FB">
            <w:pPr>
              <w:jc w:val="both"/>
              <w:rPr>
                <w:b/>
                <w:sz w:val="19"/>
                <w:szCs w:val="19"/>
              </w:rPr>
            </w:pPr>
            <w:r w:rsidRPr="00C71468">
              <w:rPr>
                <w:b/>
                <w:sz w:val="19"/>
                <w:szCs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715" w:author="utb" w:date="2019-09-09T15:42:00Z">
              <w:tcPr>
                <w:tcW w:w="7249" w:type="dxa"/>
                <w:gridSpan w:val="40"/>
                <w:tcBorders>
                  <w:top w:val="nil"/>
                  <w:left w:val="single" w:sz="4" w:space="0" w:color="auto"/>
                  <w:bottom w:val="single" w:sz="4" w:space="0" w:color="auto"/>
                  <w:right w:val="single" w:sz="4" w:space="0" w:color="auto"/>
                </w:tcBorders>
              </w:tcPr>
            </w:tcPrChange>
          </w:tcPr>
          <w:p w14:paraId="370B8127" w14:textId="77777777" w:rsidR="001973B2" w:rsidRPr="00B7684B" w:rsidRDefault="001973B2" w:rsidP="00A521FB">
            <w:pPr>
              <w:jc w:val="both"/>
              <w:rPr>
                <w:sz w:val="19"/>
              </w:rPr>
            </w:pPr>
            <w:r w:rsidRPr="00B7684B">
              <w:rPr>
                <w:sz w:val="19"/>
              </w:rPr>
              <w:t>100%</w:t>
            </w:r>
          </w:p>
        </w:tc>
      </w:tr>
      <w:tr w:rsidR="001973B2" w:rsidRPr="00A40E9E" w14:paraId="59FE1D1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1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1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1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B1EE1B2" w14:textId="77777777" w:rsidR="001973B2" w:rsidRPr="00C71468" w:rsidRDefault="001973B2" w:rsidP="00A521FB">
            <w:pPr>
              <w:jc w:val="both"/>
              <w:rPr>
                <w:b/>
                <w:sz w:val="19"/>
                <w:szCs w:val="19"/>
              </w:rPr>
            </w:pPr>
            <w:r w:rsidRPr="00C71468">
              <w:rPr>
                <w:b/>
                <w:sz w:val="19"/>
                <w:szCs w:val="19"/>
              </w:rPr>
              <w:t>Vyučující</w:t>
            </w:r>
          </w:p>
        </w:tc>
        <w:tc>
          <w:tcPr>
            <w:tcW w:w="7250" w:type="dxa"/>
            <w:gridSpan w:val="35"/>
            <w:tcBorders>
              <w:top w:val="single" w:sz="4" w:space="0" w:color="auto"/>
              <w:left w:val="single" w:sz="4" w:space="0" w:color="auto"/>
              <w:bottom w:val="nil"/>
              <w:right w:val="single" w:sz="4" w:space="0" w:color="auto"/>
            </w:tcBorders>
            <w:tcPrChange w:id="719" w:author="utb" w:date="2019-09-09T15:42:00Z">
              <w:tcPr>
                <w:tcW w:w="7249" w:type="dxa"/>
                <w:gridSpan w:val="40"/>
                <w:tcBorders>
                  <w:top w:val="single" w:sz="4" w:space="0" w:color="auto"/>
                  <w:left w:val="single" w:sz="4" w:space="0" w:color="auto"/>
                  <w:bottom w:val="nil"/>
                  <w:right w:val="single" w:sz="4" w:space="0" w:color="auto"/>
                </w:tcBorders>
              </w:tcPr>
            </w:tcPrChange>
          </w:tcPr>
          <w:p w14:paraId="5AC53138" w14:textId="77777777" w:rsidR="001973B2" w:rsidRPr="00B7684B" w:rsidRDefault="001973B2" w:rsidP="00A521FB">
            <w:pPr>
              <w:jc w:val="both"/>
              <w:rPr>
                <w:sz w:val="19"/>
              </w:rPr>
            </w:pPr>
          </w:p>
        </w:tc>
      </w:tr>
      <w:tr w:rsidR="001973B2" w:rsidRPr="0001795F" w14:paraId="435AE3A5"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04AEDCD7" w14:textId="77777777" w:rsidR="001973B2" w:rsidRPr="00C71468" w:rsidRDefault="001973B2" w:rsidP="00A521FB">
            <w:pPr>
              <w:spacing w:before="20" w:after="20"/>
              <w:rPr>
                <w:sz w:val="19"/>
                <w:szCs w:val="19"/>
              </w:rPr>
            </w:pPr>
            <w:r w:rsidRPr="00C71468">
              <w:rPr>
                <w:spacing w:val="-2"/>
                <w:sz w:val="19"/>
                <w:szCs w:val="19"/>
              </w:rPr>
              <w:t>prof. Ing. Martin Zatloukal, Ph.D. DSc.</w:t>
            </w:r>
          </w:p>
        </w:tc>
      </w:tr>
      <w:tr w:rsidR="001973B2" w:rsidRPr="00A40E9E" w14:paraId="5E2D4A2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2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2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2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0DC0BFC" w14:textId="77777777" w:rsidR="001973B2" w:rsidRPr="00B7684B" w:rsidRDefault="001973B2" w:rsidP="00A521FB">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723" w:author="utb" w:date="2019-09-09T15:42:00Z">
              <w:tcPr>
                <w:tcW w:w="7249" w:type="dxa"/>
                <w:gridSpan w:val="40"/>
                <w:tcBorders>
                  <w:top w:val="single" w:sz="4" w:space="0" w:color="auto"/>
                  <w:left w:val="single" w:sz="4" w:space="0" w:color="auto"/>
                  <w:bottom w:val="nil"/>
                  <w:right w:val="single" w:sz="4" w:space="0" w:color="auto"/>
                </w:tcBorders>
              </w:tcPr>
            </w:tcPrChange>
          </w:tcPr>
          <w:p w14:paraId="64C46A42" w14:textId="77777777" w:rsidR="001973B2" w:rsidRPr="00B7684B" w:rsidRDefault="001973B2" w:rsidP="00A521FB">
            <w:pPr>
              <w:jc w:val="both"/>
              <w:rPr>
                <w:sz w:val="19"/>
              </w:rPr>
            </w:pPr>
          </w:p>
        </w:tc>
      </w:tr>
      <w:tr w:rsidR="001973B2" w:rsidRPr="00A40E9E" w14:paraId="5886D557" w14:textId="77777777" w:rsidTr="00B7684B">
        <w:trPr>
          <w:trHeight w:val="2326"/>
        </w:trPr>
        <w:tc>
          <w:tcPr>
            <w:tcW w:w="10349" w:type="dxa"/>
            <w:gridSpan w:val="37"/>
            <w:tcBorders>
              <w:top w:val="nil"/>
              <w:left w:val="single" w:sz="4" w:space="0" w:color="auto"/>
              <w:bottom w:val="single" w:sz="12" w:space="0" w:color="auto"/>
              <w:right w:val="single" w:sz="4" w:space="0" w:color="auto"/>
            </w:tcBorders>
          </w:tcPr>
          <w:p w14:paraId="0A82B4C1" w14:textId="77777777" w:rsidR="001973B2" w:rsidRPr="00B7684B" w:rsidRDefault="001973B2" w:rsidP="00A521FB">
            <w:pPr>
              <w:jc w:val="both"/>
              <w:rPr>
                <w:sz w:val="19"/>
              </w:rPr>
            </w:pPr>
            <w:r w:rsidRPr="00B7684B">
              <w:rPr>
                <w:color w:val="000000"/>
                <w:sz w:val="19"/>
                <w:shd w:val="clear" w:color="auto" w:fill="FFFFFF"/>
              </w:rPr>
              <w:t>Cílem předmětu je rozšířit znalosti studentů v oblasti reologického chování makromolekulárních látek se složitou vnitřní strukturou s důrazem na využití výpočetní techniky při řešení složitých tokových problémů při jejich zpracování. Důraz je kladen na hlubší pochopení vztahů mezi molekulární strukturou těchto systémů, reologií a jejich chováním při zpracování. </w:t>
            </w:r>
          </w:p>
          <w:p w14:paraId="535D09E2" w14:textId="77777777" w:rsidR="001973B2" w:rsidRPr="00C71468" w:rsidRDefault="001973B2" w:rsidP="00A521FB">
            <w:pPr>
              <w:jc w:val="both"/>
              <w:rPr>
                <w:sz w:val="6"/>
                <w:szCs w:val="6"/>
              </w:rPr>
            </w:pPr>
          </w:p>
          <w:p w14:paraId="3350FEAA" w14:textId="77777777" w:rsidR="001973B2" w:rsidRPr="00B7684B" w:rsidRDefault="001973B2" w:rsidP="00A521FB">
            <w:pPr>
              <w:jc w:val="both"/>
              <w:rPr>
                <w:sz w:val="19"/>
                <w:u w:val="single"/>
              </w:rPr>
            </w:pPr>
            <w:r w:rsidRPr="00B7684B">
              <w:rPr>
                <w:sz w:val="19"/>
                <w:u w:val="single"/>
              </w:rPr>
              <w:t>Základní témata:</w:t>
            </w:r>
          </w:p>
          <w:p w14:paraId="45469840"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Konstituční vztahy pro elastické a viskózní látky.</w:t>
            </w:r>
          </w:p>
          <w:p w14:paraId="404B9695"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Newtonské kapaliny. Generalizované viskózní kapaliny. </w:t>
            </w:r>
          </w:p>
          <w:p w14:paraId="2EDCA8F9"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Plastické chování. Lineární viskoelasticita. Nelineární viskoelasticita. </w:t>
            </w:r>
          </w:p>
          <w:p w14:paraId="624B1FF0"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Faktory ovlivňující reologické chování polymerních systémů. </w:t>
            </w:r>
          </w:p>
          <w:p w14:paraId="77151EF7"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Experimentální reometrie. </w:t>
            </w:r>
          </w:p>
          <w:p w14:paraId="0051CF56"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Role reologie polymerních systémů a procesních podmínek na design zpracovatelského zařízení. </w:t>
            </w:r>
          </w:p>
          <w:p w14:paraId="5D8BD568" w14:textId="77777777" w:rsidR="001973B2" w:rsidRPr="00B7684B" w:rsidRDefault="001973B2" w:rsidP="00A521FB">
            <w:pPr>
              <w:jc w:val="both"/>
              <w:rPr>
                <w:sz w:val="19"/>
                <w:u w:val="single"/>
              </w:rPr>
            </w:pPr>
            <w:r w:rsidRPr="00B7684B">
              <w:rPr>
                <w:color w:val="000000"/>
                <w:sz w:val="19"/>
                <w:shd w:val="clear" w:color="auto" w:fill="FFFFFF"/>
              </w:rPr>
              <w:t>- Aplikovaná reologie pro: vytlačování fólií, desek, vláken a profilů; koextruzi</w:t>
            </w:r>
            <w:r w:rsidRPr="00B7684B">
              <w:rPr>
                <w:color w:val="000000"/>
                <w:sz w:val="19"/>
                <w:shd w:val="clear" w:color="auto" w:fill="FFFFFF"/>
                <w:lang w:val="en-GB"/>
              </w:rPr>
              <w:t xml:space="preserve">; </w:t>
            </w:r>
            <w:r w:rsidRPr="00B7684B">
              <w:rPr>
                <w:color w:val="000000"/>
                <w:sz w:val="19"/>
                <w:shd w:val="clear" w:color="auto" w:fill="FFFFFF"/>
              </w:rPr>
              <w:t>vstřikování a tvarování</w:t>
            </w:r>
            <w:r w:rsidRPr="00B7684B">
              <w:rPr>
                <w:color w:val="000000"/>
                <w:sz w:val="19"/>
                <w:shd w:val="clear" w:color="auto" w:fill="FFFFFF"/>
                <w:lang w:val="en-GB"/>
              </w:rPr>
              <w:t xml:space="preserve">; </w:t>
            </w:r>
            <w:r w:rsidRPr="00B7684B">
              <w:rPr>
                <w:color w:val="000000"/>
                <w:sz w:val="19"/>
                <w:shd w:val="clear" w:color="auto" w:fill="FFFFFF"/>
              </w:rPr>
              <w:t>válcování a vyfukování. </w:t>
            </w:r>
          </w:p>
        </w:tc>
      </w:tr>
      <w:tr w:rsidR="001973B2" w:rsidRPr="00A40E9E" w14:paraId="4F6FAE7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2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725"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726"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47B35BAC" w14:textId="77777777" w:rsidR="001973B2" w:rsidRPr="00A40E9E" w:rsidRDefault="001973B2" w:rsidP="00A521FB">
            <w:pPr>
              <w:jc w:val="both"/>
              <w:rPr>
                <w:sz w:val="18"/>
                <w:szCs w:val="18"/>
              </w:rPr>
            </w:pPr>
            <w:r w:rsidRPr="00306E79">
              <w:rPr>
                <w:b/>
              </w:rPr>
              <w:t>Studijní literatura a studijní pomůcky</w:t>
            </w:r>
          </w:p>
        </w:tc>
        <w:tc>
          <w:tcPr>
            <w:tcW w:w="6679" w:type="dxa"/>
            <w:gridSpan w:val="29"/>
            <w:tcBorders>
              <w:top w:val="nil"/>
              <w:left w:val="single" w:sz="4" w:space="0" w:color="auto"/>
              <w:bottom w:val="nil"/>
              <w:right w:val="single" w:sz="4" w:space="0" w:color="auto"/>
            </w:tcBorders>
            <w:tcPrChange w:id="727" w:author="utb" w:date="2019-09-09T15:42:00Z">
              <w:tcPr>
                <w:tcW w:w="6678" w:type="dxa"/>
                <w:gridSpan w:val="34"/>
                <w:tcBorders>
                  <w:top w:val="nil"/>
                  <w:left w:val="single" w:sz="4" w:space="0" w:color="auto"/>
                  <w:bottom w:val="nil"/>
                  <w:right w:val="single" w:sz="4" w:space="0" w:color="auto"/>
                </w:tcBorders>
              </w:tcPr>
            </w:tcPrChange>
          </w:tcPr>
          <w:p w14:paraId="46D0B2FF" w14:textId="77777777" w:rsidR="001973B2" w:rsidRPr="00A40E9E" w:rsidRDefault="001973B2" w:rsidP="00A521FB">
            <w:pPr>
              <w:jc w:val="both"/>
              <w:rPr>
                <w:sz w:val="18"/>
                <w:szCs w:val="18"/>
              </w:rPr>
            </w:pPr>
          </w:p>
        </w:tc>
      </w:tr>
      <w:tr w:rsidR="001973B2" w:rsidRPr="008637D7" w14:paraId="2F1BE4FF" w14:textId="77777777" w:rsidTr="00B7684B">
        <w:trPr>
          <w:trHeight w:val="566"/>
        </w:trPr>
        <w:tc>
          <w:tcPr>
            <w:tcW w:w="10349" w:type="dxa"/>
            <w:gridSpan w:val="37"/>
            <w:tcBorders>
              <w:top w:val="nil"/>
              <w:left w:val="single" w:sz="4" w:space="0" w:color="auto"/>
              <w:bottom w:val="single" w:sz="4" w:space="0" w:color="auto"/>
              <w:right w:val="single" w:sz="4" w:space="0" w:color="auto"/>
            </w:tcBorders>
          </w:tcPr>
          <w:p w14:paraId="0A85C0B0" w14:textId="77777777" w:rsidR="001973B2" w:rsidRPr="00FB5138" w:rsidRDefault="001973B2" w:rsidP="00A521FB">
            <w:pPr>
              <w:jc w:val="both"/>
              <w:rPr>
                <w:bCs/>
                <w:iCs/>
                <w:sz w:val="18"/>
                <w:szCs w:val="18"/>
                <w:u w:val="single"/>
              </w:rPr>
            </w:pPr>
            <w:r w:rsidRPr="00FB5138">
              <w:rPr>
                <w:bCs/>
                <w:iCs/>
                <w:sz w:val="18"/>
                <w:szCs w:val="18"/>
                <w:u w:val="single"/>
              </w:rPr>
              <w:t>Povinná literatura:</w:t>
            </w:r>
          </w:p>
          <w:p w14:paraId="584886B3" w14:textId="77777777" w:rsidR="00FC6D90" w:rsidRPr="00FB5138" w:rsidRDefault="00FC6D90" w:rsidP="00FC6D90">
            <w:pPr>
              <w:shd w:val="clear" w:color="auto" w:fill="FFFFFF"/>
              <w:jc w:val="both"/>
              <w:outlineLvl w:val="0"/>
              <w:rPr>
                <w:sz w:val="18"/>
                <w:szCs w:val="18"/>
              </w:rPr>
            </w:pPr>
            <w:r w:rsidRPr="00FB5138">
              <w:rPr>
                <w:bCs/>
                <w:caps/>
                <w:sz w:val="18"/>
                <w:szCs w:val="18"/>
              </w:rPr>
              <w:t xml:space="preserve">Dealy, J.M., Read, D.J., Larson, R.G. </w:t>
            </w:r>
            <w:r w:rsidRPr="00FB5138">
              <w:rPr>
                <w:rFonts w:eastAsiaTheme="minorHAnsi"/>
                <w:bCs/>
                <w:i/>
                <w:iCs/>
                <w:sz w:val="18"/>
                <w:szCs w:val="18"/>
              </w:rPr>
              <w:t>Structure and Rheology of Molten Polymers - From Structure to Flow Behavior and Back Again</w:t>
            </w:r>
            <w:r w:rsidRPr="00FB5138">
              <w:rPr>
                <w:bCs/>
                <w:i/>
                <w:iCs/>
                <w:sz w:val="18"/>
                <w:szCs w:val="18"/>
              </w:rPr>
              <w:t>.</w:t>
            </w:r>
            <w:r w:rsidRPr="00FB5138">
              <w:rPr>
                <w:rFonts w:eastAsiaTheme="minorHAnsi"/>
                <w:bCs/>
                <w:i/>
                <w:iCs/>
                <w:sz w:val="18"/>
                <w:szCs w:val="18"/>
              </w:rPr>
              <w:t xml:space="preserve"> </w:t>
            </w:r>
            <w:r w:rsidRPr="00FB5138">
              <w:rPr>
                <w:rFonts w:eastAsiaTheme="minorHAnsi"/>
                <w:bCs/>
                <w:iCs/>
                <w:sz w:val="18"/>
                <w:szCs w:val="18"/>
              </w:rPr>
              <w:t xml:space="preserve">2nd </w:t>
            </w:r>
            <w:r>
              <w:rPr>
                <w:bCs/>
                <w:iCs/>
                <w:sz w:val="18"/>
                <w:szCs w:val="18"/>
              </w:rPr>
              <w:t>Ed</w:t>
            </w:r>
            <w:r w:rsidRPr="00FB5138">
              <w:rPr>
                <w:bCs/>
                <w:iCs/>
                <w:sz w:val="18"/>
                <w:szCs w:val="18"/>
              </w:rPr>
              <w:t>.</w:t>
            </w:r>
            <w:r w:rsidRPr="00FB5138">
              <w:rPr>
                <w:bCs/>
                <w:i/>
                <w:iCs/>
                <w:sz w:val="18"/>
                <w:szCs w:val="18"/>
              </w:rPr>
              <w:t xml:space="preserve"> </w:t>
            </w:r>
            <w:r w:rsidRPr="00FB5138">
              <w:rPr>
                <w:bCs/>
                <w:caps/>
                <w:sz w:val="18"/>
                <w:szCs w:val="18"/>
              </w:rPr>
              <w:t>M</w:t>
            </w:r>
            <w:r w:rsidRPr="00FB5138">
              <w:rPr>
                <w:bCs/>
                <w:sz w:val="18"/>
                <w:szCs w:val="18"/>
              </w:rPr>
              <w:t>unich</w:t>
            </w:r>
            <w:r w:rsidRPr="00FB5138">
              <w:rPr>
                <w:bCs/>
                <w:caps/>
                <w:sz w:val="18"/>
                <w:szCs w:val="18"/>
              </w:rPr>
              <w:t>: H</w:t>
            </w:r>
            <w:r w:rsidRPr="00FB5138">
              <w:rPr>
                <w:bCs/>
                <w:sz w:val="18"/>
                <w:szCs w:val="18"/>
              </w:rPr>
              <w:t>anser, 2018.</w:t>
            </w:r>
            <w:r>
              <w:rPr>
                <w:bCs/>
                <w:sz w:val="18"/>
                <w:szCs w:val="18"/>
              </w:rPr>
              <w:t xml:space="preserve"> Dostupné z: </w:t>
            </w:r>
            <w:hyperlink r:id="rId39" w:history="1">
              <w:r w:rsidRPr="00FB5138">
                <w:rPr>
                  <w:color w:val="0000FF"/>
                  <w:sz w:val="15"/>
                  <w:szCs w:val="15"/>
                  <w:u w:val="single"/>
                </w:rPr>
                <w:t>https://app.knovel.com/web/toc.v/cid:kpSRMPFS01/viewerType:toc//root_slug:structure-rheology-molten/url_slug:structure-rheology-molten?b-q=rheology&amp;sort_on=default&amp;b-subscription=true&amp;b-group-by=true&amp;b-sort-on=default&amp;b-content-type=all_references</w:t>
              </w:r>
            </w:hyperlink>
            <w:r w:rsidRPr="00FB5138">
              <w:rPr>
                <w:sz w:val="15"/>
                <w:szCs w:val="15"/>
              </w:rPr>
              <w:t>.</w:t>
            </w:r>
          </w:p>
          <w:p w14:paraId="483DDA28" w14:textId="77777777" w:rsidR="001973B2" w:rsidRPr="00FB5138" w:rsidRDefault="001973B2" w:rsidP="00A521FB">
            <w:pPr>
              <w:jc w:val="both"/>
              <w:rPr>
                <w:sz w:val="18"/>
                <w:szCs w:val="18"/>
              </w:rPr>
            </w:pPr>
            <w:r w:rsidRPr="00FB5138">
              <w:rPr>
                <w:bCs/>
                <w:iCs/>
                <w:sz w:val="18"/>
                <w:szCs w:val="18"/>
              </w:rPr>
              <w:t>MACOSKO, C.W. </w:t>
            </w:r>
            <w:r w:rsidRPr="00FB5138">
              <w:rPr>
                <w:bCs/>
                <w:i/>
                <w:iCs/>
                <w:sz w:val="18"/>
                <w:szCs w:val="18"/>
              </w:rPr>
              <w:t>Rheology: Principles, Measurements, and Applications</w:t>
            </w:r>
            <w:r w:rsidRPr="00FB5138">
              <w:rPr>
                <w:bCs/>
                <w:iCs/>
                <w:sz w:val="18"/>
                <w:szCs w:val="18"/>
              </w:rPr>
              <w:t>. New York: Wiley-VCH, 1994.</w:t>
            </w:r>
            <w:r>
              <w:rPr>
                <w:bCs/>
                <w:iCs/>
                <w:sz w:val="18"/>
                <w:szCs w:val="18"/>
              </w:rPr>
              <w:t xml:space="preserve"> Dostupné z: </w:t>
            </w:r>
            <w:hyperlink r:id="rId40" w:history="1">
              <w:r w:rsidRPr="00FB5138">
                <w:rPr>
                  <w:color w:val="0000FF"/>
                  <w:sz w:val="15"/>
                  <w:szCs w:val="15"/>
                  <w:u w:val="single"/>
                </w:rPr>
                <w:t>https://app.knovel.com/web/toc.v/cid:kpRPMA0004/viewerType:toc//root_slug:rheology-principles-measurements/url_slug:rheology-principles-measurements?b-q=rheology&amp;sort_on=default&amp;b-subscription=true&amp;b-off-set=10&amp;b-rows=10&amp;b-group-by=true&amp;b-sort-on=default&amp;b-content-type=all_references</w:t>
              </w:r>
            </w:hyperlink>
            <w:r w:rsidRPr="00FB5138">
              <w:rPr>
                <w:sz w:val="15"/>
                <w:szCs w:val="15"/>
              </w:rPr>
              <w:t>.</w:t>
            </w:r>
          </w:p>
          <w:p w14:paraId="07E70F8B" w14:textId="77777777" w:rsidR="001973B2" w:rsidRPr="00FB5138" w:rsidRDefault="001973B2" w:rsidP="00A521FB">
            <w:pPr>
              <w:jc w:val="both"/>
              <w:rPr>
                <w:sz w:val="15"/>
                <w:szCs w:val="15"/>
              </w:rPr>
            </w:pPr>
            <w:r w:rsidRPr="00FB5138">
              <w:rPr>
                <w:bCs/>
                <w:iCs/>
                <w:sz w:val="18"/>
                <w:szCs w:val="18"/>
              </w:rPr>
              <w:t xml:space="preserve">MORRISON, F.A. </w:t>
            </w:r>
            <w:r w:rsidRPr="00FB5138">
              <w:rPr>
                <w:bCs/>
                <w:i/>
                <w:iCs/>
                <w:sz w:val="18"/>
                <w:szCs w:val="18"/>
              </w:rPr>
              <w:t xml:space="preserve">Understanding </w:t>
            </w:r>
            <w:r>
              <w:rPr>
                <w:bCs/>
                <w:i/>
                <w:iCs/>
                <w:sz w:val="18"/>
                <w:szCs w:val="18"/>
              </w:rPr>
              <w:t>Rh</w:t>
            </w:r>
            <w:r w:rsidRPr="00FB5138">
              <w:rPr>
                <w:bCs/>
                <w:i/>
                <w:iCs/>
                <w:sz w:val="18"/>
                <w:szCs w:val="18"/>
              </w:rPr>
              <w:t>eology</w:t>
            </w:r>
            <w:r w:rsidRPr="00FB5138">
              <w:rPr>
                <w:bCs/>
                <w:iCs/>
                <w:sz w:val="18"/>
                <w:szCs w:val="18"/>
              </w:rPr>
              <w:t>. New York: Oxford University Press, 2001.</w:t>
            </w:r>
            <w:r>
              <w:rPr>
                <w:bCs/>
                <w:iCs/>
                <w:sz w:val="18"/>
                <w:szCs w:val="18"/>
              </w:rPr>
              <w:t xml:space="preserve"> Dostupné z: </w:t>
            </w:r>
            <w:hyperlink r:id="rId41" w:history="1">
              <w:r w:rsidRPr="00FB5138">
                <w:rPr>
                  <w:color w:val="0000FF"/>
                  <w:sz w:val="15"/>
                  <w:szCs w:val="15"/>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Pr="00B94966">
              <w:rPr>
                <w:sz w:val="15"/>
                <w:szCs w:val="15"/>
              </w:rPr>
              <w:t>.</w:t>
            </w:r>
          </w:p>
          <w:p w14:paraId="464C0743" w14:textId="77777777" w:rsidR="001973B2" w:rsidRPr="00FB5138" w:rsidRDefault="001973B2" w:rsidP="00A521FB">
            <w:pPr>
              <w:shd w:val="clear" w:color="auto" w:fill="FFFFFF"/>
              <w:jc w:val="both"/>
              <w:outlineLvl w:val="0"/>
              <w:rPr>
                <w:sz w:val="18"/>
                <w:szCs w:val="18"/>
              </w:rPr>
            </w:pPr>
            <w:r w:rsidRPr="00FB5138">
              <w:rPr>
                <w:bCs/>
                <w:caps/>
                <w:sz w:val="18"/>
                <w:szCs w:val="18"/>
              </w:rPr>
              <w:t>MALKIN, A.J., ISAYEV, A.I</w:t>
            </w:r>
            <w:r w:rsidRPr="00FB5138">
              <w:rPr>
                <w:bCs/>
                <w:i/>
                <w:iCs/>
                <w:sz w:val="18"/>
                <w:szCs w:val="18"/>
              </w:rPr>
              <w:t xml:space="preserve">. Rheology: Concepts, Methods, and Applications. </w:t>
            </w:r>
            <w:r w:rsidRPr="00FB5138">
              <w:rPr>
                <w:bCs/>
                <w:iCs/>
                <w:sz w:val="18"/>
                <w:szCs w:val="18"/>
              </w:rPr>
              <w:t xml:space="preserve">3rd </w:t>
            </w:r>
            <w:r>
              <w:rPr>
                <w:bCs/>
                <w:iCs/>
                <w:sz w:val="18"/>
                <w:szCs w:val="18"/>
              </w:rPr>
              <w:t>Ed</w:t>
            </w:r>
            <w:r w:rsidRPr="00FB5138">
              <w:rPr>
                <w:bCs/>
                <w:iCs/>
                <w:sz w:val="18"/>
                <w:szCs w:val="18"/>
              </w:rPr>
              <w:t>. Toronto: ChemTec Publishing, 2017.</w:t>
            </w:r>
            <w:r>
              <w:rPr>
                <w:bCs/>
                <w:iCs/>
                <w:sz w:val="18"/>
                <w:szCs w:val="18"/>
              </w:rPr>
              <w:t xml:space="preserve"> Dostupné z: </w:t>
            </w:r>
            <w:hyperlink r:id="rId42" w:history="1">
              <w:r w:rsidRPr="00FB5138">
                <w:rPr>
                  <w:color w:val="0000FF"/>
                  <w:sz w:val="15"/>
                  <w:szCs w:val="15"/>
                  <w:u w:val="single"/>
                </w:rPr>
                <w:t>https://app.knovel.com/web/toc.v/cid:kpRCMAE012/viewerType:toc//root_slug:rheology-concept-methods/url_slug:rheology-concept-methods?b-q=rheology&amp;sort_on=default&amp;b-subscription=true&amp;b-group-by=true&amp;b-sort-on=default&amp;b-content-type=all_references</w:t>
              </w:r>
            </w:hyperlink>
            <w:r w:rsidRPr="00FB5138">
              <w:rPr>
                <w:sz w:val="15"/>
                <w:szCs w:val="15"/>
              </w:rPr>
              <w:t>.</w:t>
            </w:r>
          </w:p>
          <w:p w14:paraId="6DBF5EEB" w14:textId="32BC300C" w:rsidR="001973B2" w:rsidRPr="00FB5138" w:rsidDel="00B96C2C" w:rsidRDefault="001973B2" w:rsidP="00A521FB">
            <w:pPr>
              <w:shd w:val="clear" w:color="auto" w:fill="FFFFFF"/>
              <w:jc w:val="both"/>
              <w:rPr>
                <w:del w:id="728" w:author="utb" w:date="2019-09-09T16:58:00Z"/>
                <w:color w:val="000000"/>
                <w:sz w:val="18"/>
                <w:szCs w:val="18"/>
              </w:rPr>
            </w:pPr>
            <w:del w:id="729" w:author="utb" w:date="2019-09-09T16:58:00Z">
              <w:r w:rsidRPr="00FB5138" w:rsidDel="00B96C2C">
                <w:rPr>
                  <w:color w:val="000000"/>
                  <w:sz w:val="18"/>
                  <w:szCs w:val="18"/>
                </w:rPr>
                <w:delText>DEALY, J.M., WISSBRUN, K.F. </w:delText>
              </w:r>
              <w:r w:rsidRPr="00FB5138" w:rsidDel="00B96C2C">
                <w:rPr>
                  <w:i/>
                  <w:iCs/>
                  <w:color w:val="000000"/>
                  <w:sz w:val="18"/>
                  <w:szCs w:val="18"/>
                </w:rPr>
                <w:delText>Melt Rheology and its Role in Plastics Processing - Theory and Applications</w:delText>
              </w:r>
              <w:r w:rsidRPr="00FB5138" w:rsidDel="00B96C2C">
                <w:rPr>
                  <w:color w:val="000000"/>
                  <w:sz w:val="18"/>
                  <w:szCs w:val="18"/>
                </w:rPr>
                <w:delText>. Springer, 1999. </w:delText>
              </w:r>
            </w:del>
          </w:p>
          <w:p w14:paraId="61A94572" w14:textId="77777777" w:rsidR="001973B2" w:rsidRPr="00FB5138" w:rsidRDefault="001973B2" w:rsidP="00A521FB">
            <w:pPr>
              <w:jc w:val="both"/>
              <w:rPr>
                <w:bCs/>
                <w:iCs/>
                <w:sz w:val="18"/>
                <w:szCs w:val="18"/>
              </w:rPr>
            </w:pPr>
            <w:r w:rsidRPr="00FB5138">
              <w:rPr>
                <w:bCs/>
                <w:iCs/>
                <w:sz w:val="18"/>
                <w:szCs w:val="18"/>
              </w:rPr>
              <w:t>DEALY, J.M., WANG, J. </w:t>
            </w:r>
            <w:r w:rsidRPr="00FB5138">
              <w:rPr>
                <w:bCs/>
                <w:i/>
                <w:iCs/>
                <w:sz w:val="18"/>
                <w:szCs w:val="18"/>
              </w:rPr>
              <w:t>Melt Rheology and its Applications in the Plastics Industry</w:t>
            </w:r>
            <w:r w:rsidRPr="00FB5138">
              <w:rPr>
                <w:bCs/>
                <w:iCs/>
                <w:sz w:val="18"/>
                <w:szCs w:val="18"/>
              </w:rPr>
              <w:t xml:space="preserve">. 2nd </w:t>
            </w:r>
            <w:r>
              <w:rPr>
                <w:bCs/>
                <w:iCs/>
                <w:sz w:val="18"/>
                <w:szCs w:val="18"/>
              </w:rPr>
              <w:t>E</w:t>
            </w:r>
            <w:r w:rsidRPr="00FB5138">
              <w:rPr>
                <w:bCs/>
                <w:iCs/>
                <w:sz w:val="18"/>
                <w:szCs w:val="18"/>
              </w:rPr>
              <w:t>d. Dordrecht: Springer, 2013.</w:t>
            </w:r>
          </w:p>
          <w:p w14:paraId="09033B5F" w14:textId="77777777" w:rsidR="001973B2" w:rsidRPr="00FB5138" w:rsidRDefault="001973B2" w:rsidP="00A521FB">
            <w:pPr>
              <w:jc w:val="both"/>
              <w:rPr>
                <w:color w:val="0000FF"/>
                <w:sz w:val="16"/>
                <w:szCs w:val="16"/>
                <w:u w:val="single"/>
              </w:rPr>
            </w:pPr>
            <w:r w:rsidRPr="00FB5138">
              <w:rPr>
                <w:bCs/>
                <w:iCs/>
                <w:sz w:val="18"/>
                <w:szCs w:val="18"/>
              </w:rPr>
              <w:t>HAN, C.D.</w:t>
            </w:r>
            <w:r w:rsidRPr="00FB5138">
              <w:rPr>
                <w:bCs/>
                <w:i/>
                <w:iCs/>
                <w:sz w:val="18"/>
                <w:szCs w:val="18"/>
              </w:rPr>
              <w:t> Rheology and Processing of Polymeric Materials, Volume 1 – Polymer Rheology</w:t>
            </w:r>
            <w:r w:rsidRPr="00FB5138">
              <w:rPr>
                <w:bCs/>
                <w:iCs/>
                <w:sz w:val="18"/>
                <w:szCs w:val="18"/>
              </w:rPr>
              <w:t>. New York: Oxford University Press, 2007.</w:t>
            </w:r>
            <w:r>
              <w:rPr>
                <w:bCs/>
                <w:iCs/>
                <w:sz w:val="18"/>
                <w:szCs w:val="18"/>
              </w:rPr>
              <w:t xml:space="preserve"> Dostupné z: </w:t>
            </w:r>
            <w:hyperlink r:id="rId43" w:history="1">
              <w:r w:rsidRPr="00FB5138">
                <w:rPr>
                  <w:color w:val="0000FF"/>
                  <w:sz w:val="15"/>
                  <w:szCs w:val="15"/>
                  <w:u w:val="single"/>
                </w:rPr>
                <w:t>https://app.knovel.com/web/toc.v/cid:kpRPPMVPR4/viewerType:toc//root_slug:rheology-processing-polymeric/url_slug:rheology-processing-polymeric?b-q=rheology&amp;sort_on=default&amp;b-subscription=true&amp;b-group-by=true&amp;b-sort-on=default&amp;b-content-type=all_references</w:t>
              </w:r>
            </w:hyperlink>
            <w:r w:rsidRPr="00B94966">
              <w:rPr>
                <w:sz w:val="15"/>
                <w:szCs w:val="15"/>
              </w:rPr>
              <w:t>.</w:t>
            </w:r>
          </w:p>
          <w:p w14:paraId="5C097012" w14:textId="77777777" w:rsidR="001973B2" w:rsidRPr="00FB5138" w:rsidRDefault="001973B2" w:rsidP="00A521FB">
            <w:pPr>
              <w:jc w:val="both"/>
              <w:rPr>
                <w:bCs/>
                <w:caps/>
                <w:sz w:val="18"/>
                <w:szCs w:val="18"/>
              </w:rPr>
            </w:pPr>
            <w:r w:rsidRPr="00FB5138">
              <w:rPr>
                <w:bCs/>
                <w:iCs/>
                <w:sz w:val="18"/>
                <w:szCs w:val="18"/>
              </w:rPr>
              <w:t>HAN, C.D.</w:t>
            </w:r>
            <w:r w:rsidRPr="00FB5138">
              <w:rPr>
                <w:bCs/>
                <w:i/>
                <w:iCs/>
                <w:sz w:val="18"/>
                <w:szCs w:val="18"/>
              </w:rPr>
              <w:t> Rheology and Processing of Polymeric Materials, Volume 2 – Polymer Processing</w:t>
            </w:r>
            <w:r w:rsidRPr="00FB5138">
              <w:rPr>
                <w:bCs/>
                <w:iCs/>
                <w:sz w:val="18"/>
                <w:szCs w:val="18"/>
              </w:rPr>
              <w:t>. New York: Oxford University Press, 2007.</w:t>
            </w:r>
            <w:r>
              <w:rPr>
                <w:bCs/>
                <w:iCs/>
                <w:sz w:val="18"/>
                <w:szCs w:val="18"/>
              </w:rPr>
              <w:t xml:space="preserve"> Dostupné z: </w:t>
            </w:r>
            <w:hyperlink r:id="rId44" w:history="1">
              <w:r w:rsidRPr="00FB5138">
                <w:rPr>
                  <w:color w:val="0000FF"/>
                  <w:sz w:val="15"/>
                  <w:szCs w:val="15"/>
                  <w:u w:val="single"/>
                </w:rPr>
                <w:t>https://app.knovel.com/web/toc.v/cid:kpRPPMVPP3/viewerType:toc//root_slug:rheology-processing-polymeric/url_slug:rheology-processing-polymeric?b-q=rheology&amp;sort_on=default&amp;b-subscription=true&amp;b-group-by=true&amp;b-sort-on=default&amp;b-content-type=all_references</w:t>
              </w:r>
            </w:hyperlink>
            <w:r w:rsidRPr="00FB5138">
              <w:rPr>
                <w:sz w:val="15"/>
                <w:szCs w:val="15"/>
              </w:rPr>
              <w:t>.</w:t>
            </w:r>
          </w:p>
          <w:p w14:paraId="711D4418" w14:textId="77777777" w:rsidR="001973B2" w:rsidRPr="00FB5138" w:rsidRDefault="001973B2" w:rsidP="00A521FB">
            <w:pPr>
              <w:jc w:val="both"/>
              <w:rPr>
                <w:sz w:val="18"/>
                <w:szCs w:val="18"/>
              </w:rPr>
            </w:pPr>
            <w:r w:rsidRPr="00FB5138">
              <w:rPr>
                <w:iCs/>
                <w:color w:val="000000"/>
                <w:sz w:val="18"/>
                <w:szCs w:val="18"/>
              </w:rPr>
              <w:t>HATZIKIRIAKOS, S.G., MIGLER, K. </w:t>
            </w:r>
            <w:r w:rsidRPr="00FB5138">
              <w:rPr>
                <w:i/>
                <w:iCs/>
                <w:color w:val="000000"/>
                <w:sz w:val="18"/>
                <w:szCs w:val="18"/>
              </w:rPr>
              <w:t xml:space="preserve">Polymer </w:t>
            </w:r>
            <w:r>
              <w:rPr>
                <w:i/>
                <w:iCs/>
                <w:color w:val="000000"/>
                <w:sz w:val="18"/>
                <w:szCs w:val="18"/>
              </w:rPr>
              <w:t>Processing I</w:t>
            </w:r>
            <w:r w:rsidRPr="00FB5138">
              <w:rPr>
                <w:i/>
                <w:iCs/>
                <w:color w:val="000000"/>
                <w:sz w:val="18"/>
                <w:szCs w:val="18"/>
              </w:rPr>
              <w:t xml:space="preserve">nstabilities: </w:t>
            </w:r>
            <w:r>
              <w:rPr>
                <w:i/>
                <w:iCs/>
                <w:color w:val="000000"/>
                <w:sz w:val="18"/>
                <w:szCs w:val="18"/>
              </w:rPr>
              <w:t>C</w:t>
            </w:r>
            <w:r w:rsidRPr="00FB5138">
              <w:rPr>
                <w:i/>
                <w:iCs/>
                <w:color w:val="000000"/>
                <w:sz w:val="18"/>
                <w:szCs w:val="18"/>
              </w:rPr>
              <w:t xml:space="preserve">ontrol and </w:t>
            </w:r>
            <w:r>
              <w:rPr>
                <w:i/>
                <w:iCs/>
                <w:color w:val="000000"/>
                <w:sz w:val="18"/>
                <w:szCs w:val="18"/>
              </w:rPr>
              <w:t>U</w:t>
            </w:r>
            <w:r w:rsidRPr="00FB5138">
              <w:rPr>
                <w:i/>
                <w:iCs/>
                <w:color w:val="000000"/>
                <w:sz w:val="18"/>
                <w:szCs w:val="18"/>
              </w:rPr>
              <w:t>nderstanding</w:t>
            </w:r>
            <w:r w:rsidRPr="00FB5138">
              <w:rPr>
                <w:iCs/>
                <w:color w:val="000000"/>
                <w:sz w:val="18"/>
                <w:szCs w:val="18"/>
              </w:rPr>
              <w:t xml:space="preserve">. New York: Marcel Dekker, 2004. </w:t>
            </w:r>
            <w:r>
              <w:rPr>
                <w:iCs/>
                <w:color w:val="000000"/>
                <w:sz w:val="18"/>
                <w:szCs w:val="18"/>
              </w:rPr>
              <w:t xml:space="preserve">Dostupné z: </w:t>
            </w:r>
            <w:hyperlink r:id="rId45" w:history="1">
              <w:r w:rsidRPr="00FB5138">
                <w:rPr>
                  <w:rStyle w:val="Hyperlink"/>
                  <w:sz w:val="15"/>
                  <w:szCs w:val="15"/>
                </w:rPr>
                <w:t>https://www.taylorfrancis.com/books/e/9781420030686</w:t>
              </w:r>
            </w:hyperlink>
            <w:r w:rsidRPr="00FB5138">
              <w:rPr>
                <w:sz w:val="15"/>
                <w:szCs w:val="15"/>
              </w:rPr>
              <w:t>.</w:t>
            </w:r>
          </w:p>
          <w:p w14:paraId="0ACA3998" w14:textId="77777777" w:rsidR="001973B2" w:rsidRPr="00B7684B" w:rsidRDefault="001973B2" w:rsidP="00A521FB">
            <w:pPr>
              <w:jc w:val="both"/>
              <w:rPr>
                <w:sz w:val="6"/>
                <w:u w:val="single"/>
              </w:rPr>
            </w:pPr>
          </w:p>
          <w:p w14:paraId="0B102CDA" w14:textId="77777777" w:rsidR="001973B2" w:rsidRPr="00FB5138" w:rsidRDefault="001973B2" w:rsidP="00A521FB">
            <w:pPr>
              <w:jc w:val="both"/>
              <w:rPr>
                <w:sz w:val="18"/>
                <w:szCs w:val="18"/>
                <w:u w:val="single"/>
              </w:rPr>
            </w:pPr>
            <w:r w:rsidRPr="00FB5138">
              <w:rPr>
                <w:sz w:val="18"/>
                <w:szCs w:val="18"/>
                <w:u w:val="single"/>
              </w:rPr>
              <w:t>Doporučená literatura:</w:t>
            </w:r>
          </w:p>
          <w:p w14:paraId="2DC4532A" w14:textId="77777777" w:rsidR="00B96C2C" w:rsidRPr="00FB5138" w:rsidRDefault="00B96C2C" w:rsidP="00B96C2C">
            <w:pPr>
              <w:shd w:val="clear" w:color="auto" w:fill="FFFFFF"/>
              <w:jc w:val="both"/>
              <w:rPr>
                <w:ins w:id="730" w:author="utb" w:date="2019-09-09T16:58:00Z"/>
                <w:color w:val="000000"/>
                <w:sz w:val="18"/>
                <w:szCs w:val="18"/>
              </w:rPr>
            </w:pPr>
            <w:ins w:id="731" w:author="utb" w:date="2019-09-09T16:58:00Z">
              <w:r w:rsidRPr="00FB5138">
                <w:rPr>
                  <w:color w:val="000000"/>
                  <w:sz w:val="18"/>
                  <w:szCs w:val="18"/>
                </w:rPr>
                <w:t>DEALY, J.M., WISSBRUN, K.F. </w:t>
              </w:r>
              <w:r w:rsidRPr="00FB5138">
                <w:rPr>
                  <w:i/>
                  <w:iCs/>
                  <w:color w:val="000000"/>
                  <w:sz w:val="18"/>
                  <w:szCs w:val="18"/>
                </w:rPr>
                <w:t>Melt Rheology and its Role in Plastics Processing - Theory and Applications</w:t>
              </w:r>
              <w:r w:rsidRPr="00FB5138">
                <w:rPr>
                  <w:color w:val="000000"/>
                  <w:sz w:val="18"/>
                  <w:szCs w:val="18"/>
                </w:rPr>
                <w:t>. Springer, 1999. </w:t>
              </w:r>
            </w:ins>
          </w:p>
          <w:p w14:paraId="2B6972FC" w14:textId="5FB749FF" w:rsidR="000F7E8F" w:rsidRDefault="000F7E8F" w:rsidP="000F7E8F">
            <w:pPr>
              <w:jc w:val="both"/>
              <w:rPr>
                <w:sz w:val="18"/>
                <w:szCs w:val="18"/>
                <w:u w:val="single"/>
              </w:rPr>
            </w:pPr>
            <w:r w:rsidRPr="0017148F">
              <w:rPr>
                <w:color w:val="000000"/>
                <w:sz w:val="18"/>
                <w:szCs w:val="18"/>
              </w:rPr>
              <w:t xml:space="preserve">WANG, S.Q. </w:t>
            </w:r>
            <w:r w:rsidRPr="0017148F">
              <w:rPr>
                <w:i/>
                <w:iCs/>
                <w:color w:val="000000"/>
                <w:sz w:val="18"/>
                <w:szCs w:val="18"/>
              </w:rPr>
              <w:t>Nonlinear Polymer Rheology: Macroscopic Phenomenology and Molecular Foundation</w:t>
            </w:r>
            <w:r w:rsidRPr="0017148F">
              <w:rPr>
                <w:color w:val="000000"/>
                <w:sz w:val="18"/>
                <w:szCs w:val="18"/>
              </w:rPr>
              <w:t>. Hoboken: Wiley, 2018, xxxi, 427 s. ISBN 978-0-470-94698-5.</w:t>
            </w:r>
          </w:p>
          <w:p w14:paraId="06955641" w14:textId="77777777" w:rsidR="001973B2" w:rsidRPr="00FB5138" w:rsidRDefault="001973B2" w:rsidP="00A521FB">
            <w:pPr>
              <w:shd w:val="clear" w:color="auto" w:fill="FFFFFF"/>
              <w:jc w:val="both"/>
              <w:rPr>
                <w:color w:val="000000"/>
                <w:sz w:val="18"/>
                <w:szCs w:val="18"/>
              </w:rPr>
            </w:pPr>
            <w:r w:rsidRPr="00FB5138">
              <w:rPr>
                <w:bCs/>
                <w:caps/>
                <w:sz w:val="18"/>
                <w:szCs w:val="18"/>
              </w:rPr>
              <w:t>Wilkinson,</w:t>
            </w:r>
            <w:r w:rsidRPr="00FB5138">
              <w:rPr>
                <w:bCs/>
                <w:sz w:val="18"/>
                <w:szCs w:val="18"/>
              </w:rPr>
              <w:t xml:space="preserve"> A.N. </w:t>
            </w:r>
            <w:r w:rsidRPr="00FB5138">
              <w:rPr>
                <w:bCs/>
                <w:i/>
                <w:iCs/>
                <w:sz w:val="18"/>
                <w:szCs w:val="18"/>
              </w:rPr>
              <w:t>Polymer Processing and Structure Development</w:t>
            </w:r>
            <w:r w:rsidRPr="00FB5138">
              <w:rPr>
                <w:bCs/>
                <w:sz w:val="18"/>
                <w:szCs w:val="18"/>
              </w:rPr>
              <w:t>. Dordrecht: Kluwer Academic Publishers, 1998. ISBN 0751403636. </w:t>
            </w:r>
          </w:p>
          <w:p w14:paraId="2A1AB1CA" w14:textId="77777777" w:rsidR="001973B2" w:rsidRPr="00FB5138" w:rsidRDefault="001973B2" w:rsidP="00A521FB">
            <w:pPr>
              <w:shd w:val="clear" w:color="auto" w:fill="FFFFFF"/>
              <w:jc w:val="both"/>
              <w:rPr>
                <w:sz w:val="18"/>
                <w:szCs w:val="18"/>
              </w:rPr>
            </w:pPr>
            <w:r w:rsidRPr="00FB5138">
              <w:rPr>
                <w:bCs/>
                <w:caps/>
                <w:sz w:val="18"/>
                <w:szCs w:val="18"/>
              </w:rPr>
              <w:t>Larson, R.G.</w:t>
            </w:r>
            <w:r w:rsidRPr="00FB5138">
              <w:rPr>
                <w:bCs/>
                <w:sz w:val="18"/>
                <w:szCs w:val="18"/>
              </w:rPr>
              <w:t> </w:t>
            </w:r>
            <w:r w:rsidRPr="00FB5138">
              <w:rPr>
                <w:bCs/>
                <w:i/>
                <w:iCs/>
                <w:sz w:val="18"/>
                <w:szCs w:val="18"/>
              </w:rPr>
              <w:t>Constitutive Equations for Polymer Melts and Solutions</w:t>
            </w:r>
            <w:r w:rsidRPr="00FB5138">
              <w:rPr>
                <w:bCs/>
                <w:sz w:val="18"/>
                <w:szCs w:val="18"/>
              </w:rPr>
              <w:t>. Boston: Butterworths, 1988. ISBN 0409901199. </w:t>
            </w:r>
          </w:p>
          <w:p w14:paraId="5D23525F" w14:textId="77777777" w:rsidR="001973B2" w:rsidRPr="008637D7" w:rsidRDefault="001973B2" w:rsidP="00A521FB">
            <w:pPr>
              <w:jc w:val="both"/>
              <w:rPr>
                <w:sz w:val="18"/>
                <w:szCs w:val="18"/>
              </w:rPr>
            </w:pPr>
            <w:r w:rsidRPr="00FB5138">
              <w:rPr>
                <w:caps/>
                <w:color w:val="000000"/>
                <w:sz w:val="18"/>
                <w:szCs w:val="18"/>
              </w:rPr>
              <w:lastRenderedPageBreak/>
              <w:t>Vlachopoulos, J., Vlček, J.</w:t>
            </w:r>
            <w:r w:rsidRPr="00FB5138">
              <w:rPr>
                <w:color w:val="000000"/>
                <w:sz w:val="18"/>
                <w:szCs w:val="18"/>
              </w:rPr>
              <w:t> </w:t>
            </w:r>
            <w:r w:rsidRPr="00FB5138">
              <w:rPr>
                <w:i/>
                <w:iCs/>
                <w:color w:val="000000"/>
                <w:sz w:val="18"/>
                <w:szCs w:val="18"/>
              </w:rPr>
              <w:t>Polymer Rheology and Processing</w:t>
            </w:r>
            <w:r w:rsidRPr="00FB5138">
              <w:rPr>
                <w:color w:val="000000"/>
                <w:sz w:val="18"/>
                <w:szCs w:val="18"/>
              </w:rPr>
              <w:t>. McMaster University, 1994.</w:t>
            </w:r>
            <w:r w:rsidRPr="00A40E9E">
              <w:rPr>
                <w:color w:val="000000"/>
                <w:sz w:val="18"/>
                <w:szCs w:val="18"/>
              </w:rPr>
              <w:t> </w:t>
            </w:r>
          </w:p>
        </w:tc>
      </w:tr>
      <w:tr w:rsidR="001973B2" w:rsidRPr="00A40E9E" w14:paraId="418DCAC2"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C2CE659" w14:textId="77777777" w:rsidR="001973B2" w:rsidRPr="00A40E9E" w:rsidRDefault="001973B2" w:rsidP="00A521FB">
            <w:pPr>
              <w:jc w:val="center"/>
              <w:rPr>
                <w:b/>
                <w:sz w:val="18"/>
                <w:szCs w:val="18"/>
              </w:rPr>
            </w:pPr>
            <w:r w:rsidRPr="00A40E9E">
              <w:rPr>
                <w:b/>
                <w:sz w:val="18"/>
                <w:szCs w:val="18"/>
              </w:rPr>
              <w:lastRenderedPageBreak/>
              <w:t>Informace ke kombinované nebo distanční formě</w:t>
            </w:r>
          </w:p>
        </w:tc>
      </w:tr>
      <w:tr w:rsidR="001973B2" w:rsidRPr="00A40E9E" w14:paraId="01A07A7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3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33"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734"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77A859ED" w14:textId="77777777" w:rsidR="001973B2" w:rsidRPr="00A40E9E" w:rsidRDefault="001973B2" w:rsidP="00A521FB">
            <w:pPr>
              <w:jc w:val="both"/>
              <w:rPr>
                <w:sz w:val="18"/>
                <w:szCs w:val="18"/>
              </w:rPr>
            </w:pPr>
            <w:r w:rsidRPr="00A40E9E">
              <w:rPr>
                <w:b/>
                <w:sz w:val="18"/>
                <w:szCs w:val="18"/>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735"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108ED70E" w14:textId="77777777" w:rsidR="001973B2" w:rsidRPr="00A40E9E" w:rsidRDefault="001973B2" w:rsidP="00A521FB">
            <w:pPr>
              <w:jc w:val="both"/>
              <w:rPr>
                <w:sz w:val="18"/>
                <w:szCs w:val="18"/>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736"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52DCF499" w14:textId="77777777" w:rsidR="001973B2" w:rsidRPr="00A40E9E" w:rsidRDefault="001973B2" w:rsidP="00A521FB">
            <w:pPr>
              <w:jc w:val="both"/>
              <w:rPr>
                <w:b/>
                <w:sz w:val="18"/>
                <w:szCs w:val="18"/>
              </w:rPr>
            </w:pPr>
            <w:r w:rsidRPr="00A40E9E">
              <w:rPr>
                <w:b/>
                <w:sz w:val="18"/>
                <w:szCs w:val="18"/>
              </w:rPr>
              <w:t xml:space="preserve">hodin </w:t>
            </w:r>
          </w:p>
        </w:tc>
      </w:tr>
      <w:tr w:rsidR="001973B2" w:rsidRPr="00A40E9E" w14:paraId="62F4C4B1"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487A5EA" w14:textId="77777777" w:rsidR="001973B2" w:rsidRPr="00A40E9E" w:rsidRDefault="001973B2" w:rsidP="00A521FB">
            <w:pPr>
              <w:jc w:val="both"/>
              <w:rPr>
                <w:b/>
                <w:sz w:val="18"/>
                <w:szCs w:val="18"/>
              </w:rPr>
            </w:pPr>
            <w:r w:rsidRPr="00A40E9E">
              <w:rPr>
                <w:b/>
                <w:sz w:val="18"/>
                <w:szCs w:val="18"/>
              </w:rPr>
              <w:t>Informace o způsobu kontaktu s vyučujícím</w:t>
            </w:r>
          </w:p>
        </w:tc>
      </w:tr>
      <w:tr w:rsidR="001973B2" w:rsidRPr="00A40E9E" w14:paraId="22AF781E" w14:textId="77777777" w:rsidTr="00B7684B">
        <w:trPr>
          <w:trHeight w:val="144"/>
        </w:trPr>
        <w:tc>
          <w:tcPr>
            <w:tcW w:w="10349" w:type="dxa"/>
            <w:gridSpan w:val="37"/>
            <w:tcBorders>
              <w:top w:val="single" w:sz="4" w:space="0" w:color="auto"/>
              <w:left w:val="single" w:sz="4" w:space="0" w:color="auto"/>
              <w:bottom w:val="single" w:sz="4" w:space="0" w:color="auto"/>
              <w:right w:val="single" w:sz="4" w:space="0" w:color="auto"/>
            </w:tcBorders>
          </w:tcPr>
          <w:p w14:paraId="0DCA3DBF" w14:textId="2B4A73C0" w:rsidR="0040486E" w:rsidRPr="00A40E9E" w:rsidRDefault="00C71468" w:rsidP="00B7684B">
            <w:pPr>
              <w:pStyle w:val="xxmsonormal"/>
              <w:shd w:val="clear" w:color="auto" w:fill="FFFFFF"/>
              <w:spacing w:before="40" w:beforeAutospacing="0" w:after="0" w:afterAutospacing="0"/>
              <w:jc w:val="both"/>
              <w:rPr>
                <w:sz w:val="18"/>
                <w:szCs w:val="18"/>
              </w:rPr>
            </w:pPr>
            <w:r w:rsidRPr="00C71468">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C71468">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r w:rsidR="001973B2" w:rsidRPr="004B0BCA">
              <w:rPr>
                <w:color w:val="000000"/>
                <w:sz w:val="18"/>
                <w:szCs w:val="18"/>
              </w:rPr>
              <w:t>Možnosti komunikace s </w:t>
            </w:r>
            <w:r w:rsidR="001973B2">
              <w:rPr>
                <w:color w:val="000000"/>
                <w:sz w:val="18"/>
                <w:szCs w:val="18"/>
              </w:rPr>
              <w:t>vyučujícím</w:t>
            </w:r>
            <w:r w:rsidR="001973B2" w:rsidRPr="004B0BCA">
              <w:rPr>
                <w:color w:val="000000"/>
                <w:sz w:val="18"/>
                <w:szCs w:val="18"/>
              </w:rPr>
              <w:t>: </w:t>
            </w:r>
            <w:hyperlink r:id="rId46" w:history="1">
              <w:r w:rsidR="001973B2" w:rsidRPr="0035297B">
                <w:rPr>
                  <w:rStyle w:val="Hyperlink"/>
                  <w:sz w:val="18"/>
                  <w:szCs w:val="18"/>
                </w:rPr>
                <w:t>mzatloukal@utb.cz</w:t>
              </w:r>
            </w:hyperlink>
            <w:r w:rsidR="001973B2" w:rsidRPr="0035297B">
              <w:rPr>
                <w:color w:val="000000"/>
                <w:sz w:val="18"/>
                <w:szCs w:val="18"/>
              </w:rPr>
              <w:t>, 576 031</w:t>
            </w:r>
            <w:r w:rsidR="00CD5508">
              <w:rPr>
                <w:color w:val="000000"/>
                <w:sz w:val="18"/>
                <w:szCs w:val="18"/>
              </w:rPr>
              <w:t> </w:t>
            </w:r>
            <w:r w:rsidR="001973B2" w:rsidRPr="0035297B">
              <w:rPr>
                <w:color w:val="000000"/>
                <w:sz w:val="18"/>
                <w:szCs w:val="18"/>
              </w:rPr>
              <w:t>320.</w:t>
            </w:r>
          </w:p>
        </w:tc>
      </w:tr>
      <w:tr w:rsidR="001973B2" w14:paraId="1EA25DB7" w14:textId="77777777" w:rsidTr="00B7684B">
        <w:trPr>
          <w:trHeight w:val="259"/>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4C3BE4" w14:textId="1D2506F7" w:rsidR="001973B2" w:rsidRPr="001973B2" w:rsidRDefault="001973B2" w:rsidP="001973B2">
            <w:pPr>
              <w:rPr>
                <w:b/>
                <w:sz w:val="28"/>
                <w:szCs w:val="28"/>
              </w:rPr>
            </w:pPr>
            <w:r w:rsidRPr="001973B2">
              <w:br w:type="page"/>
            </w:r>
            <w:r w:rsidRPr="001973B2">
              <w:rPr>
                <w:b/>
                <w:sz w:val="28"/>
                <w:szCs w:val="28"/>
              </w:rPr>
              <w:t>B-III – Charakteristika studijního předmětu</w:t>
            </w:r>
          </w:p>
        </w:tc>
      </w:tr>
      <w:tr w:rsidR="001973B2" w:rsidRPr="00DF6C82" w14:paraId="70C2C2D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3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738"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739"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55F1FEB0" w14:textId="77777777" w:rsidR="001973B2" w:rsidRPr="00B7684B" w:rsidRDefault="001973B2" w:rsidP="00A521FB">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740"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3FC4822D" w14:textId="77777777" w:rsidR="001973B2" w:rsidRPr="00B7684B" w:rsidRDefault="001973B2" w:rsidP="00A521FB">
            <w:pPr>
              <w:jc w:val="both"/>
              <w:rPr>
                <w:b/>
                <w:sz w:val="19"/>
              </w:rPr>
            </w:pPr>
            <w:bookmarkStart w:id="741" w:name="Instr_Meth_of_Polym"/>
            <w:bookmarkEnd w:id="741"/>
            <w:r w:rsidRPr="00B7684B">
              <w:rPr>
                <w:b/>
                <w:spacing w:val="-2"/>
                <w:sz w:val="19"/>
              </w:rPr>
              <w:t>Instrumental Methods of Polymers</w:t>
            </w:r>
          </w:p>
        </w:tc>
      </w:tr>
      <w:tr w:rsidR="001973B2" w14:paraId="5862F1B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743"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4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AB9079E" w14:textId="77777777" w:rsidR="001973B2" w:rsidRPr="00B7684B" w:rsidRDefault="001973B2" w:rsidP="00A521FB">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745"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2766390D" w14:textId="77777777" w:rsidR="001973B2" w:rsidRPr="00B7684B" w:rsidRDefault="001973B2" w:rsidP="00A521FB">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746"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17A77CEB" w14:textId="77777777" w:rsidR="001973B2" w:rsidRPr="00B7684B" w:rsidRDefault="001973B2" w:rsidP="00A521FB">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747"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0F700B01" w14:textId="77777777" w:rsidR="001973B2" w:rsidRPr="00B7684B" w:rsidRDefault="001973B2" w:rsidP="00A521FB">
            <w:pPr>
              <w:jc w:val="both"/>
              <w:rPr>
                <w:sz w:val="19"/>
              </w:rPr>
            </w:pPr>
          </w:p>
        </w:tc>
      </w:tr>
      <w:tr w:rsidR="001973B2" w14:paraId="4DCA928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749"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5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6DFD6D7" w14:textId="77777777" w:rsidR="001973B2" w:rsidRPr="00B7684B" w:rsidRDefault="001973B2" w:rsidP="00A521FB">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751"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3441DC62" w14:textId="77777777" w:rsidR="001973B2" w:rsidRPr="00B7684B" w:rsidRDefault="001973B2" w:rsidP="00A521FB">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752"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5DB0731E" w14:textId="77777777" w:rsidR="001973B2" w:rsidRPr="00B7684B" w:rsidRDefault="001973B2" w:rsidP="00A521FB">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753"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553D25BB" w14:textId="77777777" w:rsidR="001973B2" w:rsidRPr="00B7684B" w:rsidRDefault="001973B2" w:rsidP="00A521FB">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75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5DD5CFD" w14:textId="77777777" w:rsidR="001973B2" w:rsidRPr="00B7684B" w:rsidRDefault="001973B2" w:rsidP="00A521FB">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75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38451886" w14:textId="77777777" w:rsidR="001973B2" w:rsidRPr="00B7684B" w:rsidRDefault="001973B2" w:rsidP="00A521FB">
            <w:pPr>
              <w:jc w:val="both"/>
              <w:rPr>
                <w:sz w:val="19"/>
              </w:rPr>
            </w:pPr>
          </w:p>
        </w:tc>
      </w:tr>
      <w:tr w:rsidR="001973B2" w14:paraId="3841BE3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5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5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F639084" w14:textId="77777777" w:rsidR="001973B2" w:rsidRPr="00B7684B" w:rsidRDefault="001973B2" w:rsidP="00A521FB">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75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59AC0B7E" w14:textId="77777777" w:rsidR="001973B2" w:rsidRPr="00B7684B" w:rsidRDefault="001973B2" w:rsidP="00A521FB">
            <w:pPr>
              <w:jc w:val="both"/>
              <w:rPr>
                <w:sz w:val="19"/>
              </w:rPr>
            </w:pPr>
          </w:p>
        </w:tc>
      </w:tr>
      <w:tr w:rsidR="001973B2" w14:paraId="7E239B5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6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6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4D2AE480" w14:textId="77777777" w:rsidR="001973B2" w:rsidRPr="00B7684B" w:rsidRDefault="001973B2" w:rsidP="00A521FB">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76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018CD5E6" w14:textId="77777777" w:rsidR="001973B2" w:rsidRPr="00B7684B" w:rsidRDefault="001973B2" w:rsidP="00A521FB">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76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12F69267" w14:textId="77777777" w:rsidR="001973B2" w:rsidRPr="00B7684B" w:rsidRDefault="001973B2" w:rsidP="00A521FB">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76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185B3597" w14:textId="77777777" w:rsidR="001973B2" w:rsidRPr="00B7684B" w:rsidRDefault="001973B2" w:rsidP="00A521FB">
            <w:pPr>
              <w:jc w:val="both"/>
              <w:rPr>
                <w:sz w:val="19"/>
              </w:rPr>
            </w:pPr>
          </w:p>
        </w:tc>
      </w:tr>
      <w:tr w:rsidR="001973B2" w14:paraId="741C166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6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6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370C1524"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76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6593D9EC" w14:textId="77777777" w:rsidR="001973B2" w:rsidRPr="00B7684B" w:rsidRDefault="001973B2" w:rsidP="00A521FB">
            <w:pPr>
              <w:jc w:val="both"/>
              <w:rPr>
                <w:sz w:val="19"/>
              </w:rPr>
            </w:pPr>
          </w:p>
        </w:tc>
      </w:tr>
      <w:tr w:rsidR="001973B2" w14:paraId="75C53CF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771"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772"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7493C421" w14:textId="77777777" w:rsidR="001973B2" w:rsidRPr="00B7684B" w:rsidRDefault="001973B2" w:rsidP="00A521FB">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773"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63D8230B" w14:textId="77777777" w:rsidR="001973B2" w:rsidRPr="00B7684B" w:rsidRDefault="001973B2" w:rsidP="00A521FB">
            <w:pPr>
              <w:rPr>
                <w:sz w:val="19"/>
              </w:rPr>
            </w:pPr>
            <w:r w:rsidRPr="00B7684B">
              <w:rPr>
                <w:spacing w:val="-2"/>
                <w:sz w:val="19"/>
              </w:rPr>
              <w:t>doc. Ing. et Ing. Ivo Kuřitka, Ph.D. et Ph.D.</w:t>
            </w:r>
          </w:p>
        </w:tc>
      </w:tr>
      <w:tr w:rsidR="001973B2" w14:paraId="7EB22E6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775"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776"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2AC136D0" w14:textId="77777777" w:rsidR="001973B2" w:rsidRPr="00B7684B" w:rsidRDefault="001973B2" w:rsidP="00A521FB">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777" w:author="utb" w:date="2019-09-09T15:42:00Z">
              <w:tcPr>
                <w:tcW w:w="7249" w:type="dxa"/>
                <w:gridSpan w:val="40"/>
                <w:tcBorders>
                  <w:top w:val="nil"/>
                  <w:left w:val="single" w:sz="4" w:space="0" w:color="auto"/>
                  <w:bottom w:val="single" w:sz="4" w:space="0" w:color="auto"/>
                  <w:right w:val="single" w:sz="4" w:space="0" w:color="auto"/>
                </w:tcBorders>
              </w:tcPr>
            </w:tcPrChange>
          </w:tcPr>
          <w:p w14:paraId="516083EE" w14:textId="77777777" w:rsidR="001973B2" w:rsidRPr="00B7684B" w:rsidRDefault="001973B2" w:rsidP="00A521FB">
            <w:pPr>
              <w:jc w:val="both"/>
              <w:rPr>
                <w:sz w:val="19"/>
              </w:rPr>
            </w:pPr>
            <w:r w:rsidRPr="00B7684B">
              <w:rPr>
                <w:sz w:val="19"/>
              </w:rPr>
              <w:t>100%</w:t>
            </w:r>
          </w:p>
        </w:tc>
      </w:tr>
      <w:tr w:rsidR="001973B2" w14:paraId="5A79AFA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7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8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14AB29AB" w14:textId="77777777" w:rsidR="001973B2" w:rsidRPr="00B7684B" w:rsidRDefault="001973B2" w:rsidP="00A521FB">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Change w:id="781" w:author="utb" w:date="2019-09-09T15:42:00Z">
              <w:tcPr>
                <w:tcW w:w="7249" w:type="dxa"/>
                <w:gridSpan w:val="40"/>
                <w:tcBorders>
                  <w:top w:val="single" w:sz="4" w:space="0" w:color="auto"/>
                  <w:left w:val="single" w:sz="4" w:space="0" w:color="auto"/>
                  <w:bottom w:val="nil"/>
                  <w:right w:val="single" w:sz="4" w:space="0" w:color="auto"/>
                </w:tcBorders>
              </w:tcPr>
            </w:tcPrChange>
          </w:tcPr>
          <w:p w14:paraId="056A4F87" w14:textId="77777777" w:rsidR="001973B2" w:rsidRPr="00B7684B" w:rsidRDefault="001973B2" w:rsidP="00A521FB">
            <w:pPr>
              <w:jc w:val="both"/>
              <w:rPr>
                <w:sz w:val="19"/>
              </w:rPr>
            </w:pPr>
          </w:p>
        </w:tc>
      </w:tr>
      <w:tr w:rsidR="001973B2" w14:paraId="30CABCA3"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0955848D" w14:textId="77777777" w:rsidR="001973B2" w:rsidRPr="00B7684B" w:rsidRDefault="001973B2" w:rsidP="00A521FB">
            <w:pPr>
              <w:spacing w:before="20" w:after="20"/>
              <w:rPr>
                <w:sz w:val="19"/>
              </w:rPr>
            </w:pPr>
            <w:r w:rsidRPr="00B7684B">
              <w:rPr>
                <w:spacing w:val="-2"/>
                <w:sz w:val="19"/>
              </w:rPr>
              <w:t>doc. Ing. et Ing. Ivo Kuřitka, Ph.D. et Ph.D.</w:t>
            </w:r>
          </w:p>
        </w:tc>
      </w:tr>
      <w:tr w:rsidR="001973B2" w14:paraId="73798E7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8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78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CB38185" w14:textId="77777777" w:rsidR="001973B2" w:rsidRPr="00B7684B" w:rsidRDefault="001973B2" w:rsidP="00A521FB">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Change w:id="785" w:author="utb" w:date="2019-09-09T15:42:00Z">
              <w:tcPr>
                <w:tcW w:w="7249" w:type="dxa"/>
                <w:gridSpan w:val="40"/>
                <w:tcBorders>
                  <w:top w:val="single" w:sz="4" w:space="0" w:color="auto"/>
                  <w:left w:val="single" w:sz="4" w:space="0" w:color="auto"/>
                  <w:bottom w:val="nil"/>
                  <w:right w:val="single" w:sz="4" w:space="0" w:color="auto"/>
                </w:tcBorders>
              </w:tcPr>
            </w:tcPrChange>
          </w:tcPr>
          <w:p w14:paraId="3D7CB005" w14:textId="77777777" w:rsidR="001973B2" w:rsidRPr="00B7684B" w:rsidRDefault="001973B2" w:rsidP="00A521FB">
            <w:pPr>
              <w:jc w:val="both"/>
              <w:rPr>
                <w:sz w:val="19"/>
              </w:rPr>
            </w:pPr>
          </w:p>
        </w:tc>
      </w:tr>
      <w:tr w:rsidR="001973B2" w:rsidRPr="001B1EBC" w14:paraId="57FE9745"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195ABB6E" w14:textId="77777777" w:rsidR="001973B2" w:rsidRPr="00B7684B" w:rsidRDefault="001973B2" w:rsidP="00A521FB">
            <w:pPr>
              <w:jc w:val="both"/>
              <w:rPr>
                <w:sz w:val="19"/>
              </w:rPr>
            </w:pPr>
            <w:r w:rsidRPr="00B7684B">
              <w:rPr>
                <w:color w:val="000000"/>
                <w:sz w:val="19"/>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48D522EF" w14:textId="77777777" w:rsidR="001973B2" w:rsidRPr="00B7684B" w:rsidRDefault="001973B2" w:rsidP="00A521FB">
            <w:pPr>
              <w:jc w:val="both"/>
              <w:rPr>
                <w:sz w:val="6"/>
                <w:szCs w:val="6"/>
              </w:rPr>
            </w:pPr>
          </w:p>
          <w:p w14:paraId="33A9F89A" w14:textId="77777777" w:rsidR="001973B2" w:rsidRPr="00B7684B" w:rsidRDefault="001973B2" w:rsidP="00A521FB">
            <w:pPr>
              <w:jc w:val="both"/>
              <w:rPr>
                <w:sz w:val="19"/>
                <w:u w:val="single"/>
              </w:rPr>
            </w:pPr>
            <w:r w:rsidRPr="00B7684B">
              <w:rPr>
                <w:sz w:val="19"/>
                <w:u w:val="single"/>
              </w:rPr>
              <w:t>Základní témata:</w:t>
            </w:r>
          </w:p>
          <w:p w14:paraId="1AB2F441"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Technická normalizace, metrologie a zkušebnictví. </w:t>
            </w:r>
          </w:p>
          <w:p w14:paraId="5E511FF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Měření základních fyzikálních vlastností (rozměry, teplota, hustota). </w:t>
            </w:r>
          </w:p>
          <w:p w14:paraId="6943B246"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Reologické vlastnosti roztoků a tavenin, tekutost a vytvrzování reaktoplastů. </w:t>
            </w:r>
          </w:p>
          <w:p w14:paraId="651B111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Plasticita a vulkanizační charakteristiky kaučukových směsí. </w:t>
            </w:r>
          </w:p>
          <w:p w14:paraId="5A6B0A73"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Obecné analytické postupy hodnocení polymerů a přísad (identifikační zkoušky polymerů, charakteristické prvky, charakteristická čísla, stanovení vody, sušiny, popela, extraktu). </w:t>
            </w:r>
          </w:p>
          <w:p w14:paraId="577CC3FA"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Metody termické analýzy (TGA, DSC, DTA, TMA, DMA). </w:t>
            </w:r>
          </w:p>
          <w:p w14:paraId="687744BB"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Separační metody (kapalinová a plynová chromatografie, gelová permeační chromatografie). </w:t>
            </w:r>
          </w:p>
          <w:p w14:paraId="42949DE3"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Příprava zkušebních těles, podmínky kondicionace. </w:t>
            </w:r>
          </w:p>
          <w:p w14:paraId="5A79F32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Statické zkoušky krátkodobé (zkoušky tahem, tlakem, ohybem, smykem, tvrdost). </w:t>
            </w:r>
          </w:p>
          <w:p w14:paraId="1371989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Statické zkoušky dlouhodobé (relaxace napětí, kríp, trvalá deformace). </w:t>
            </w:r>
          </w:p>
          <w:p w14:paraId="07F719D8"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Tepelné vlastnosti (základní materiálové tepelné konstanty, odolnost proti nízkým a vysokým teplotám, hořlavost). </w:t>
            </w:r>
          </w:p>
          <w:p w14:paraId="2DA7302A"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Dynamické zkoušky (odrazová pružnost, rázová a vrubová houževnatost). </w:t>
            </w:r>
          </w:p>
          <w:p w14:paraId="01EF73AF"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Elektrické a dielektrické vlastnosti polymerů, zkoušky opotřebení povrchu. </w:t>
            </w:r>
          </w:p>
          <w:p w14:paraId="5A35AB6F" w14:textId="77777777" w:rsidR="001973B2" w:rsidRPr="00B7684B" w:rsidRDefault="001973B2" w:rsidP="00AB6B08">
            <w:pPr>
              <w:pStyle w:val="ListParagraph"/>
              <w:numPr>
                <w:ilvl w:val="0"/>
                <w:numId w:val="21"/>
              </w:numPr>
              <w:ind w:left="113" w:hanging="113"/>
              <w:jc w:val="both"/>
              <w:rPr>
                <w:sz w:val="19"/>
                <w:u w:val="single"/>
              </w:rPr>
            </w:pPr>
            <w:r w:rsidRPr="00B7684B">
              <w:rPr>
                <w:color w:val="000000"/>
                <w:sz w:val="19"/>
                <w:shd w:val="clear" w:color="auto" w:fill="FFFFFF"/>
              </w:rPr>
              <w:t>Zkoušky přirozeného a zrychleného stárnutí. </w:t>
            </w:r>
          </w:p>
        </w:tc>
      </w:tr>
      <w:tr w:rsidR="001973B2" w:rsidRPr="007B40BC" w14:paraId="65EDC54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787"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788"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5CFE09A8" w14:textId="77777777" w:rsidR="001973B2" w:rsidRPr="00B7684B" w:rsidRDefault="001973B2" w:rsidP="00A521FB">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Change w:id="789" w:author="utb" w:date="2019-09-09T15:42:00Z">
              <w:tcPr>
                <w:tcW w:w="6678" w:type="dxa"/>
                <w:gridSpan w:val="34"/>
                <w:tcBorders>
                  <w:top w:val="nil"/>
                  <w:left w:val="single" w:sz="4" w:space="0" w:color="auto"/>
                  <w:bottom w:val="nil"/>
                  <w:right w:val="single" w:sz="4" w:space="0" w:color="auto"/>
                </w:tcBorders>
              </w:tcPr>
            </w:tcPrChange>
          </w:tcPr>
          <w:p w14:paraId="18C558D6" w14:textId="77777777" w:rsidR="001973B2" w:rsidRPr="00B7684B" w:rsidRDefault="001973B2" w:rsidP="00A521FB">
            <w:pPr>
              <w:jc w:val="both"/>
              <w:rPr>
                <w:sz w:val="19"/>
              </w:rPr>
            </w:pPr>
          </w:p>
        </w:tc>
      </w:tr>
      <w:tr w:rsidR="001973B2" w:rsidRPr="007B40BC" w14:paraId="0BBB4865"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6DB7510C" w14:textId="77777777" w:rsidR="001973B2" w:rsidRPr="00B7684B" w:rsidRDefault="001973B2" w:rsidP="00A521FB">
            <w:pPr>
              <w:jc w:val="both"/>
              <w:rPr>
                <w:sz w:val="19"/>
                <w:u w:val="single"/>
              </w:rPr>
            </w:pPr>
            <w:r w:rsidRPr="00B7684B">
              <w:rPr>
                <w:sz w:val="19"/>
                <w:u w:val="single"/>
              </w:rPr>
              <w:t>Povinná literatura:</w:t>
            </w:r>
          </w:p>
          <w:p w14:paraId="2CAD2209" w14:textId="5E13EC1A" w:rsidR="001973B2" w:rsidRPr="00B7684B" w:rsidRDefault="00D075A2">
            <w:pPr>
              <w:shd w:val="clear" w:color="auto" w:fill="FFFFFF"/>
              <w:jc w:val="both"/>
              <w:rPr>
                <w:color w:val="000000"/>
                <w:sz w:val="19"/>
              </w:rPr>
            </w:pPr>
            <w:ins w:id="790" w:author="utb" w:date="2019-09-09T14:07:00Z">
              <w:r w:rsidRPr="00F21927">
                <w:rPr>
                  <w:bCs/>
                  <w:sz w:val="19"/>
                </w:rPr>
                <w:t>GRELLMANN, W., SEIDLER, S.</w:t>
              </w:r>
              <w:r w:rsidRPr="00F21927">
                <w:rPr>
                  <w:sz w:val="19"/>
                </w:rPr>
                <w:t xml:space="preserve"> </w:t>
              </w:r>
              <w:r w:rsidRPr="00F21927">
                <w:rPr>
                  <w:bCs/>
                  <w:i/>
                  <w:sz w:val="19"/>
                </w:rPr>
                <w:t xml:space="preserve">Polymer Testing (2nd Edition). </w:t>
              </w:r>
              <w:r w:rsidRPr="00F21927">
                <w:rPr>
                  <w:bCs/>
                  <w:sz w:val="19"/>
                </w:rPr>
                <w:t>Cincinnati: Hanser, 2013. Dostupné z:</w:t>
              </w:r>
              <w:r w:rsidRPr="00255B0E">
                <w:rPr>
                  <w:b/>
                  <w:bCs/>
                  <w:sz w:val="19"/>
                </w:rPr>
                <w:t xml:space="preserve"> </w:t>
              </w:r>
              <w:r>
                <w:rPr>
                  <w:b/>
                  <w:bCs/>
                  <w:sz w:val="19"/>
                </w:rPr>
                <w:fldChar w:fldCharType="begin"/>
              </w:r>
              <w:r>
                <w:rPr>
                  <w:b/>
                  <w:bCs/>
                  <w:sz w:val="19"/>
                </w:rPr>
                <w:instrText xml:space="preserve"> HYPERLINK "</w:instrText>
              </w:r>
              <w:r w:rsidRPr="00255B0E">
                <w:rPr>
                  <w:sz w:val="19"/>
                </w:rPr>
                <w:instrText>http://app.knovel.com/web/toc.v/cid:kpPTE00012/viewerType:toc/</w:instrText>
              </w:r>
              <w:r>
                <w:rPr>
                  <w:b/>
                  <w:bCs/>
                  <w:sz w:val="19"/>
                </w:rPr>
                <w:instrText xml:space="preserve">" </w:instrText>
              </w:r>
              <w:r>
                <w:rPr>
                  <w:b/>
                  <w:bCs/>
                  <w:sz w:val="19"/>
                </w:rPr>
                <w:fldChar w:fldCharType="separate"/>
              </w:r>
              <w:r w:rsidRPr="000C1941">
                <w:rPr>
                  <w:rStyle w:val="Hyperlink"/>
                  <w:sz w:val="19"/>
                </w:rPr>
                <w:t>http://app.knovel.com/web/toc.v/cid:kpPTE00012/viewerType:toc/</w:t>
              </w:r>
              <w:r>
                <w:rPr>
                  <w:b/>
                  <w:bCs/>
                  <w:sz w:val="19"/>
                </w:rPr>
                <w:fldChar w:fldCharType="end"/>
              </w:r>
            </w:ins>
            <w:del w:id="791" w:author="utb" w:date="2019-09-09T14:07:00Z">
              <w:r w:rsidR="001973B2" w:rsidRPr="00B7684B" w:rsidDel="00D075A2">
                <w:rPr>
                  <w:color w:val="000000"/>
                  <w:sz w:val="19"/>
                </w:rPr>
                <w:delText>GRELLMANN, W., SEIDLER, S. </w:delText>
              </w:r>
              <w:r w:rsidR="001973B2" w:rsidRPr="00B7684B" w:rsidDel="00D075A2">
                <w:rPr>
                  <w:i/>
                  <w:color w:val="000000"/>
                  <w:sz w:val="19"/>
                </w:rPr>
                <w:delText>Polymer Testing</w:delText>
              </w:r>
              <w:r w:rsidR="001973B2" w:rsidRPr="00B7684B" w:rsidDel="00D075A2">
                <w:rPr>
                  <w:color w:val="000000"/>
                  <w:sz w:val="19"/>
                </w:rPr>
                <w:delText xml:space="preserve">. Cincinnati: Hanser, 2007. Dostupné z: </w:delText>
              </w:r>
              <w:r w:rsidR="001B1061" w:rsidDel="00D075A2">
                <w:fldChar w:fldCharType="begin"/>
              </w:r>
              <w:r w:rsidR="001B1061" w:rsidDel="00D075A2">
                <w:delInstrText xml:space="preserve"> HYPERLINK "http://app.knovel.com/web/toc.v/cid:kpPT000001/viewerType:toc//root_slug:polymer_testing" </w:delInstrText>
              </w:r>
              <w:r w:rsidR="001B1061" w:rsidDel="00D075A2">
                <w:fldChar w:fldCharType="separate"/>
              </w:r>
              <w:r w:rsidR="001973B2" w:rsidRPr="00B7684B" w:rsidDel="00D075A2">
                <w:rPr>
                  <w:rStyle w:val="Hyperlink"/>
                  <w:sz w:val="19"/>
                </w:rPr>
                <w:delText>http://app.knovel.com/web/toc.v/cid:kpPT000001/viewerType:toc//root_slug:polymer_testing</w:delText>
              </w:r>
              <w:r w:rsidR="001B1061" w:rsidDel="00D075A2">
                <w:rPr>
                  <w:rStyle w:val="Hyperlink"/>
                  <w:sz w:val="19"/>
                </w:rPr>
                <w:fldChar w:fldCharType="end"/>
              </w:r>
              <w:r w:rsidR="001973B2" w:rsidRPr="00B7684B" w:rsidDel="00D075A2">
                <w:rPr>
                  <w:rStyle w:val="Hyperlink"/>
                  <w:color w:val="auto"/>
                  <w:sz w:val="19"/>
                  <w:u w:val="none"/>
                </w:rPr>
                <w:delText>.</w:delText>
              </w:r>
            </w:del>
          </w:p>
          <w:p w14:paraId="08FF83AC" w14:textId="77777777" w:rsidR="001973B2" w:rsidRPr="00B7684B" w:rsidRDefault="001973B2" w:rsidP="00A521FB">
            <w:pPr>
              <w:shd w:val="clear" w:color="auto" w:fill="FFFFFF"/>
              <w:jc w:val="both"/>
              <w:rPr>
                <w:color w:val="000000"/>
                <w:sz w:val="19"/>
              </w:rPr>
            </w:pPr>
            <w:r w:rsidRPr="00B7684B">
              <w:rPr>
                <w:caps/>
                <w:color w:val="000000"/>
                <w:sz w:val="19"/>
              </w:rPr>
              <w:t xml:space="preserve">EHRENSTEIN, G.W., RIEDEL, G., TRAWIEL, P. </w:t>
            </w:r>
            <w:r w:rsidRPr="00B7684B">
              <w:rPr>
                <w:i/>
                <w:color w:val="000000"/>
                <w:sz w:val="19"/>
              </w:rPr>
              <w:t>Thermal Analysis of Plastics: Theory and Practice</w:t>
            </w:r>
            <w:r w:rsidRPr="00B7684B">
              <w:rPr>
                <w:color w:val="000000"/>
                <w:sz w:val="19"/>
              </w:rPr>
              <w:t xml:space="preserve">. Munich: Hanser, 2004. Dostupné z: </w:t>
            </w:r>
            <w:hyperlink r:id="rId47" w:history="1">
              <w:r w:rsidRPr="00B7684B">
                <w:rPr>
                  <w:rStyle w:val="Hyperlink"/>
                  <w:sz w:val="19"/>
                </w:rPr>
                <w:t>http://app.knovel.com/web/toc.v/cid:kpTAPTP003/viewerType:toc//root_slug:thermal-analysis-plastics/url_slug:thermal-analysis-plastics/</w:t>
              </w:r>
            </w:hyperlink>
            <w:r w:rsidRPr="00B7684B">
              <w:rPr>
                <w:rStyle w:val="Hyperlink"/>
                <w:color w:val="auto"/>
                <w:sz w:val="19"/>
                <w:u w:val="none"/>
              </w:rPr>
              <w:t>.</w:t>
            </w:r>
          </w:p>
          <w:p w14:paraId="4D6B0D23" w14:textId="77777777" w:rsidR="001973B2" w:rsidRPr="00B7684B" w:rsidRDefault="001973B2" w:rsidP="00A521FB">
            <w:pPr>
              <w:shd w:val="clear" w:color="auto" w:fill="FFFFFF"/>
              <w:jc w:val="both"/>
              <w:rPr>
                <w:color w:val="000000"/>
                <w:sz w:val="19"/>
              </w:rPr>
            </w:pPr>
            <w:r w:rsidRPr="00B7684B">
              <w:rPr>
                <w:color w:val="000000"/>
                <w:sz w:val="19"/>
              </w:rPr>
              <w:t>JILES, D.C. </w:t>
            </w:r>
            <w:r w:rsidRPr="00B7684B">
              <w:rPr>
                <w:i/>
                <w:color w:val="000000"/>
                <w:sz w:val="19"/>
              </w:rPr>
              <w:t>Introduction to the Principles of Materials Evaluation</w:t>
            </w:r>
            <w:r w:rsidRPr="00B7684B">
              <w:rPr>
                <w:color w:val="000000"/>
                <w:sz w:val="19"/>
              </w:rPr>
              <w:t>. Boca Raton: CRC Press, 2008.  </w:t>
            </w:r>
          </w:p>
          <w:p w14:paraId="1EE3E5A3" w14:textId="77777777" w:rsidR="001973B2" w:rsidRPr="00B7684B" w:rsidRDefault="001973B2" w:rsidP="00A521FB">
            <w:pPr>
              <w:jc w:val="both"/>
              <w:rPr>
                <w:sz w:val="6"/>
                <w:szCs w:val="6"/>
                <w:u w:val="single"/>
              </w:rPr>
            </w:pPr>
          </w:p>
          <w:p w14:paraId="27ED639A" w14:textId="77777777" w:rsidR="001973B2" w:rsidRPr="00B7684B" w:rsidRDefault="001973B2" w:rsidP="00A521FB">
            <w:pPr>
              <w:jc w:val="both"/>
              <w:rPr>
                <w:sz w:val="19"/>
                <w:u w:val="single"/>
              </w:rPr>
            </w:pPr>
            <w:r w:rsidRPr="00B7684B">
              <w:rPr>
                <w:sz w:val="19"/>
                <w:u w:val="single"/>
              </w:rPr>
              <w:t>Doporučená literatura:</w:t>
            </w:r>
          </w:p>
          <w:p w14:paraId="0ED19B08" w14:textId="77777777" w:rsidR="000870DB" w:rsidRPr="001A5CC6" w:rsidRDefault="000870DB" w:rsidP="000870DB">
            <w:pPr>
              <w:jc w:val="both"/>
              <w:rPr>
                <w:rStyle w:val="txt"/>
                <w:color w:val="000000"/>
                <w:sz w:val="19"/>
                <w:szCs w:val="19"/>
              </w:rPr>
            </w:pPr>
            <w:r w:rsidRPr="001A5CC6">
              <w:rPr>
                <w:rStyle w:val="txt"/>
                <w:caps/>
                <w:color w:val="000000"/>
                <w:sz w:val="19"/>
                <w:szCs w:val="19"/>
              </w:rPr>
              <w:t>Dizon, J.R.C., Espera, A.H., J</w:t>
            </w:r>
            <w:r w:rsidRPr="001A5CC6">
              <w:rPr>
                <w:rStyle w:val="txt"/>
                <w:color w:val="000000"/>
                <w:sz w:val="19"/>
                <w:szCs w:val="19"/>
              </w:rPr>
              <w:t>r</w:t>
            </w:r>
            <w:r w:rsidRPr="001A5CC6">
              <w:rPr>
                <w:rStyle w:val="txt"/>
                <w:caps/>
                <w:color w:val="000000"/>
                <w:sz w:val="19"/>
                <w:szCs w:val="19"/>
              </w:rPr>
              <w:t xml:space="preserve">., Chen, Q., Advincula, R.C. </w:t>
            </w:r>
            <w:r w:rsidRPr="001A5CC6">
              <w:rPr>
                <w:rStyle w:val="txtbold"/>
                <w:bCs/>
                <w:i/>
                <w:color w:val="000000"/>
                <w:sz w:val="19"/>
                <w:szCs w:val="19"/>
              </w:rPr>
              <w:t xml:space="preserve">Mechanical Characterization of 3D-Printed Polymers. </w:t>
            </w:r>
            <w:r w:rsidRPr="001A5CC6">
              <w:rPr>
                <w:rStyle w:val="Emphasis"/>
                <w:i w:val="0"/>
                <w:color w:val="000000"/>
                <w:sz w:val="19"/>
                <w:szCs w:val="19"/>
              </w:rPr>
              <w:t>Additive Manufacturing</w:t>
            </w:r>
            <w:r w:rsidRPr="001A5CC6">
              <w:rPr>
                <w:rStyle w:val="txt"/>
                <w:i/>
                <w:color w:val="000000"/>
                <w:sz w:val="19"/>
                <w:szCs w:val="19"/>
              </w:rPr>
              <w:t xml:space="preserve"> </w:t>
            </w:r>
            <w:r w:rsidRPr="001A5CC6">
              <w:rPr>
                <w:rStyle w:val="txt"/>
                <w:color w:val="000000"/>
                <w:sz w:val="19"/>
                <w:szCs w:val="19"/>
              </w:rPr>
              <w:t>20, 44-67, 2018. </w:t>
            </w:r>
          </w:p>
          <w:p w14:paraId="1A353E9A" w14:textId="77777777" w:rsidR="000870DB" w:rsidRPr="00C71468" w:rsidRDefault="000870DB" w:rsidP="000870DB">
            <w:pPr>
              <w:jc w:val="both"/>
              <w:rPr>
                <w:rStyle w:val="txt"/>
                <w:spacing w:val="-2"/>
                <w:sz w:val="19"/>
                <w:szCs w:val="19"/>
              </w:rPr>
            </w:pPr>
            <w:r w:rsidRPr="001A5CC6">
              <w:rPr>
                <w:caps/>
                <w:sz w:val="19"/>
                <w:szCs w:val="19"/>
                <w:shd w:val="clear" w:color="auto" w:fill="F8F8F8"/>
              </w:rPr>
              <w:t>Liu, P.W.</w:t>
            </w:r>
            <w:r w:rsidRPr="001A5CC6">
              <w:rPr>
                <w:caps/>
                <w:color w:val="2A2D35"/>
                <w:sz w:val="19"/>
                <w:szCs w:val="19"/>
                <w:shd w:val="clear" w:color="auto" w:fill="F8F8F8"/>
              </w:rPr>
              <w:t xml:space="preserve">, </w:t>
            </w:r>
            <w:r w:rsidRPr="001A5CC6">
              <w:rPr>
                <w:caps/>
                <w:sz w:val="19"/>
                <w:szCs w:val="19"/>
                <w:shd w:val="clear" w:color="auto" w:fill="F8F8F8"/>
              </w:rPr>
              <w:t>Liu, W.F.</w:t>
            </w:r>
            <w:r w:rsidRPr="001A5CC6">
              <w:rPr>
                <w:caps/>
                <w:color w:val="2A2D35"/>
                <w:sz w:val="19"/>
                <w:szCs w:val="19"/>
                <w:shd w:val="clear" w:color="auto" w:fill="F8F8F8"/>
              </w:rPr>
              <w:t xml:space="preserve">, </w:t>
            </w:r>
            <w:r w:rsidRPr="001A5CC6">
              <w:rPr>
                <w:caps/>
                <w:sz w:val="19"/>
                <w:szCs w:val="19"/>
                <w:shd w:val="clear" w:color="auto" w:fill="F8F8F8"/>
              </w:rPr>
              <w:t>Wang, W.J.</w:t>
            </w:r>
            <w:r w:rsidRPr="001A5CC6">
              <w:rPr>
                <w:caps/>
                <w:color w:val="2A2D35"/>
                <w:sz w:val="19"/>
                <w:szCs w:val="19"/>
                <w:shd w:val="clear" w:color="auto" w:fill="F8F8F8"/>
              </w:rPr>
              <w:t xml:space="preserve"> </w:t>
            </w:r>
            <w:r w:rsidRPr="001A5CC6">
              <w:rPr>
                <w:color w:val="2A2D35"/>
                <w:sz w:val="19"/>
                <w:szCs w:val="19"/>
                <w:shd w:val="clear" w:color="auto" w:fill="F8F8F8"/>
              </w:rPr>
              <w:t>et al</w:t>
            </w:r>
            <w:r w:rsidRPr="001A5CC6">
              <w:rPr>
                <w:rFonts w:ascii="Source Sans Pro" w:hAnsi="Source Sans Pro"/>
                <w:color w:val="2A2D35"/>
                <w:sz w:val="19"/>
                <w:szCs w:val="19"/>
                <w:shd w:val="clear" w:color="auto" w:fill="F8F8F8"/>
              </w:rPr>
              <w:t>.</w:t>
            </w:r>
            <w:r w:rsidRPr="001A5CC6">
              <w:rPr>
                <w:rStyle w:val="txtbold"/>
                <w:bCs/>
                <w:i/>
                <w:color w:val="000000"/>
                <w:sz w:val="19"/>
                <w:szCs w:val="19"/>
              </w:rPr>
              <w:t xml:space="preserve"> A Comprehensive Review on Controlled Synthesis of Long-Chain Branched Polyolefins: Part 3, Characterization of Long-Chain Branched Polymers</w:t>
            </w:r>
            <w:r w:rsidRPr="001A5CC6">
              <w:rPr>
                <w:rStyle w:val="txtbold"/>
                <w:bCs/>
                <w:color w:val="000000"/>
                <w:sz w:val="19"/>
                <w:szCs w:val="19"/>
              </w:rPr>
              <w:t xml:space="preserve">. </w:t>
            </w:r>
            <w:r w:rsidRPr="001A5CC6">
              <w:rPr>
                <w:rStyle w:val="Emphasis"/>
                <w:i w:val="0"/>
                <w:color w:val="000000"/>
                <w:sz w:val="19"/>
                <w:szCs w:val="19"/>
              </w:rPr>
              <w:t>Macromolecular Reaction Engineering</w:t>
            </w:r>
            <w:r w:rsidRPr="001A5CC6">
              <w:rPr>
                <w:rStyle w:val="txt"/>
                <w:color w:val="000000"/>
                <w:sz w:val="19"/>
                <w:szCs w:val="19"/>
              </w:rPr>
              <w:t xml:space="preserve"> 11(1), Art. No. 1600012, 2017.</w:t>
            </w:r>
          </w:p>
          <w:p w14:paraId="404539B7" w14:textId="77777777" w:rsidR="001973B2" w:rsidRPr="00B7684B" w:rsidRDefault="001973B2" w:rsidP="00A521FB">
            <w:pPr>
              <w:shd w:val="clear" w:color="auto" w:fill="FFFFFF"/>
              <w:jc w:val="both"/>
              <w:rPr>
                <w:color w:val="000000"/>
                <w:sz w:val="19"/>
              </w:rPr>
            </w:pPr>
            <w:r w:rsidRPr="00B7684B">
              <w:rPr>
                <w:caps/>
                <w:color w:val="000000"/>
                <w:sz w:val="19"/>
              </w:rPr>
              <w:t>Shah, V.</w:t>
            </w:r>
            <w:r w:rsidRPr="00B7684B">
              <w:rPr>
                <w:color w:val="000000"/>
                <w:sz w:val="19"/>
              </w:rPr>
              <w:t> </w:t>
            </w:r>
            <w:r w:rsidRPr="00B7684B">
              <w:rPr>
                <w:i/>
                <w:color w:val="000000"/>
                <w:sz w:val="19"/>
              </w:rPr>
              <w:t>Handbook of Plastics Testing Technology</w:t>
            </w:r>
            <w:r w:rsidRPr="00B7684B">
              <w:rPr>
                <w:color w:val="000000"/>
                <w:sz w:val="19"/>
              </w:rPr>
              <w:t>. New York: John Wiley&amp;Sons, 1998. ISBN 0-471-18202-8. </w:t>
            </w:r>
          </w:p>
          <w:p w14:paraId="3AC3FC85" w14:textId="77777777" w:rsidR="001973B2" w:rsidRPr="00B7684B" w:rsidRDefault="001973B2" w:rsidP="00A521FB">
            <w:pPr>
              <w:shd w:val="clear" w:color="auto" w:fill="FFFFFF"/>
              <w:jc w:val="both"/>
              <w:rPr>
                <w:sz w:val="19"/>
              </w:rPr>
            </w:pPr>
            <w:r w:rsidRPr="00B7684B">
              <w:rPr>
                <w:caps/>
                <w:color w:val="000000"/>
                <w:sz w:val="19"/>
              </w:rPr>
              <w:t>Kumar, A., Gupta, R.K.</w:t>
            </w:r>
            <w:r w:rsidRPr="00B7684B">
              <w:rPr>
                <w:color w:val="000000"/>
                <w:sz w:val="19"/>
              </w:rPr>
              <w:t> </w:t>
            </w:r>
            <w:r w:rsidRPr="00B7684B">
              <w:rPr>
                <w:i/>
                <w:color w:val="000000"/>
                <w:sz w:val="19"/>
              </w:rPr>
              <w:t>Fundamentals of Polymers</w:t>
            </w:r>
            <w:r w:rsidRPr="00B7684B">
              <w:rPr>
                <w:color w:val="000000"/>
                <w:sz w:val="19"/>
              </w:rPr>
              <w:t>. New York: McGraw-Hill, 1998. ISBN 0-07-025224-6. </w:t>
            </w:r>
          </w:p>
        </w:tc>
      </w:tr>
      <w:tr w:rsidR="001973B2" w14:paraId="49B43772"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2AD50882" w14:textId="77777777" w:rsidR="001973B2" w:rsidRPr="00B7684B" w:rsidRDefault="001973B2" w:rsidP="00A521FB">
            <w:pPr>
              <w:jc w:val="center"/>
              <w:rPr>
                <w:b/>
                <w:sz w:val="19"/>
              </w:rPr>
            </w:pPr>
            <w:r w:rsidRPr="00B7684B">
              <w:rPr>
                <w:b/>
                <w:sz w:val="19"/>
              </w:rPr>
              <w:t>Informace ke kombinované nebo distanční formě</w:t>
            </w:r>
          </w:p>
        </w:tc>
      </w:tr>
      <w:tr w:rsidR="001973B2" w14:paraId="228CE7E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9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793"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794"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21BFF08D" w14:textId="77777777" w:rsidR="001973B2" w:rsidRPr="00B7684B" w:rsidRDefault="001973B2" w:rsidP="00A521FB">
            <w:pPr>
              <w:jc w:val="both"/>
              <w:rPr>
                <w:sz w:val="19"/>
              </w:rPr>
            </w:pPr>
            <w:r w:rsidRPr="00B7684B">
              <w:rPr>
                <w:b/>
                <w:sz w:val="19"/>
              </w:rPr>
              <w:lastRenderedPageBreak/>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795"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5B7C066C" w14:textId="77777777" w:rsidR="001973B2" w:rsidRPr="00B7684B" w:rsidRDefault="001973B2" w:rsidP="00A521FB">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796"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400F35BA" w14:textId="77777777" w:rsidR="001973B2" w:rsidRPr="00B7684B" w:rsidRDefault="001973B2" w:rsidP="00A521FB">
            <w:pPr>
              <w:jc w:val="both"/>
              <w:rPr>
                <w:b/>
                <w:sz w:val="19"/>
              </w:rPr>
            </w:pPr>
            <w:r w:rsidRPr="00B7684B">
              <w:rPr>
                <w:b/>
                <w:sz w:val="19"/>
              </w:rPr>
              <w:t xml:space="preserve">hodin </w:t>
            </w:r>
          </w:p>
        </w:tc>
      </w:tr>
      <w:tr w:rsidR="001973B2" w14:paraId="06CB8353"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2A95FC3" w14:textId="77777777" w:rsidR="001973B2" w:rsidRPr="00B7684B" w:rsidRDefault="001973B2" w:rsidP="00A521FB">
            <w:pPr>
              <w:jc w:val="both"/>
              <w:rPr>
                <w:b/>
                <w:sz w:val="19"/>
              </w:rPr>
            </w:pPr>
            <w:r w:rsidRPr="00B7684B">
              <w:rPr>
                <w:b/>
                <w:sz w:val="19"/>
              </w:rPr>
              <w:t>Informace o způsobu kontaktu s vyučujícím</w:t>
            </w:r>
          </w:p>
        </w:tc>
      </w:tr>
      <w:tr w:rsidR="001973B2" w14:paraId="1A94665B"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4879C591" w14:textId="15D92AFC"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29D3148"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315FBE78" w14:textId="77777777" w:rsidR="0040486E"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48" w:history="1">
              <w:r w:rsidRPr="00B7684B">
                <w:rPr>
                  <w:rStyle w:val="Hyperlink"/>
                  <w:sz w:val="19"/>
                </w:rPr>
                <w:t>kuritka@utb.cz</w:t>
              </w:r>
            </w:hyperlink>
            <w:r w:rsidRPr="00B7684B">
              <w:rPr>
                <w:color w:val="000000"/>
                <w:sz w:val="19"/>
              </w:rPr>
              <w:t>, 576 038</w:t>
            </w:r>
            <w:r w:rsidR="0064112C">
              <w:rPr>
                <w:color w:val="000000"/>
                <w:sz w:val="19"/>
              </w:rPr>
              <w:t> </w:t>
            </w:r>
            <w:r w:rsidRPr="00B7684B">
              <w:rPr>
                <w:color w:val="000000"/>
                <w:sz w:val="19"/>
              </w:rPr>
              <w:t>049.</w:t>
            </w:r>
          </w:p>
          <w:p w14:paraId="411AE09A" w14:textId="77777777" w:rsidR="0064112C" w:rsidRDefault="0064112C" w:rsidP="00B7684B">
            <w:pPr>
              <w:pStyle w:val="xxmsonormal"/>
              <w:shd w:val="clear" w:color="auto" w:fill="FFFFFF"/>
              <w:spacing w:before="0" w:beforeAutospacing="0" w:after="0" w:afterAutospacing="0"/>
              <w:rPr>
                <w:color w:val="000000"/>
                <w:sz w:val="19"/>
              </w:rPr>
            </w:pPr>
          </w:p>
          <w:p w14:paraId="63785652" w14:textId="045E5140" w:rsidR="0064112C" w:rsidRPr="00B7684B" w:rsidRDefault="0064112C" w:rsidP="00B7684B">
            <w:pPr>
              <w:pStyle w:val="xxmsonormal"/>
              <w:shd w:val="clear" w:color="auto" w:fill="FFFFFF"/>
              <w:spacing w:before="0" w:beforeAutospacing="0" w:after="0" w:afterAutospacing="0"/>
              <w:rPr>
                <w:sz w:val="19"/>
              </w:rPr>
            </w:pPr>
          </w:p>
        </w:tc>
      </w:tr>
      <w:tr w:rsidR="00F00738" w14:paraId="64A8F9BB"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14FFCFB" w14:textId="77777777" w:rsidR="00F00738" w:rsidRPr="00F00738" w:rsidRDefault="00F00738" w:rsidP="00F00738">
            <w:pPr>
              <w:rPr>
                <w:b/>
                <w:sz w:val="28"/>
                <w:szCs w:val="28"/>
              </w:rPr>
            </w:pPr>
            <w:r w:rsidRPr="00F00738">
              <w:br w:type="page"/>
            </w:r>
            <w:r w:rsidRPr="00F00738">
              <w:rPr>
                <w:b/>
                <w:sz w:val="28"/>
                <w:szCs w:val="28"/>
              </w:rPr>
              <w:t>B-III – Charakteristika studijního předmětu</w:t>
            </w:r>
          </w:p>
        </w:tc>
      </w:tr>
      <w:tr w:rsidR="00F00738" w:rsidRPr="00DF6C82" w14:paraId="04D2219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9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798" w:author="utb" w:date="2019-09-09T15:42:00Z">
            <w:trPr>
              <w:gridBefore w:val="2"/>
              <w:trHeight w:hRule="exact" w:val="284"/>
            </w:trPr>
          </w:trPrChange>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Change w:id="799" w:author="utb" w:date="2019-09-09T15:42:00Z">
              <w:tcPr>
                <w:tcW w:w="3100" w:type="dxa"/>
                <w:gridSpan w:val="5"/>
                <w:tcBorders>
                  <w:top w:val="double" w:sz="4" w:space="0" w:color="auto"/>
                  <w:left w:val="single" w:sz="4" w:space="0" w:color="auto"/>
                  <w:bottom w:val="single" w:sz="4" w:space="0" w:color="auto"/>
                  <w:right w:val="single" w:sz="4" w:space="0" w:color="auto"/>
                </w:tcBorders>
                <w:shd w:val="clear" w:color="auto" w:fill="F7CAAC"/>
                <w:hideMark/>
              </w:tcPr>
            </w:tcPrChange>
          </w:tcPr>
          <w:p w14:paraId="41815EE3" w14:textId="77777777" w:rsidR="00F00738" w:rsidRPr="00B7684B" w:rsidRDefault="00F00738" w:rsidP="00A521FB">
            <w:pPr>
              <w:jc w:val="both"/>
              <w:rPr>
                <w:b/>
                <w:sz w:val="18"/>
              </w:rPr>
            </w:pPr>
            <w:r w:rsidRPr="00B7684B">
              <w:rPr>
                <w:b/>
                <w:sz w:val="18"/>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Change w:id="800" w:author="utb" w:date="2019-09-09T15:42:00Z">
              <w:tcPr>
                <w:tcW w:w="7249" w:type="dxa"/>
                <w:gridSpan w:val="40"/>
                <w:tcBorders>
                  <w:top w:val="double" w:sz="4" w:space="0" w:color="auto"/>
                  <w:left w:val="single" w:sz="4" w:space="0" w:color="auto"/>
                  <w:bottom w:val="single" w:sz="4" w:space="0" w:color="auto"/>
                  <w:right w:val="single" w:sz="4" w:space="0" w:color="auto"/>
                </w:tcBorders>
              </w:tcPr>
            </w:tcPrChange>
          </w:tcPr>
          <w:p w14:paraId="1B221025" w14:textId="2D11B27A" w:rsidR="00F00738" w:rsidRPr="00B7684B" w:rsidRDefault="00785E81" w:rsidP="00785E81">
            <w:pPr>
              <w:jc w:val="both"/>
              <w:rPr>
                <w:b/>
                <w:sz w:val="19"/>
              </w:rPr>
            </w:pPr>
            <w:bookmarkStart w:id="801" w:name="Makromol_chem"/>
            <w:bookmarkEnd w:id="801"/>
            <w:r w:rsidRPr="00B7684B">
              <w:rPr>
                <w:b/>
                <w:spacing w:val="-2"/>
                <w:sz w:val="19"/>
              </w:rPr>
              <w:t>Macromolecular Chemistry</w:t>
            </w:r>
          </w:p>
        </w:tc>
      </w:tr>
      <w:tr w:rsidR="00F00738" w14:paraId="50F96C4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0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803"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0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C5EDED8" w14:textId="77777777" w:rsidR="00F00738" w:rsidRPr="00B7684B" w:rsidRDefault="00F00738" w:rsidP="00A521FB">
            <w:pPr>
              <w:jc w:val="both"/>
              <w:rPr>
                <w:b/>
                <w:sz w:val="18"/>
              </w:rPr>
            </w:pPr>
            <w:r w:rsidRPr="00B7684B">
              <w:rPr>
                <w:b/>
                <w:sz w:val="18"/>
              </w:rPr>
              <w:t>Typ předmětu</w:t>
            </w:r>
          </w:p>
        </w:tc>
        <w:tc>
          <w:tcPr>
            <w:tcW w:w="3433" w:type="dxa"/>
            <w:gridSpan w:val="19"/>
            <w:tcBorders>
              <w:top w:val="single" w:sz="4" w:space="0" w:color="auto"/>
              <w:left w:val="single" w:sz="4" w:space="0" w:color="auto"/>
              <w:bottom w:val="single" w:sz="4" w:space="0" w:color="auto"/>
              <w:right w:val="single" w:sz="4" w:space="0" w:color="auto"/>
            </w:tcBorders>
            <w:tcPrChange w:id="805"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2E97C129" w14:textId="77777777" w:rsidR="00F00738" w:rsidRPr="00B7684B" w:rsidRDefault="00F00738" w:rsidP="00A521FB">
            <w:pPr>
              <w:jc w:val="both"/>
              <w:rPr>
                <w:sz w:val="18"/>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Change w:id="806" w:author="utb" w:date="2019-09-09T15:42:00Z">
              <w:tcPr>
                <w:tcW w:w="2713"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0EDA20AF" w14:textId="77777777" w:rsidR="00F00738" w:rsidRPr="00B7684B" w:rsidRDefault="00F00738" w:rsidP="00A521FB">
            <w:pPr>
              <w:jc w:val="both"/>
              <w:rPr>
                <w:sz w:val="18"/>
              </w:rPr>
            </w:pPr>
            <w:r w:rsidRPr="00B7684B">
              <w:rPr>
                <w:b/>
                <w:sz w:val="18"/>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Change w:id="807" w:author="utb" w:date="2019-09-09T15:42:00Z">
              <w:tcPr>
                <w:tcW w:w="1103" w:type="dxa"/>
                <w:gridSpan w:val="6"/>
                <w:tcBorders>
                  <w:top w:val="single" w:sz="4" w:space="0" w:color="auto"/>
                  <w:left w:val="single" w:sz="4" w:space="0" w:color="auto"/>
                  <w:bottom w:val="single" w:sz="4" w:space="0" w:color="auto"/>
                  <w:right w:val="single" w:sz="4" w:space="0" w:color="auto"/>
                </w:tcBorders>
              </w:tcPr>
            </w:tcPrChange>
          </w:tcPr>
          <w:p w14:paraId="6124846E" w14:textId="77777777" w:rsidR="00F00738" w:rsidRPr="00B7684B" w:rsidRDefault="00F00738" w:rsidP="00A521FB">
            <w:pPr>
              <w:jc w:val="both"/>
              <w:rPr>
                <w:sz w:val="18"/>
              </w:rPr>
            </w:pPr>
          </w:p>
        </w:tc>
      </w:tr>
      <w:tr w:rsidR="00F00738" w14:paraId="07D436D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0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809" w:author="utb" w:date="2019-09-09T15:42:00Z">
            <w:trPr>
              <w:gridBefore w:val="2"/>
              <w:trHeight w:hRule="exact" w:val="284"/>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1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BBB53A8" w14:textId="77777777" w:rsidR="00F00738" w:rsidRPr="00B7684B" w:rsidRDefault="00F00738" w:rsidP="00A521FB">
            <w:pPr>
              <w:jc w:val="both"/>
              <w:rPr>
                <w:b/>
                <w:sz w:val="18"/>
              </w:rPr>
            </w:pPr>
            <w:r w:rsidRPr="00B7684B">
              <w:rPr>
                <w:b/>
                <w:sz w:val="18"/>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Change w:id="811" w:author="utb" w:date="2019-09-09T15:42:00Z">
              <w:tcPr>
                <w:tcW w:w="1713" w:type="dxa"/>
                <w:gridSpan w:val="11"/>
                <w:tcBorders>
                  <w:top w:val="single" w:sz="4" w:space="0" w:color="auto"/>
                  <w:left w:val="single" w:sz="4" w:space="0" w:color="auto"/>
                  <w:bottom w:val="single" w:sz="4" w:space="0" w:color="auto"/>
                  <w:right w:val="single" w:sz="4" w:space="0" w:color="auto"/>
                </w:tcBorders>
              </w:tcPr>
            </w:tcPrChange>
          </w:tcPr>
          <w:p w14:paraId="2C851D8A" w14:textId="77777777" w:rsidR="00F00738" w:rsidRPr="00B7684B" w:rsidRDefault="00F00738" w:rsidP="00A521FB">
            <w:pPr>
              <w:jc w:val="both"/>
              <w:rPr>
                <w:sz w:val="18"/>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Change w:id="812" w:author="utb" w:date="2019-09-09T15:42:00Z">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09CAF1E1" w14:textId="77777777" w:rsidR="00F00738" w:rsidRPr="00B7684B" w:rsidRDefault="00F00738" w:rsidP="00A521FB">
            <w:pPr>
              <w:jc w:val="both"/>
              <w:rPr>
                <w:b/>
                <w:sz w:val="18"/>
              </w:rPr>
            </w:pPr>
            <w:r w:rsidRPr="00B7684B">
              <w:rPr>
                <w:b/>
                <w:sz w:val="18"/>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Change w:id="813" w:author="utb" w:date="2019-09-09T15:42:00Z">
              <w:tcPr>
                <w:tcW w:w="823" w:type="dxa"/>
                <w:gridSpan w:val="5"/>
                <w:tcBorders>
                  <w:top w:val="single" w:sz="4" w:space="0" w:color="auto"/>
                  <w:left w:val="single" w:sz="4" w:space="0" w:color="auto"/>
                  <w:bottom w:val="single" w:sz="4" w:space="0" w:color="auto"/>
                  <w:right w:val="single" w:sz="4" w:space="0" w:color="auto"/>
                </w:tcBorders>
              </w:tcPr>
            </w:tcPrChange>
          </w:tcPr>
          <w:p w14:paraId="49AE07CD" w14:textId="77777777" w:rsidR="00F00738" w:rsidRPr="00B7684B" w:rsidRDefault="00F00738" w:rsidP="00A521FB">
            <w:pPr>
              <w:jc w:val="both"/>
              <w:rPr>
                <w:sz w:val="18"/>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81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46E0CC1" w14:textId="77777777" w:rsidR="00F00738" w:rsidRPr="00B7684B" w:rsidRDefault="00F00738" w:rsidP="00A521FB">
            <w:pPr>
              <w:jc w:val="both"/>
              <w:rPr>
                <w:b/>
                <w:sz w:val="18"/>
              </w:rPr>
            </w:pPr>
            <w:r w:rsidRPr="00B7684B">
              <w:rPr>
                <w:b/>
                <w:sz w:val="18"/>
              </w:rPr>
              <w:t>kreditů</w:t>
            </w:r>
          </w:p>
        </w:tc>
        <w:tc>
          <w:tcPr>
            <w:tcW w:w="1645" w:type="dxa"/>
            <w:gridSpan w:val="11"/>
            <w:tcBorders>
              <w:top w:val="single" w:sz="4" w:space="0" w:color="auto"/>
              <w:left w:val="single" w:sz="4" w:space="0" w:color="auto"/>
              <w:bottom w:val="single" w:sz="4" w:space="0" w:color="auto"/>
              <w:right w:val="single" w:sz="4" w:space="0" w:color="auto"/>
            </w:tcBorders>
            <w:tcPrChange w:id="81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7CEC1450" w14:textId="77777777" w:rsidR="00F00738" w:rsidRPr="00B7684B" w:rsidRDefault="00F00738" w:rsidP="00A521FB">
            <w:pPr>
              <w:jc w:val="both"/>
              <w:rPr>
                <w:sz w:val="18"/>
              </w:rPr>
            </w:pPr>
          </w:p>
        </w:tc>
      </w:tr>
      <w:tr w:rsidR="00F00738" w14:paraId="00EC15E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1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1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1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3491159" w14:textId="77777777" w:rsidR="00F00738" w:rsidRPr="00B7684B" w:rsidRDefault="00F00738" w:rsidP="00A521FB">
            <w:pPr>
              <w:jc w:val="both"/>
              <w:rPr>
                <w:b/>
                <w:sz w:val="18"/>
              </w:rPr>
            </w:pPr>
            <w:r w:rsidRPr="00B7684B">
              <w:rPr>
                <w:b/>
                <w:sz w:val="18"/>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Change w:id="81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552B8076" w14:textId="77777777" w:rsidR="00F00738" w:rsidRPr="00B7684B" w:rsidRDefault="00F00738" w:rsidP="00A521FB">
            <w:pPr>
              <w:jc w:val="both"/>
              <w:rPr>
                <w:sz w:val="18"/>
              </w:rPr>
            </w:pPr>
          </w:p>
        </w:tc>
      </w:tr>
      <w:tr w:rsidR="00F00738" w14:paraId="793B0D2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21"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22"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C10C2A9" w14:textId="77777777" w:rsidR="00F00738" w:rsidRPr="00B7684B" w:rsidRDefault="00F00738" w:rsidP="00A521FB">
            <w:pPr>
              <w:jc w:val="both"/>
              <w:rPr>
                <w:b/>
                <w:sz w:val="18"/>
              </w:rPr>
            </w:pPr>
            <w:r w:rsidRPr="00B7684B">
              <w:rPr>
                <w:b/>
                <w:sz w:val="18"/>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Change w:id="823" w:author="utb" w:date="2019-09-09T15:42:00Z">
              <w:tcPr>
                <w:tcW w:w="3433" w:type="dxa"/>
                <w:gridSpan w:val="21"/>
                <w:tcBorders>
                  <w:top w:val="single" w:sz="4" w:space="0" w:color="auto"/>
                  <w:left w:val="single" w:sz="4" w:space="0" w:color="auto"/>
                  <w:bottom w:val="single" w:sz="4" w:space="0" w:color="auto"/>
                  <w:right w:val="single" w:sz="4" w:space="0" w:color="auto"/>
                </w:tcBorders>
              </w:tcPr>
            </w:tcPrChange>
          </w:tcPr>
          <w:p w14:paraId="2A08D0BF" w14:textId="77777777" w:rsidR="00F00738" w:rsidRPr="00B7684B" w:rsidRDefault="00F00738" w:rsidP="00A521FB">
            <w:pPr>
              <w:jc w:val="both"/>
              <w:rPr>
                <w:sz w:val="18"/>
              </w:rPr>
            </w:pPr>
            <w:r w:rsidRPr="00B7684B">
              <w:rPr>
                <w:sz w:val="18"/>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Change w:id="824" w:author="utb" w:date="2019-09-09T15:42:00Z">
              <w:tcPr>
                <w:tcW w:w="2172"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F3CFE70" w14:textId="77777777" w:rsidR="00F00738" w:rsidRPr="00B7684B" w:rsidRDefault="00F00738" w:rsidP="00A521FB">
            <w:pPr>
              <w:jc w:val="both"/>
              <w:rPr>
                <w:b/>
                <w:sz w:val="18"/>
              </w:rPr>
            </w:pPr>
            <w:r w:rsidRPr="00B7684B">
              <w:rPr>
                <w:b/>
                <w:sz w:val="18"/>
              </w:rPr>
              <w:t>Forma výuky</w:t>
            </w:r>
          </w:p>
        </w:tc>
        <w:tc>
          <w:tcPr>
            <w:tcW w:w="1645" w:type="dxa"/>
            <w:gridSpan w:val="11"/>
            <w:tcBorders>
              <w:top w:val="single" w:sz="4" w:space="0" w:color="auto"/>
              <w:left w:val="single" w:sz="4" w:space="0" w:color="auto"/>
              <w:bottom w:val="single" w:sz="4" w:space="0" w:color="auto"/>
              <w:right w:val="single" w:sz="4" w:space="0" w:color="auto"/>
            </w:tcBorders>
            <w:tcPrChange w:id="825" w:author="utb" w:date="2019-09-09T15:42:00Z">
              <w:tcPr>
                <w:tcW w:w="1644" w:type="dxa"/>
                <w:gridSpan w:val="10"/>
                <w:tcBorders>
                  <w:top w:val="single" w:sz="4" w:space="0" w:color="auto"/>
                  <w:left w:val="single" w:sz="4" w:space="0" w:color="auto"/>
                  <w:bottom w:val="single" w:sz="4" w:space="0" w:color="auto"/>
                  <w:right w:val="single" w:sz="4" w:space="0" w:color="auto"/>
                </w:tcBorders>
              </w:tcPr>
            </w:tcPrChange>
          </w:tcPr>
          <w:p w14:paraId="51F9DA5D" w14:textId="77777777" w:rsidR="00F00738" w:rsidRPr="00B7684B" w:rsidRDefault="00F00738" w:rsidP="00A521FB">
            <w:pPr>
              <w:jc w:val="both"/>
              <w:rPr>
                <w:sz w:val="18"/>
              </w:rPr>
            </w:pPr>
          </w:p>
        </w:tc>
      </w:tr>
      <w:tr w:rsidR="00F00738" w14:paraId="318A752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27"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28"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9749C88" w14:textId="77777777" w:rsidR="00F00738" w:rsidRPr="00B7684B" w:rsidRDefault="00F00738" w:rsidP="00A521FB">
            <w:pPr>
              <w:jc w:val="both"/>
              <w:rPr>
                <w:b/>
                <w:sz w:val="18"/>
              </w:rPr>
            </w:pPr>
            <w:r w:rsidRPr="00B7684B">
              <w:rPr>
                <w:b/>
                <w:sz w:val="18"/>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Change w:id="829" w:author="utb" w:date="2019-09-09T15:42:00Z">
              <w:tcPr>
                <w:tcW w:w="7249" w:type="dxa"/>
                <w:gridSpan w:val="40"/>
                <w:tcBorders>
                  <w:top w:val="single" w:sz="4" w:space="0" w:color="auto"/>
                  <w:left w:val="single" w:sz="4" w:space="0" w:color="auto"/>
                  <w:bottom w:val="single" w:sz="4" w:space="0" w:color="auto"/>
                  <w:right w:val="single" w:sz="4" w:space="0" w:color="auto"/>
                </w:tcBorders>
              </w:tcPr>
            </w:tcPrChange>
          </w:tcPr>
          <w:p w14:paraId="39A607EA" w14:textId="77777777" w:rsidR="00F00738" w:rsidRPr="00B7684B" w:rsidRDefault="00F00738" w:rsidP="00A521FB">
            <w:pPr>
              <w:jc w:val="both"/>
              <w:rPr>
                <w:sz w:val="18"/>
              </w:rPr>
            </w:pPr>
          </w:p>
        </w:tc>
      </w:tr>
      <w:tr w:rsidR="00F00738" w14:paraId="2A1F3F0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831" w:author="utb" w:date="2019-09-09T15:42:00Z">
            <w:trPr>
              <w:gridBefore w:val="2"/>
              <w:trHeight w:val="288"/>
            </w:trPr>
          </w:trPrChange>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Change w:id="832" w:author="utb" w:date="2019-09-09T15:42:00Z">
              <w:tcPr>
                <w:tcW w:w="3100" w:type="dxa"/>
                <w:gridSpan w:val="5"/>
                <w:tcBorders>
                  <w:top w:val="nil"/>
                  <w:left w:val="single" w:sz="4" w:space="0" w:color="auto"/>
                  <w:bottom w:val="single" w:sz="4" w:space="0" w:color="auto"/>
                  <w:right w:val="single" w:sz="4" w:space="0" w:color="auto"/>
                </w:tcBorders>
                <w:shd w:val="clear" w:color="auto" w:fill="F7CAAC"/>
                <w:vAlign w:val="center"/>
                <w:hideMark/>
              </w:tcPr>
            </w:tcPrChange>
          </w:tcPr>
          <w:p w14:paraId="27BDF8AB" w14:textId="77777777" w:rsidR="00F00738" w:rsidRPr="00B7684B" w:rsidRDefault="00F00738" w:rsidP="00A521FB">
            <w:pPr>
              <w:rPr>
                <w:b/>
                <w:sz w:val="18"/>
              </w:rPr>
            </w:pPr>
            <w:r w:rsidRPr="00B7684B">
              <w:rPr>
                <w:b/>
                <w:sz w:val="18"/>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Change w:id="833" w:author="utb" w:date="2019-09-09T15:42:00Z">
              <w:tcPr>
                <w:tcW w:w="7249" w:type="dxa"/>
                <w:gridSpan w:val="40"/>
                <w:tcBorders>
                  <w:top w:val="single" w:sz="4" w:space="0" w:color="auto"/>
                  <w:left w:val="single" w:sz="4" w:space="0" w:color="auto"/>
                  <w:bottom w:val="single" w:sz="4" w:space="0" w:color="auto"/>
                  <w:right w:val="single" w:sz="4" w:space="0" w:color="auto"/>
                </w:tcBorders>
                <w:vAlign w:val="center"/>
              </w:tcPr>
            </w:tcPrChange>
          </w:tcPr>
          <w:p w14:paraId="3DF9903D" w14:textId="77777777" w:rsidR="00F00738" w:rsidRPr="00B7684B" w:rsidRDefault="00F00738" w:rsidP="00A521FB">
            <w:pPr>
              <w:jc w:val="both"/>
              <w:rPr>
                <w:sz w:val="18"/>
              </w:rPr>
            </w:pPr>
            <w:r w:rsidRPr="00B7684B">
              <w:rPr>
                <w:spacing w:val="-2"/>
                <w:sz w:val="18"/>
              </w:rPr>
              <w:t>prof. Ing. Petr Svoboda, Ph.D.</w:t>
            </w:r>
          </w:p>
        </w:tc>
      </w:tr>
      <w:tr w:rsidR="00F00738" w14:paraId="541B190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835" w:author="utb" w:date="2019-09-09T15:42:00Z">
            <w:trPr>
              <w:gridBefore w:val="2"/>
              <w:trHeight w:val="243"/>
            </w:trPr>
          </w:trPrChange>
        </w:trPr>
        <w:tc>
          <w:tcPr>
            <w:tcW w:w="3099" w:type="dxa"/>
            <w:gridSpan w:val="2"/>
            <w:tcBorders>
              <w:top w:val="nil"/>
              <w:left w:val="single" w:sz="4" w:space="0" w:color="auto"/>
              <w:bottom w:val="single" w:sz="4" w:space="0" w:color="auto"/>
              <w:right w:val="single" w:sz="4" w:space="0" w:color="auto"/>
            </w:tcBorders>
            <w:shd w:val="clear" w:color="auto" w:fill="F7CAAC"/>
            <w:hideMark/>
            <w:tcPrChange w:id="836" w:author="utb" w:date="2019-09-09T15:42:00Z">
              <w:tcPr>
                <w:tcW w:w="3100" w:type="dxa"/>
                <w:gridSpan w:val="5"/>
                <w:tcBorders>
                  <w:top w:val="nil"/>
                  <w:left w:val="single" w:sz="4" w:space="0" w:color="auto"/>
                  <w:bottom w:val="single" w:sz="4" w:space="0" w:color="auto"/>
                  <w:right w:val="single" w:sz="4" w:space="0" w:color="auto"/>
                </w:tcBorders>
                <w:shd w:val="clear" w:color="auto" w:fill="F7CAAC"/>
                <w:hideMark/>
              </w:tcPr>
            </w:tcPrChange>
          </w:tcPr>
          <w:p w14:paraId="0BC1418A" w14:textId="77777777" w:rsidR="00F00738" w:rsidRPr="00B7684B" w:rsidRDefault="00F00738" w:rsidP="00A521FB">
            <w:pPr>
              <w:jc w:val="both"/>
              <w:rPr>
                <w:b/>
                <w:sz w:val="18"/>
              </w:rPr>
            </w:pPr>
            <w:r w:rsidRPr="00B7684B">
              <w:rPr>
                <w:b/>
                <w:sz w:val="18"/>
              </w:rPr>
              <w:t>Zapojení garanta do výuky předmětu</w:t>
            </w:r>
          </w:p>
        </w:tc>
        <w:tc>
          <w:tcPr>
            <w:tcW w:w="7250" w:type="dxa"/>
            <w:gridSpan w:val="35"/>
            <w:tcBorders>
              <w:top w:val="nil"/>
              <w:left w:val="single" w:sz="4" w:space="0" w:color="auto"/>
              <w:bottom w:val="single" w:sz="4" w:space="0" w:color="auto"/>
              <w:right w:val="single" w:sz="4" w:space="0" w:color="auto"/>
            </w:tcBorders>
            <w:tcPrChange w:id="837" w:author="utb" w:date="2019-09-09T15:42:00Z">
              <w:tcPr>
                <w:tcW w:w="7249" w:type="dxa"/>
                <w:gridSpan w:val="40"/>
                <w:tcBorders>
                  <w:top w:val="nil"/>
                  <w:left w:val="single" w:sz="4" w:space="0" w:color="auto"/>
                  <w:bottom w:val="single" w:sz="4" w:space="0" w:color="auto"/>
                  <w:right w:val="single" w:sz="4" w:space="0" w:color="auto"/>
                </w:tcBorders>
              </w:tcPr>
            </w:tcPrChange>
          </w:tcPr>
          <w:p w14:paraId="0FFC10BF" w14:textId="77777777" w:rsidR="00F00738" w:rsidRPr="00B7684B" w:rsidRDefault="00F00738" w:rsidP="00A521FB">
            <w:pPr>
              <w:jc w:val="both"/>
              <w:rPr>
                <w:sz w:val="18"/>
              </w:rPr>
            </w:pPr>
            <w:r w:rsidRPr="00B7684B">
              <w:rPr>
                <w:sz w:val="18"/>
              </w:rPr>
              <w:t>100%</w:t>
            </w:r>
          </w:p>
        </w:tc>
      </w:tr>
      <w:tr w:rsidR="00F00738" w14:paraId="160B875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39"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40"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E9CBAE6" w14:textId="77777777" w:rsidR="00F00738" w:rsidRPr="00B7684B" w:rsidRDefault="00F00738" w:rsidP="00A521FB">
            <w:pPr>
              <w:jc w:val="both"/>
              <w:rPr>
                <w:b/>
                <w:sz w:val="18"/>
              </w:rPr>
            </w:pPr>
            <w:r w:rsidRPr="00B7684B">
              <w:rPr>
                <w:b/>
                <w:sz w:val="18"/>
              </w:rPr>
              <w:t>Vyučující</w:t>
            </w:r>
          </w:p>
        </w:tc>
        <w:tc>
          <w:tcPr>
            <w:tcW w:w="7250" w:type="dxa"/>
            <w:gridSpan w:val="35"/>
            <w:tcBorders>
              <w:top w:val="single" w:sz="4" w:space="0" w:color="auto"/>
              <w:left w:val="single" w:sz="4" w:space="0" w:color="auto"/>
              <w:bottom w:val="nil"/>
              <w:right w:val="single" w:sz="4" w:space="0" w:color="auto"/>
            </w:tcBorders>
            <w:tcPrChange w:id="841" w:author="utb" w:date="2019-09-09T15:42:00Z">
              <w:tcPr>
                <w:tcW w:w="7249" w:type="dxa"/>
                <w:gridSpan w:val="40"/>
                <w:tcBorders>
                  <w:top w:val="single" w:sz="4" w:space="0" w:color="auto"/>
                  <w:left w:val="single" w:sz="4" w:space="0" w:color="auto"/>
                  <w:bottom w:val="nil"/>
                  <w:right w:val="single" w:sz="4" w:space="0" w:color="auto"/>
                </w:tcBorders>
              </w:tcPr>
            </w:tcPrChange>
          </w:tcPr>
          <w:p w14:paraId="4DBAE5B7" w14:textId="77777777" w:rsidR="00F00738" w:rsidRPr="00B7684B" w:rsidRDefault="00F00738" w:rsidP="00A521FB">
            <w:pPr>
              <w:jc w:val="both"/>
              <w:rPr>
                <w:sz w:val="18"/>
              </w:rPr>
            </w:pPr>
          </w:p>
        </w:tc>
      </w:tr>
      <w:tr w:rsidR="00F00738" w14:paraId="6AF74ADB"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3547AC9" w14:textId="77777777" w:rsidR="00F00738" w:rsidRPr="00B7684B" w:rsidRDefault="00F00738" w:rsidP="00A521FB">
            <w:pPr>
              <w:spacing w:before="20" w:after="20"/>
              <w:jc w:val="both"/>
              <w:rPr>
                <w:sz w:val="18"/>
              </w:rPr>
            </w:pPr>
            <w:r w:rsidRPr="00B7684B">
              <w:rPr>
                <w:spacing w:val="-2"/>
                <w:sz w:val="18"/>
              </w:rPr>
              <w:t>prof. Ing. Petr Svoboda, Ph.D.</w:t>
            </w:r>
          </w:p>
        </w:tc>
      </w:tr>
      <w:tr w:rsidR="00F00738" w14:paraId="22D751A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43" w:author="utb" w:date="2019-09-09T15:42:00Z">
            <w:trPr>
              <w:gridBefore w:val="2"/>
            </w:trPr>
          </w:trPrChange>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Change w:id="844" w:author="utb" w:date="2019-09-09T15:42:00Z">
              <w:tcPr>
                <w:tcW w:w="310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BFFAB98" w14:textId="77777777" w:rsidR="00F00738" w:rsidRPr="00B7684B" w:rsidRDefault="00F00738" w:rsidP="00A521FB">
            <w:pPr>
              <w:jc w:val="both"/>
              <w:rPr>
                <w:b/>
                <w:sz w:val="18"/>
              </w:rPr>
            </w:pPr>
            <w:r w:rsidRPr="00B7684B">
              <w:rPr>
                <w:b/>
                <w:sz w:val="18"/>
              </w:rPr>
              <w:t>Stručná anotace předmětu</w:t>
            </w:r>
          </w:p>
        </w:tc>
        <w:tc>
          <w:tcPr>
            <w:tcW w:w="7250" w:type="dxa"/>
            <w:gridSpan w:val="35"/>
            <w:tcBorders>
              <w:top w:val="single" w:sz="4" w:space="0" w:color="auto"/>
              <w:left w:val="single" w:sz="4" w:space="0" w:color="auto"/>
              <w:bottom w:val="nil"/>
              <w:right w:val="single" w:sz="4" w:space="0" w:color="auto"/>
            </w:tcBorders>
            <w:tcPrChange w:id="845" w:author="utb" w:date="2019-09-09T15:42:00Z">
              <w:tcPr>
                <w:tcW w:w="7249" w:type="dxa"/>
                <w:gridSpan w:val="40"/>
                <w:tcBorders>
                  <w:top w:val="single" w:sz="4" w:space="0" w:color="auto"/>
                  <w:left w:val="single" w:sz="4" w:space="0" w:color="auto"/>
                  <w:bottom w:val="nil"/>
                  <w:right w:val="single" w:sz="4" w:space="0" w:color="auto"/>
                </w:tcBorders>
              </w:tcPr>
            </w:tcPrChange>
          </w:tcPr>
          <w:p w14:paraId="0A66BFC3" w14:textId="77777777" w:rsidR="00F00738" w:rsidRPr="00B7684B" w:rsidRDefault="00F00738" w:rsidP="00A521FB">
            <w:pPr>
              <w:jc w:val="both"/>
              <w:rPr>
                <w:sz w:val="18"/>
              </w:rPr>
            </w:pPr>
          </w:p>
        </w:tc>
      </w:tr>
      <w:tr w:rsidR="00F00738" w:rsidRPr="007B40BC" w14:paraId="5CF37D45" w14:textId="77777777" w:rsidTr="00B7684B">
        <w:trPr>
          <w:trHeight w:val="3187"/>
        </w:trPr>
        <w:tc>
          <w:tcPr>
            <w:tcW w:w="10349" w:type="dxa"/>
            <w:gridSpan w:val="37"/>
            <w:tcBorders>
              <w:top w:val="nil"/>
              <w:left w:val="single" w:sz="4" w:space="0" w:color="auto"/>
              <w:bottom w:val="single" w:sz="12" w:space="0" w:color="auto"/>
              <w:right w:val="single" w:sz="4" w:space="0" w:color="auto"/>
            </w:tcBorders>
          </w:tcPr>
          <w:p w14:paraId="3963C417" w14:textId="77777777" w:rsidR="00F00738" w:rsidRPr="005B5506" w:rsidRDefault="00F00738" w:rsidP="00A521FB">
            <w:pPr>
              <w:jc w:val="both"/>
              <w:rPr>
                <w:sz w:val="17"/>
                <w:szCs w:val="17"/>
              </w:rPr>
            </w:pPr>
            <w:r w:rsidRPr="005B5506">
              <w:rPr>
                <w:color w:val="000000"/>
                <w:sz w:val="17"/>
                <w:szCs w:val="17"/>
                <w:shd w:val="clear" w:color="auto" w:fill="FFFFFF"/>
              </w:rPr>
              <w:t>Cílem předmětu je podrobnější osvojení znalostí umožňujících detailnější posuzování souvislostí mezi chemickou strukturou polymeru, vlastnostmi jeho řetězců, vzniku možných nadmolekulárních struktur a výsledným chováním v podobě výrobku na úrovni potřebné pro výzkumnou činnost. Náplní předmětu je rozšíření znalostí z makromolekulární chemie v oblasti metod hodnocení molekulárních parametrů a sledování nadmolekulárních struktur polymerů a jejich přeměn v procesu výroby, zpracování i v průběhu používání. </w:t>
            </w:r>
          </w:p>
          <w:p w14:paraId="43667315" w14:textId="77777777" w:rsidR="00F00738" w:rsidRPr="005B5506" w:rsidRDefault="00F00738" w:rsidP="00A521FB">
            <w:pPr>
              <w:jc w:val="both"/>
              <w:rPr>
                <w:sz w:val="10"/>
                <w:szCs w:val="10"/>
              </w:rPr>
            </w:pPr>
          </w:p>
          <w:p w14:paraId="09EE07CD" w14:textId="77777777" w:rsidR="008B1D3D" w:rsidRPr="005B5506" w:rsidRDefault="008B1D3D" w:rsidP="008B1D3D">
            <w:pPr>
              <w:jc w:val="both"/>
              <w:rPr>
                <w:sz w:val="17"/>
                <w:szCs w:val="17"/>
                <w:u w:val="single"/>
              </w:rPr>
            </w:pPr>
            <w:r w:rsidRPr="005B5506">
              <w:rPr>
                <w:sz w:val="17"/>
                <w:szCs w:val="17"/>
                <w:u w:val="single"/>
              </w:rPr>
              <w:t>Základní témata:</w:t>
            </w:r>
          </w:p>
          <w:p w14:paraId="0BADED70" w14:textId="63A38D76"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Polymerace. Ziegler-Natovy, metalocenové a katalyzátory s vnucenou geometrií (CGC). Vliv na distribuci molární hmotnosti, koncentraci krátkých a dlouhých větví, hustotu, reologii, krystalickou strukturu, modul, elasticitu. Sendvičový komplex, klecovité struktury, aktivace, iniciace, propagace, terminace.</w:t>
            </w:r>
          </w:p>
          <w:p w14:paraId="2A7A8A60" w14:textId="77777777" w:rsidR="008B1D3D" w:rsidRPr="005B5506" w:rsidRDefault="008B1D3D" w:rsidP="00B7684B">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Chemická struktura polymerů. </w:t>
            </w:r>
          </w:p>
          <w:p w14:paraId="3A1B508E" w14:textId="14738908" w:rsidR="008B1D3D" w:rsidRPr="005B5506" w:rsidRDefault="008B1D3D" w:rsidP="00B7684B">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Vznik nadmolekulárních struktur.</w:t>
            </w:r>
            <w:ins w:id="846" w:author="utb" w:date="2019-09-09T13:50:00Z">
              <w:r w:rsidR="005B5506" w:rsidRPr="005B5506">
                <w:rPr>
                  <w:color w:val="000000"/>
                  <w:sz w:val="17"/>
                  <w:szCs w:val="17"/>
                  <w:shd w:val="clear" w:color="auto" w:fill="FFFFFF"/>
                </w:rPr>
                <w:t xml:space="preserve"> Vliv chemické struktury na pravidelnost uspořádání řetězců.</w:t>
              </w:r>
            </w:ins>
            <w:r w:rsidRPr="005B5506">
              <w:rPr>
                <w:color w:val="000000"/>
                <w:sz w:val="17"/>
                <w:szCs w:val="17"/>
                <w:shd w:val="clear" w:color="auto" w:fill="FFFFFF"/>
              </w:rPr>
              <w:t> </w:t>
            </w:r>
          </w:p>
          <w:p w14:paraId="44EE1C98" w14:textId="0847EC42" w:rsidR="008B1D3D" w:rsidRPr="005B5506" w:rsidRDefault="008B1D3D" w:rsidP="00B7684B">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Krystalická a amorfní fáze. </w:t>
            </w:r>
            <w:ins w:id="847" w:author="utb" w:date="2019-09-09T13:50:00Z">
              <w:r w:rsidR="005B5506" w:rsidRPr="005B5506">
                <w:rPr>
                  <w:color w:val="000000"/>
                  <w:sz w:val="17"/>
                  <w:szCs w:val="17"/>
                  <w:shd w:val="clear" w:color="auto" w:fill="FFFFFF"/>
                </w:rPr>
                <w:t>Kinetika izotermní a neizotermní krystalizace podle hlavních teorií (Avrami, Ozawa, Liu-Mo, Hoffman-Lauritzen). Vliv molární hmotnosti na kinetiku krystalizace.</w:t>
              </w:r>
            </w:ins>
          </w:p>
          <w:p w14:paraId="7DCBD838" w14:textId="22E84E59" w:rsidR="008B1D3D" w:rsidRPr="005B5506" w:rsidRDefault="005B5506" w:rsidP="00B7684B">
            <w:pPr>
              <w:pStyle w:val="ListParagraph"/>
              <w:numPr>
                <w:ilvl w:val="0"/>
                <w:numId w:val="28"/>
              </w:numPr>
              <w:ind w:left="113" w:hanging="113"/>
              <w:jc w:val="both"/>
              <w:rPr>
                <w:color w:val="000000"/>
                <w:sz w:val="17"/>
                <w:szCs w:val="17"/>
                <w:shd w:val="clear" w:color="auto" w:fill="FFFFFF"/>
              </w:rPr>
            </w:pPr>
            <w:ins w:id="848" w:author="utb" w:date="2019-09-09T13:52:00Z">
              <w:r w:rsidRPr="005B5506">
                <w:rPr>
                  <w:color w:val="000000"/>
                  <w:sz w:val="17"/>
                  <w:szCs w:val="17"/>
                  <w:shd w:val="clear" w:color="auto" w:fill="FFFFFF"/>
                </w:rPr>
                <w:t>Termoplasty (polyolefiny, fluoroplasty, vinylové polymery, styrenové a akrylové polymery, polyestery a polyethery, polyamidy, polyurethany), reaktoplasty (fenoplasty, aminoplasty, pryskyřice) a kaučuky (přírodní, syntetické, termoplastické a speciální) se specifickým důrazem na přípravu polymerních směsí pro specifické a náročné aplikace (např. vykazující odolnost zvýšeným teplotám, vysokou rázovou houževnatost za nízkých teplot, nízký koeficient teplotní roztažnosti či vysokou adhezi za zvýšených teplot).</w:t>
              </w:r>
            </w:ins>
            <w:del w:id="849" w:author="utb" w:date="2019-09-09T13:52:00Z">
              <w:r w:rsidR="008B1D3D" w:rsidRPr="005B5506" w:rsidDel="005B5506">
                <w:rPr>
                  <w:color w:val="000000"/>
                  <w:sz w:val="17"/>
                  <w:szCs w:val="17"/>
                  <w:shd w:val="clear" w:color="auto" w:fill="FFFFFF"/>
                </w:rPr>
                <w:delText>Termoplasty, reaktoplasty a kaučuky.</w:delText>
              </w:r>
            </w:del>
            <w:r w:rsidR="008B1D3D" w:rsidRPr="005B5506">
              <w:rPr>
                <w:color w:val="000000"/>
                <w:sz w:val="17"/>
                <w:szCs w:val="17"/>
                <w:shd w:val="clear" w:color="auto" w:fill="FFFFFF"/>
              </w:rPr>
              <w:t> </w:t>
            </w:r>
          </w:p>
          <w:p w14:paraId="1032D6DB" w14:textId="70231E54"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Síťování. Peroxidy, ozařování gama a beta, roubování silanem + působení vody. Přiměřené zvýšení viskozity pro výrobu pěn.</w:t>
            </w:r>
          </w:p>
          <w:p w14:paraId="09694270" w14:textId="77777777"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Vlastnosti jednotlivých polymerů. Využití inženýrských polymerů v automobilovém a leteckém průmyslu.</w:t>
            </w:r>
          </w:p>
          <w:p w14:paraId="262682FA" w14:textId="77777777"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Polymerace s nanoplnivy - uhlíková vlákna a nanotrubičky pro inteligentní nanokompozity.</w:t>
            </w:r>
          </w:p>
          <w:p w14:paraId="2E7B84D1" w14:textId="77777777"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Chemické reakce na rozhraní polymerů. Kompatibilizace nemísitelých směsí polymerů. In-situ vytvořený blokový nebo roubovaný kopolymer. Rostoucí reaktivita párů: kyselina/amin, hydroxyl/(anhydrid nebo kyselina), aromatický amin/epoxid, alifatický amin/epoxid, kyselina/oxazolin, kyselina/epoxid, aromatický amin/anhydrid, alifatický amin/anhydrid.</w:t>
            </w:r>
          </w:p>
          <w:p w14:paraId="39ADD5E5" w14:textId="0DE47084" w:rsidR="00F00738" w:rsidRPr="00B7684B" w:rsidRDefault="008B1D3D" w:rsidP="00B7684B">
            <w:pPr>
              <w:pStyle w:val="ListParagraph"/>
              <w:numPr>
                <w:ilvl w:val="0"/>
                <w:numId w:val="28"/>
              </w:numPr>
              <w:ind w:left="113" w:hanging="113"/>
              <w:jc w:val="both"/>
              <w:rPr>
                <w:sz w:val="18"/>
                <w:u w:val="single"/>
              </w:rPr>
            </w:pPr>
            <w:r w:rsidRPr="005B5506">
              <w:rPr>
                <w:color w:val="000000"/>
                <w:sz w:val="17"/>
                <w:szCs w:val="17"/>
                <w:shd w:val="clear" w:color="auto" w:fill="FFFFFF"/>
              </w:rPr>
              <w:t>Kompozity na bázi funkčních biopolymerů pro použití v medicíně.</w:t>
            </w:r>
          </w:p>
        </w:tc>
      </w:tr>
      <w:tr w:rsidR="00F00738" w:rsidRPr="007B40BC" w14:paraId="2D337FD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851" w:author="utb" w:date="2019-09-09T15:42:00Z">
            <w:trPr>
              <w:gridBefore w:val="2"/>
              <w:trHeight w:val="265"/>
            </w:trPr>
          </w:trPrChange>
        </w:trPr>
        <w:tc>
          <w:tcPr>
            <w:tcW w:w="3670" w:type="dxa"/>
            <w:gridSpan w:val="8"/>
            <w:tcBorders>
              <w:top w:val="nil"/>
              <w:left w:val="single" w:sz="4" w:space="0" w:color="auto"/>
              <w:bottom w:val="single" w:sz="4" w:space="0" w:color="auto"/>
              <w:right w:val="single" w:sz="4" w:space="0" w:color="auto"/>
            </w:tcBorders>
            <w:shd w:val="clear" w:color="auto" w:fill="F7CAAC"/>
            <w:hideMark/>
            <w:tcPrChange w:id="852" w:author="utb" w:date="2019-09-09T15:42:00Z">
              <w:tcPr>
                <w:tcW w:w="3671" w:type="dxa"/>
                <w:gridSpan w:val="11"/>
                <w:tcBorders>
                  <w:top w:val="nil"/>
                  <w:left w:val="single" w:sz="4" w:space="0" w:color="auto"/>
                  <w:bottom w:val="single" w:sz="4" w:space="0" w:color="auto"/>
                  <w:right w:val="single" w:sz="4" w:space="0" w:color="auto"/>
                </w:tcBorders>
                <w:shd w:val="clear" w:color="auto" w:fill="F7CAAC"/>
                <w:hideMark/>
              </w:tcPr>
            </w:tcPrChange>
          </w:tcPr>
          <w:p w14:paraId="04199A0F" w14:textId="77777777" w:rsidR="00F00738" w:rsidRPr="00B7684B" w:rsidRDefault="00F00738" w:rsidP="00A521FB">
            <w:pPr>
              <w:jc w:val="both"/>
              <w:rPr>
                <w:sz w:val="18"/>
              </w:rPr>
            </w:pPr>
            <w:r w:rsidRPr="00B7684B">
              <w:rPr>
                <w:b/>
                <w:sz w:val="18"/>
              </w:rPr>
              <w:t>Studijní literatura a studijní pomůcky</w:t>
            </w:r>
          </w:p>
        </w:tc>
        <w:tc>
          <w:tcPr>
            <w:tcW w:w="6679" w:type="dxa"/>
            <w:gridSpan w:val="29"/>
            <w:tcBorders>
              <w:top w:val="nil"/>
              <w:left w:val="single" w:sz="4" w:space="0" w:color="auto"/>
              <w:bottom w:val="nil"/>
              <w:right w:val="single" w:sz="4" w:space="0" w:color="auto"/>
            </w:tcBorders>
            <w:tcPrChange w:id="853" w:author="utb" w:date="2019-09-09T15:42:00Z">
              <w:tcPr>
                <w:tcW w:w="6678" w:type="dxa"/>
                <w:gridSpan w:val="34"/>
                <w:tcBorders>
                  <w:top w:val="nil"/>
                  <w:left w:val="single" w:sz="4" w:space="0" w:color="auto"/>
                  <w:bottom w:val="nil"/>
                  <w:right w:val="single" w:sz="4" w:space="0" w:color="auto"/>
                </w:tcBorders>
              </w:tcPr>
            </w:tcPrChange>
          </w:tcPr>
          <w:p w14:paraId="6537EAB1" w14:textId="77777777" w:rsidR="00F00738" w:rsidRPr="00B7684B" w:rsidRDefault="00F00738" w:rsidP="00A521FB">
            <w:pPr>
              <w:jc w:val="both"/>
              <w:rPr>
                <w:sz w:val="18"/>
              </w:rPr>
            </w:pPr>
          </w:p>
        </w:tc>
      </w:tr>
      <w:tr w:rsidR="00F00738" w:rsidRPr="007B40BC" w14:paraId="51AC6609"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2BBB1D8A" w14:textId="77777777" w:rsidR="00F00738" w:rsidRPr="005B5506" w:rsidRDefault="00F00738" w:rsidP="00A521FB">
            <w:pPr>
              <w:jc w:val="both"/>
              <w:rPr>
                <w:sz w:val="16"/>
                <w:szCs w:val="16"/>
                <w:u w:val="single"/>
              </w:rPr>
            </w:pPr>
            <w:r w:rsidRPr="005B5506">
              <w:rPr>
                <w:sz w:val="16"/>
                <w:szCs w:val="16"/>
                <w:u w:val="single"/>
              </w:rPr>
              <w:t>Povinná literatura:</w:t>
            </w:r>
          </w:p>
          <w:p w14:paraId="4B7F2312" w14:textId="77777777" w:rsidR="005B5506" w:rsidRPr="005B5506" w:rsidRDefault="005B5506" w:rsidP="005B5506">
            <w:pPr>
              <w:pStyle w:val="Heading1"/>
              <w:shd w:val="clear" w:color="auto" w:fill="FFFFFF"/>
              <w:spacing w:before="0"/>
              <w:rPr>
                <w:ins w:id="854" w:author="utb" w:date="2019-09-09T13:53:00Z"/>
                <w:rFonts w:ascii="Times New Roman" w:hAnsi="Times New Roman" w:cs="Times New Roman"/>
                <w:color w:val="auto"/>
                <w:spacing w:val="-2"/>
                <w:sz w:val="16"/>
                <w:szCs w:val="16"/>
              </w:rPr>
            </w:pPr>
            <w:ins w:id="855" w:author="utb" w:date="2019-09-09T13:53:00Z">
              <w:r w:rsidRPr="005B5506">
                <w:rPr>
                  <w:rStyle w:val="author"/>
                  <w:rFonts w:ascii="Times New Roman" w:hAnsi="Times New Roman" w:cs="Times New Roman"/>
                  <w:color w:val="auto"/>
                  <w:sz w:val="16"/>
                  <w:szCs w:val="16"/>
                </w:rPr>
                <w:t>KOLTZENBURG, S., MASKOS, M.</w:t>
              </w:r>
              <w:r w:rsidRPr="005B5506">
                <w:rPr>
                  <w:rStyle w:val="a-color-secondary"/>
                  <w:rFonts w:ascii="Times New Roman" w:hAnsi="Times New Roman" w:cs="Times New Roman"/>
                  <w:color w:val="auto"/>
                  <w:sz w:val="16"/>
                  <w:szCs w:val="16"/>
                </w:rPr>
                <w:t xml:space="preserve">, </w:t>
              </w:r>
              <w:r w:rsidRPr="005B5506">
                <w:rPr>
                  <w:rStyle w:val="author"/>
                  <w:rFonts w:ascii="Times New Roman" w:hAnsi="Times New Roman" w:cs="Times New Roman"/>
                  <w:color w:val="auto"/>
                  <w:sz w:val="16"/>
                  <w:szCs w:val="16"/>
                </w:rPr>
                <w:t xml:space="preserve">NUYKEN, O. </w:t>
              </w:r>
              <w:r w:rsidRPr="005B5506">
                <w:rPr>
                  <w:rStyle w:val="a-size-extra-large"/>
                  <w:rFonts w:ascii="Times New Roman" w:hAnsi="Times New Roman" w:cs="Times New Roman"/>
                  <w:bCs/>
                  <w:i/>
                  <w:color w:val="auto"/>
                  <w:sz w:val="16"/>
                  <w:szCs w:val="16"/>
                </w:rPr>
                <w:t>Polymer Chemistry</w:t>
              </w:r>
              <w:r w:rsidRPr="005B5506">
                <w:rPr>
                  <w:rStyle w:val="a-size-extra-large"/>
                  <w:rFonts w:ascii="Times New Roman" w:hAnsi="Times New Roman" w:cs="Times New Roman"/>
                  <w:bCs/>
                  <w:color w:val="auto"/>
                  <w:sz w:val="16"/>
                  <w:szCs w:val="16"/>
                </w:rPr>
                <w:t xml:space="preserve">. </w:t>
              </w:r>
              <w:r w:rsidRPr="005B5506">
                <w:rPr>
                  <w:rFonts w:ascii="Times New Roman" w:hAnsi="Times New Roman" w:cs="Times New Roman"/>
                  <w:color w:val="auto"/>
                  <w:sz w:val="16"/>
                  <w:szCs w:val="16"/>
                </w:rPr>
                <w:t>Berlin: Springer, 2017.</w:t>
              </w:r>
            </w:ins>
          </w:p>
          <w:p w14:paraId="4468FBD8" w14:textId="7E9A58C3" w:rsidR="00F00738" w:rsidRPr="005B5506" w:rsidRDefault="005B5506" w:rsidP="005B5506">
            <w:pPr>
              <w:jc w:val="both"/>
              <w:rPr>
                <w:sz w:val="16"/>
                <w:szCs w:val="16"/>
              </w:rPr>
            </w:pPr>
            <w:ins w:id="856" w:author="utb" w:date="2019-09-09T13:53:00Z">
              <w:r w:rsidRPr="005B5506">
                <w:rPr>
                  <w:sz w:val="16"/>
                  <w:szCs w:val="16"/>
                </w:rPr>
                <w:t xml:space="preserve">NICHOLSON, J.W. </w:t>
              </w:r>
              <w:r w:rsidRPr="005B5506">
                <w:rPr>
                  <w:i/>
                  <w:sz w:val="16"/>
                  <w:szCs w:val="16"/>
                </w:rPr>
                <w:fldChar w:fldCharType="begin"/>
              </w:r>
              <w:r w:rsidRPr="005B5506">
                <w:rPr>
                  <w:i/>
                  <w:sz w:val="16"/>
                  <w:szCs w:val="16"/>
                </w:rPr>
                <w:instrText xml:space="preserve"> HYPERLINK "https://www.amazon.com/Chemistry-Polymers-John-W-Nicholson/dp/1782628320/ref=sr_1_6?keywords=Chemistry+of+Polymers&amp;qid=1567604272&amp;s=books&amp;sr=1-6" </w:instrText>
              </w:r>
              <w:r w:rsidRPr="005B5506">
                <w:rPr>
                  <w:i/>
                  <w:sz w:val="16"/>
                  <w:szCs w:val="16"/>
                </w:rPr>
                <w:fldChar w:fldCharType="separate"/>
              </w:r>
              <w:r w:rsidRPr="005B5506">
                <w:rPr>
                  <w:rStyle w:val="a-size-medium"/>
                  <w:i/>
                  <w:sz w:val="16"/>
                  <w:szCs w:val="16"/>
                </w:rPr>
                <w:t>The Chemistry of Polymers</w:t>
              </w:r>
              <w:r w:rsidRPr="00F3079C">
                <w:rPr>
                  <w:rStyle w:val="Hyperlink"/>
                  <w:i/>
                  <w:color w:val="auto"/>
                  <w:sz w:val="16"/>
                  <w:szCs w:val="16"/>
                  <w:u w:val="none"/>
                </w:rPr>
                <w:t xml:space="preserve"> </w:t>
              </w:r>
              <w:r w:rsidRPr="005B5506">
                <w:rPr>
                  <w:i/>
                  <w:sz w:val="16"/>
                  <w:szCs w:val="16"/>
                </w:rPr>
                <w:fldChar w:fldCharType="end"/>
              </w:r>
              <w:r w:rsidRPr="005B5506">
                <w:rPr>
                  <w:i/>
                  <w:sz w:val="16"/>
                  <w:szCs w:val="16"/>
                </w:rPr>
                <w:t>(5th edition).</w:t>
              </w:r>
              <w:r w:rsidRPr="005B5506">
                <w:rPr>
                  <w:sz w:val="16"/>
                  <w:szCs w:val="16"/>
                </w:rPr>
                <w:t xml:space="preserve"> Croydon: Royal Society of Chemistry, 2017.</w:t>
              </w:r>
              <w:r w:rsidRPr="005B5506">
                <w:rPr>
                  <w:sz w:val="16"/>
                  <w:szCs w:val="16"/>
                </w:rPr>
                <w:br/>
              </w:r>
            </w:ins>
            <w:r w:rsidR="00F00738" w:rsidRPr="005B5506">
              <w:rPr>
                <w:sz w:val="16"/>
                <w:szCs w:val="16"/>
              </w:rPr>
              <w:t xml:space="preserve">PEACOCK, A.J., CALHOUN, A. </w:t>
            </w:r>
            <w:r w:rsidR="00F00738" w:rsidRPr="005B5506">
              <w:rPr>
                <w:i/>
                <w:sz w:val="16"/>
                <w:szCs w:val="16"/>
              </w:rPr>
              <w:t>Polymer Chemistry - Properties and Applications</w:t>
            </w:r>
            <w:r w:rsidR="00F00738" w:rsidRPr="005B5506">
              <w:rPr>
                <w:sz w:val="16"/>
                <w:szCs w:val="16"/>
              </w:rPr>
              <w:t xml:space="preserve">. Munich: Hanser </w:t>
            </w:r>
            <w:bookmarkStart w:id="857" w:name="_GoBack"/>
            <w:bookmarkEnd w:id="857"/>
            <w:r w:rsidR="00F00738" w:rsidRPr="005B5506">
              <w:rPr>
                <w:sz w:val="16"/>
                <w:szCs w:val="16"/>
              </w:rPr>
              <w:t xml:space="preserve">Publishers, 2006. ISBN/ISSN 978-1-56990-397-1. Dostupné z: </w:t>
            </w:r>
            <w:hyperlink r:id="rId49" w:history="1">
              <w:r w:rsidR="00F00738" w:rsidRPr="005B5506">
                <w:rPr>
                  <w:rStyle w:val="Hyperlink"/>
                  <w:sz w:val="16"/>
                  <w:szCs w:val="16"/>
                </w:rPr>
                <w:t>https://app.knovel.com/hotlink/toc/id:kpPCPA0002/polymer-chemistry-properties/polymer-chemistry-properties</w:t>
              </w:r>
            </w:hyperlink>
            <w:r w:rsidR="00F00738" w:rsidRPr="005B5506">
              <w:rPr>
                <w:sz w:val="16"/>
                <w:szCs w:val="16"/>
              </w:rPr>
              <w:t>.</w:t>
            </w:r>
          </w:p>
          <w:p w14:paraId="0A92569A" w14:textId="77777777" w:rsidR="00F00738" w:rsidRPr="005B5506" w:rsidRDefault="00F00738" w:rsidP="00A521FB">
            <w:pPr>
              <w:jc w:val="both"/>
              <w:rPr>
                <w:sz w:val="16"/>
                <w:szCs w:val="16"/>
              </w:rPr>
            </w:pPr>
            <w:r w:rsidRPr="005B5506">
              <w:rPr>
                <w:sz w:val="16"/>
                <w:szCs w:val="16"/>
              </w:rPr>
              <w:t xml:space="preserve">NICHOLSON, J.W. </w:t>
            </w:r>
            <w:r w:rsidRPr="005B5506">
              <w:rPr>
                <w:i/>
                <w:sz w:val="16"/>
                <w:szCs w:val="16"/>
              </w:rPr>
              <w:t xml:space="preserve">Chemistry of Polymers. </w:t>
            </w:r>
            <w:r w:rsidRPr="005B5506">
              <w:rPr>
                <w:sz w:val="16"/>
                <w:szCs w:val="16"/>
              </w:rPr>
              <w:t xml:space="preserve">3rd Ed. Cambridge: Royal Society of Chemistry, 2006. ISBN/ISSN 978-0-85404-684-3. Dostupné z: </w:t>
            </w:r>
            <w:hyperlink r:id="rId50" w:history="1">
              <w:r w:rsidRPr="005B5506">
                <w:rPr>
                  <w:rStyle w:val="Hyperlink"/>
                  <w:sz w:val="16"/>
                  <w:szCs w:val="16"/>
                </w:rPr>
                <w:t>https://app.knovel.com/hotlink/toc/id:kpCPE0002Q/chemistry-polymers-3rd/chemistry-polymers-3rd</w:t>
              </w:r>
            </w:hyperlink>
            <w:r w:rsidRPr="005B5506">
              <w:rPr>
                <w:sz w:val="16"/>
                <w:szCs w:val="16"/>
              </w:rPr>
              <w:t>.</w:t>
            </w:r>
          </w:p>
          <w:p w14:paraId="2B111036" w14:textId="77777777" w:rsidR="00F00738" w:rsidRPr="005B5506" w:rsidRDefault="00F00738" w:rsidP="00A521FB">
            <w:pPr>
              <w:jc w:val="both"/>
              <w:rPr>
                <w:sz w:val="16"/>
                <w:szCs w:val="16"/>
              </w:rPr>
            </w:pPr>
            <w:r w:rsidRPr="005B5506">
              <w:rPr>
                <w:sz w:val="16"/>
                <w:szCs w:val="16"/>
              </w:rPr>
              <w:t xml:space="preserve">CHALMERS, J.M., MEIER, R.J. </w:t>
            </w:r>
            <w:r w:rsidRPr="005B5506">
              <w:rPr>
                <w:i/>
                <w:sz w:val="16"/>
                <w:szCs w:val="16"/>
              </w:rPr>
              <w:t>Comprehensive Analytical Chemistry, Volume 53 - Molecular Characterization and Analysis of Polymers</w:t>
            </w:r>
            <w:r w:rsidRPr="005B5506">
              <w:rPr>
                <w:sz w:val="16"/>
                <w:szCs w:val="16"/>
              </w:rPr>
              <w:t xml:space="preserve">. London: Elsevier, 2008. ISBN/ISSN 978-0-444-53056-1. Dostupné z: </w:t>
            </w:r>
            <w:hyperlink r:id="rId51" w:history="1">
              <w:r w:rsidRPr="005B5506">
                <w:rPr>
                  <w:rStyle w:val="Hyperlink"/>
                  <w:sz w:val="16"/>
                  <w:szCs w:val="16"/>
                </w:rPr>
                <w:t>https://app.knovel.com/hotlink/toc/id:kpCACVMCA3/comprehensive-analytical/comprehensive-analytical</w:t>
              </w:r>
            </w:hyperlink>
            <w:r w:rsidRPr="005B5506">
              <w:rPr>
                <w:sz w:val="16"/>
                <w:szCs w:val="16"/>
              </w:rPr>
              <w:t>.</w:t>
            </w:r>
          </w:p>
          <w:p w14:paraId="48A7BF48" w14:textId="77777777" w:rsidR="00F00738" w:rsidRPr="005B5506" w:rsidRDefault="00F00738" w:rsidP="00A521FB">
            <w:pPr>
              <w:jc w:val="both"/>
              <w:rPr>
                <w:sz w:val="10"/>
                <w:szCs w:val="10"/>
                <w:u w:val="single"/>
              </w:rPr>
            </w:pPr>
          </w:p>
          <w:p w14:paraId="66621AED" w14:textId="77777777" w:rsidR="00F00738" w:rsidRPr="005B5506" w:rsidRDefault="00F00738" w:rsidP="00A521FB">
            <w:pPr>
              <w:jc w:val="both"/>
              <w:rPr>
                <w:sz w:val="16"/>
                <w:szCs w:val="16"/>
                <w:u w:val="single"/>
              </w:rPr>
            </w:pPr>
            <w:r w:rsidRPr="005B5506">
              <w:rPr>
                <w:sz w:val="16"/>
                <w:szCs w:val="16"/>
                <w:u w:val="single"/>
              </w:rPr>
              <w:t>Doporučená literatura:</w:t>
            </w:r>
          </w:p>
          <w:p w14:paraId="47E6FB52" w14:textId="22F355D3" w:rsidR="00000F22" w:rsidRPr="005B5506" w:rsidRDefault="00000F22" w:rsidP="00000F22">
            <w:pPr>
              <w:jc w:val="both"/>
              <w:rPr>
                <w:sz w:val="16"/>
                <w:szCs w:val="16"/>
              </w:rPr>
            </w:pPr>
            <w:r w:rsidRPr="005B5506">
              <w:rPr>
                <w:caps/>
                <w:sz w:val="16"/>
                <w:szCs w:val="16"/>
              </w:rPr>
              <w:t>Ballard, N., Asua, J.M</w:t>
            </w:r>
            <w:r w:rsidRPr="005B5506">
              <w:rPr>
                <w:sz w:val="16"/>
                <w:szCs w:val="16"/>
              </w:rPr>
              <w:t xml:space="preserve">. </w:t>
            </w:r>
            <w:r w:rsidRPr="005B5506">
              <w:rPr>
                <w:i/>
                <w:sz w:val="16"/>
                <w:szCs w:val="16"/>
              </w:rPr>
              <w:t>Radical Polymerization of Acrylic Monomers: An Overview.</w:t>
            </w:r>
            <w:r w:rsidRPr="005B5506">
              <w:rPr>
                <w:sz w:val="16"/>
                <w:szCs w:val="16"/>
              </w:rPr>
              <w:t xml:space="preserve"> Progress in Polymer Science 79, 40-60, 2018. Dostupné z: </w:t>
            </w:r>
            <w:hyperlink r:id="rId52" w:tgtFrame="_blank" w:tooltip="Persistent link using digital object identifier" w:history="1">
              <w:r w:rsidRPr="005B5506">
                <w:rPr>
                  <w:rStyle w:val="Hyperlink"/>
                  <w:color w:val="007398"/>
                  <w:sz w:val="16"/>
                  <w:szCs w:val="16"/>
                </w:rPr>
                <w:t>https://doi.org/10.1016/j.progpolymsci.2017.11.002</w:t>
              </w:r>
            </w:hyperlink>
            <w:r w:rsidRPr="005B5506">
              <w:rPr>
                <w:sz w:val="16"/>
                <w:szCs w:val="16"/>
              </w:rPr>
              <w:t>.</w:t>
            </w:r>
          </w:p>
          <w:p w14:paraId="03446404" w14:textId="77777777" w:rsidR="00000F22" w:rsidRPr="005B5506" w:rsidRDefault="00000F22" w:rsidP="00000F22">
            <w:pPr>
              <w:jc w:val="both"/>
              <w:rPr>
                <w:sz w:val="16"/>
                <w:szCs w:val="16"/>
              </w:rPr>
            </w:pPr>
            <w:r w:rsidRPr="005B5506">
              <w:rPr>
                <w:caps/>
                <w:sz w:val="16"/>
                <w:szCs w:val="16"/>
              </w:rPr>
              <w:t>Chakraborty, P., Das, S., Nandi, A.K</w:t>
            </w:r>
            <w:r w:rsidRPr="005B5506">
              <w:rPr>
                <w:sz w:val="16"/>
                <w:szCs w:val="16"/>
              </w:rPr>
              <w:t xml:space="preserve">. </w:t>
            </w:r>
            <w:r w:rsidRPr="005B5506">
              <w:rPr>
                <w:i/>
                <w:sz w:val="16"/>
                <w:szCs w:val="16"/>
              </w:rPr>
              <w:t>Conducting Gels: A Chronicle of Technological Advances.</w:t>
            </w:r>
            <w:r w:rsidRPr="005B5506">
              <w:rPr>
                <w:sz w:val="16"/>
                <w:szCs w:val="16"/>
              </w:rPr>
              <w:t xml:space="preserve"> Progress in Polymer Science 88, 189-219, 2019. Dostupné z: </w:t>
            </w:r>
            <w:hyperlink r:id="rId53" w:tgtFrame="_blank" w:tooltip="Persistent link using digital object identifier" w:history="1">
              <w:r w:rsidRPr="005B5506">
                <w:rPr>
                  <w:rStyle w:val="Hyperlink"/>
                  <w:color w:val="007398"/>
                  <w:sz w:val="16"/>
                  <w:szCs w:val="16"/>
                </w:rPr>
                <w:t>https://doi.org/10.1016/j.progpolymsci.2018.08.004</w:t>
              </w:r>
            </w:hyperlink>
            <w:r w:rsidRPr="005B5506">
              <w:rPr>
                <w:sz w:val="16"/>
                <w:szCs w:val="16"/>
              </w:rPr>
              <w:t>.</w:t>
            </w:r>
          </w:p>
          <w:p w14:paraId="71BD9E27" w14:textId="77777777" w:rsidR="00000F22" w:rsidRPr="005B5506" w:rsidRDefault="00000F22" w:rsidP="00000F22">
            <w:pPr>
              <w:jc w:val="both"/>
              <w:rPr>
                <w:sz w:val="16"/>
                <w:szCs w:val="16"/>
              </w:rPr>
            </w:pPr>
            <w:r w:rsidRPr="005B5506">
              <w:rPr>
                <w:caps/>
                <w:sz w:val="16"/>
                <w:szCs w:val="16"/>
              </w:rPr>
              <w:t>Douka, A., Vouyiouka, S., Papaspyridi, L.M., Papaspyrides, C.D</w:t>
            </w:r>
            <w:r w:rsidRPr="005B5506">
              <w:rPr>
                <w:sz w:val="16"/>
                <w:szCs w:val="16"/>
              </w:rPr>
              <w:t xml:space="preserve">. </w:t>
            </w:r>
            <w:r w:rsidRPr="005B5506">
              <w:rPr>
                <w:i/>
                <w:sz w:val="16"/>
                <w:szCs w:val="16"/>
              </w:rPr>
              <w:t>A Review on Enzymatic Polymerization to Produce Polycondensation Polymers: The Case of Aliphatic Polyesters, Polyamides and Polyesteramides.</w:t>
            </w:r>
            <w:r w:rsidRPr="005B5506">
              <w:rPr>
                <w:sz w:val="16"/>
                <w:szCs w:val="16"/>
              </w:rPr>
              <w:t xml:space="preserve"> Progress in Polymer Science 79, 1-25, 2018. Dostupné z: </w:t>
            </w:r>
            <w:hyperlink r:id="rId54" w:tgtFrame="_blank" w:tooltip="Persistent link using digital object identifier" w:history="1">
              <w:r w:rsidRPr="005B5506">
                <w:rPr>
                  <w:rStyle w:val="Hyperlink"/>
                  <w:color w:val="007398"/>
                  <w:sz w:val="16"/>
                  <w:szCs w:val="16"/>
                </w:rPr>
                <w:t>https://doi.org/10.1016/j.progpolymsci.2017.10.001</w:t>
              </w:r>
            </w:hyperlink>
            <w:r w:rsidRPr="005B5506">
              <w:rPr>
                <w:sz w:val="16"/>
                <w:szCs w:val="16"/>
              </w:rPr>
              <w:t>.</w:t>
            </w:r>
          </w:p>
          <w:p w14:paraId="126940EC" w14:textId="77777777" w:rsidR="00000F22" w:rsidRPr="005B5506" w:rsidRDefault="00000F22" w:rsidP="00000F22">
            <w:pPr>
              <w:jc w:val="both"/>
              <w:rPr>
                <w:sz w:val="16"/>
                <w:szCs w:val="16"/>
              </w:rPr>
            </w:pPr>
            <w:r w:rsidRPr="005B5506">
              <w:rPr>
                <w:caps/>
                <w:sz w:val="16"/>
                <w:szCs w:val="16"/>
              </w:rPr>
              <w:lastRenderedPageBreak/>
              <w:t xml:space="preserve">Gopalan, A.I., Komathi, S., Muthuchamy, N., Lee, K.P., Whitcombe, M.J., Dhana, L. </w:t>
            </w:r>
            <w:r w:rsidRPr="005B5506">
              <w:rPr>
                <w:sz w:val="16"/>
                <w:szCs w:val="16"/>
              </w:rPr>
              <w:t xml:space="preserve">et al. </w:t>
            </w:r>
            <w:r w:rsidRPr="005B5506">
              <w:rPr>
                <w:i/>
                <w:sz w:val="16"/>
                <w:szCs w:val="16"/>
              </w:rPr>
              <w:t xml:space="preserve">Functionalized Conjugated Polymers for Sensing and Molecular Imprinting Applications. </w:t>
            </w:r>
            <w:r w:rsidRPr="005B5506">
              <w:rPr>
                <w:sz w:val="16"/>
                <w:szCs w:val="16"/>
              </w:rPr>
              <w:t xml:space="preserve">Progress in Polymer Science 88, 1-129, 2019. Dostupné z: </w:t>
            </w:r>
            <w:hyperlink r:id="rId55" w:tgtFrame="_blank" w:tooltip="Persistent link using digital object identifier" w:history="1">
              <w:r w:rsidRPr="005B5506">
                <w:rPr>
                  <w:rStyle w:val="Hyperlink"/>
                  <w:color w:val="007398"/>
                  <w:sz w:val="16"/>
                  <w:szCs w:val="16"/>
                </w:rPr>
                <w:t>https://doi.org/10.1016/j.progpolymsci.2018.08.001</w:t>
              </w:r>
            </w:hyperlink>
            <w:r w:rsidRPr="005B5506">
              <w:rPr>
                <w:sz w:val="16"/>
                <w:szCs w:val="16"/>
              </w:rPr>
              <w:t>.</w:t>
            </w:r>
          </w:p>
          <w:p w14:paraId="6AEC66CA" w14:textId="77777777" w:rsidR="00000F22" w:rsidRPr="005B5506" w:rsidRDefault="00000F22" w:rsidP="00000F22">
            <w:pPr>
              <w:jc w:val="both"/>
              <w:rPr>
                <w:sz w:val="16"/>
                <w:szCs w:val="16"/>
              </w:rPr>
            </w:pPr>
            <w:r w:rsidRPr="005B5506">
              <w:rPr>
                <w:caps/>
                <w:sz w:val="16"/>
                <w:szCs w:val="16"/>
              </w:rPr>
              <w:t>Han, J., Wang, M.G., Hu, Y.M., Zhou, C.Q., Guo, R.</w:t>
            </w:r>
            <w:r w:rsidRPr="005B5506">
              <w:rPr>
                <w:sz w:val="16"/>
                <w:szCs w:val="16"/>
              </w:rPr>
              <w:t xml:space="preserve"> </w:t>
            </w:r>
            <w:r w:rsidRPr="005B5506">
              <w:rPr>
                <w:i/>
                <w:sz w:val="16"/>
                <w:szCs w:val="16"/>
              </w:rPr>
              <w:t>Conducting Polymer-Noble Metal Nanoparticle Hybrids: Synthesis Mechanism Application</w:t>
            </w:r>
            <w:r w:rsidRPr="005B5506">
              <w:rPr>
                <w:sz w:val="16"/>
                <w:szCs w:val="16"/>
              </w:rPr>
              <w:t xml:space="preserve">. Progress in Polymer Science 70, 52-91, 2017. Dostupné z: </w:t>
            </w:r>
            <w:hyperlink r:id="rId56" w:tgtFrame="_blank" w:tooltip="Persistent link using digital object identifier" w:history="1">
              <w:r w:rsidRPr="005B5506">
                <w:rPr>
                  <w:rStyle w:val="Hyperlink"/>
                  <w:color w:val="007398"/>
                  <w:sz w:val="16"/>
                  <w:szCs w:val="16"/>
                </w:rPr>
                <w:t>https://doi.org/10.1016/j.progpolymsci.2017.04.002</w:t>
              </w:r>
            </w:hyperlink>
            <w:r w:rsidRPr="005B5506">
              <w:rPr>
                <w:sz w:val="16"/>
                <w:szCs w:val="16"/>
              </w:rPr>
              <w:t>.</w:t>
            </w:r>
          </w:p>
          <w:p w14:paraId="1106EC85" w14:textId="0A30310C" w:rsidR="00F00738" w:rsidRPr="005B5506" w:rsidRDefault="00000F22" w:rsidP="00000F22">
            <w:pPr>
              <w:jc w:val="both"/>
              <w:rPr>
                <w:sz w:val="17"/>
                <w:szCs w:val="17"/>
              </w:rPr>
            </w:pPr>
            <w:r w:rsidRPr="005B5506">
              <w:rPr>
                <w:caps/>
                <w:sz w:val="16"/>
                <w:szCs w:val="16"/>
              </w:rPr>
              <w:t>Macosko, C.W., Jeon, H.K., Hoye, T.R.</w:t>
            </w:r>
            <w:r w:rsidRPr="005B5506">
              <w:rPr>
                <w:sz w:val="16"/>
                <w:szCs w:val="16"/>
              </w:rPr>
              <w:t xml:space="preserve"> </w:t>
            </w:r>
            <w:r w:rsidRPr="005B5506">
              <w:rPr>
                <w:i/>
                <w:sz w:val="16"/>
                <w:szCs w:val="16"/>
              </w:rPr>
              <w:t>Reactions at Polymer-Polymer Interfaces for Blend Compatibilization.</w:t>
            </w:r>
            <w:r w:rsidRPr="005B5506">
              <w:rPr>
                <w:sz w:val="16"/>
                <w:szCs w:val="16"/>
              </w:rPr>
              <w:t xml:space="preserve"> Progress in Polymer Science 30(8-9), 939-947, 2005. Dostupné z: </w:t>
            </w:r>
            <w:hyperlink r:id="rId57" w:tgtFrame="_blank" w:tooltip="Persistent link using digital object identifier" w:history="1">
              <w:r w:rsidRPr="005B5506">
                <w:rPr>
                  <w:rStyle w:val="Hyperlink"/>
                  <w:color w:val="007398"/>
                  <w:sz w:val="16"/>
                  <w:szCs w:val="16"/>
                </w:rPr>
                <w:t>https://doi.org/10.1016/j.progpolymsci.2005.06.003</w:t>
              </w:r>
            </w:hyperlink>
            <w:r w:rsidRPr="005B5506">
              <w:rPr>
                <w:sz w:val="16"/>
                <w:szCs w:val="16"/>
              </w:rPr>
              <w:t>.</w:t>
            </w:r>
          </w:p>
        </w:tc>
      </w:tr>
      <w:tr w:rsidR="00F00738" w14:paraId="0B1F903D"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DD33831" w14:textId="77777777" w:rsidR="00F00738" w:rsidRPr="00B7684B" w:rsidRDefault="00F00738" w:rsidP="00A521FB">
            <w:pPr>
              <w:jc w:val="center"/>
              <w:rPr>
                <w:b/>
                <w:sz w:val="18"/>
              </w:rPr>
            </w:pPr>
            <w:r w:rsidRPr="00B7684B">
              <w:rPr>
                <w:b/>
                <w:sz w:val="18"/>
              </w:rPr>
              <w:lastRenderedPageBreak/>
              <w:t>Informace ke kombinované nebo distanční formě</w:t>
            </w:r>
          </w:p>
        </w:tc>
      </w:tr>
      <w:tr w:rsidR="00F00738" w14:paraId="133EB21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59" w:author="utb" w:date="2019-09-09T15:42:00Z">
            <w:trPr>
              <w:gridBefore w:val="2"/>
            </w:trPr>
          </w:trPrChange>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Change w:id="860" w:author="utb" w:date="2019-09-09T15:42:00Z">
              <w:tcPr>
                <w:tcW w:w="4813" w:type="dxa"/>
                <w:gridSpan w:val="16"/>
                <w:tcBorders>
                  <w:top w:val="single" w:sz="2" w:space="0" w:color="auto"/>
                  <w:left w:val="single" w:sz="4" w:space="0" w:color="auto"/>
                  <w:bottom w:val="single" w:sz="4" w:space="0" w:color="auto"/>
                  <w:right w:val="single" w:sz="4" w:space="0" w:color="auto"/>
                </w:tcBorders>
                <w:shd w:val="clear" w:color="auto" w:fill="F7CAAC"/>
                <w:hideMark/>
              </w:tcPr>
            </w:tcPrChange>
          </w:tcPr>
          <w:p w14:paraId="54ED1EDE" w14:textId="77777777" w:rsidR="00F00738" w:rsidRPr="00B7684B" w:rsidRDefault="00F00738" w:rsidP="00A521FB">
            <w:pPr>
              <w:jc w:val="both"/>
              <w:rPr>
                <w:sz w:val="18"/>
              </w:rPr>
            </w:pPr>
            <w:r w:rsidRPr="00B7684B">
              <w:rPr>
                <w:b/>
                <w:sz w:val="18"/>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Change w:id="861" w:author="utb" w:date="2019-09-09T15:42:00Z">
              <w:tcPr>
                <w:tcW w:w="897" w:type="dxa"/>
                <w:gridSpan w:val="5"/>
                <w:tcBorders>
                  <w:top w:val="single" w:sz="2" w:space="0" w:color="auto"/>
                  <w:left w:val="single" w:sz="4" w:space="0" w:color="auto"/>
                  <w:bottom w:val="single" w:sz="4" w:space="0" w:color="auto"/>
                  <w:right w:val="single" w:sz="4" w:space="0" w:color="auto"/>
                </w:tcBorders>
              </w:tcPr>
            </w:tcPrChange>
          </w:tcPr>
          <w:p w14:paraId="27C61905" w14:textId="77777777" w:rsidR="00F00738" w:rsidRPr="00B7684B" w:rsidRDefault="00F00738" w:rsidP="00A521FB">
            <w:pPr>
              <w:jc w:val="both"/>
              <w:rPr>
                <w:sz w:val="18"/>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Change w:id="862" w:author="utb" w:date="2019-09-09T15:42:00Z">
              <w:tcPr>
                <w:tcW w:w="4639" w:type="dxa"/>
                <w:gridSpan w:val="24"/>
                <w:tcBorders>
                  <w:top w:val="single" w:sz="2" w:space="0" w:color="auto"/>
                  <w:left w:val="single" w:sz="4" w:space="0" w:color="auto"/>
                  <w:bottom w:val="single" w:sz="4" w:space="0" w:color="auto"/>
                  <w:right w:val="single" w:sz="4" w:space="0" w:color="auto"/>
                </w:tcBorders>
                <w:shd w:val="clear" w:color="auto" w:fill="F7CAAC"/>
                <w:hideMark/>
              </w:tcPr>
            </w:tcPrChange>
          </w:tcPr>
          <w:p w14:paraId="75BA9DA5" w14:textId="77777777" w:rsidR="00F00738" w:rsidRPr="00B7684B" w:rsidRDefault="00F00738" w:rsidP="00A521FB">
            <w:pPr>
              <w:jc w:val="both"/>
              <w:rPr>
                <w:b/>
                <w:sz w:val="18"/>
              </w:rPr>
            </w:pPr>
            <w:r w:rsidRPr="00B7684B">
              <w:rPr>
                <w:b/>
                <w:sz w:val="18"/>
              </w:rPr>
              <w:t xml:space="preserve">hodin </w:t>
            </w:r>
          </w:p>
        </w:tc>
      </w:tr>
      <w:tr w:rsidR="00F00738" w14:paraId="6315A6B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741D1AC" w14:textId="77777777" w:rsidR="00F00738" w:rsidRPr="00B7684B" w:rsidRDefault="00F00738" w:rsidP="00A521FB">
            <w:pPr>
              <w:jc w:val="both"/>
              <w:rPr>
                <w:b/>
                <w:sz w:val="18"/>
              </w:rPr>
            </w:pPr>
            <w:r w:rsidRPr="00B7684B">
              <w:rPr>
                <w:b/>
                <w:sz w:val="18"/>
              </w:rPr>
              <w:t>Informace o způsobu kontaktu s vyučujícím</w:t>
            </w:r>
          </w:p>
        </w:tc>
      </w:tr>
      <w:tr w:rsidR="00F00738" w14:paraId="13A6468D" w14:textId="77777777" w:rsidTr="00B7684B">
        <w:trPr>
          <w:trHeight w:val="144"/>
        </w:trPr>
        <w:tc>
          <w:tcPr>
            <w:tcW w:w="10349" w:type="dxa"/>
            <w:gridSpan w:val="37"/>
            <w:tcBorders>
              <w:top w:val="single" w:sz="4" w:space="0" w:color="auto"/>
              <w:left w:val="single" w:sz="4" w:space="0" w:color="auto"/>
              <w:bottom w:val="single" w:sz="4" w:space="0" w:color="auto"/>
              <w:right w:val="single" w:sz="4" w:space="0" w:color="auto"/>
            </w:tcBorders>
          </w:tcPr>
          <w:p w14:paraId="50A9EEFB" w14:textId="7FE37042" w:rsidR="00F00738" w:rsidRPr="005B5506" w:rsidRDefault="00C71468" w:rsidP="00A521FB">
            <w:pPr>
              <w:pStyle w:val="xxmsonormal"/>
              <w:shd w:val="clear" w:color="auto" w:fill="FFFFFF"/>
              <w:spacing w:before="0" w:beforeAutospacing="0" w:after="0" w:afterAutospacing="0"/>
              <w:jc w:val="both"/>
              <w:rPr>
                <w:color w:val="000000"/>
                <w:sz w:val="17"/>
                <w:szCs w:val="17"/>
              </w:rPr>
            </w:pPr>
            <w:r w:rsidRPr="005B5506">
              <w:rPr>
                <w:sz w:val="17"/>
                <w:szCs w:val="17"/>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F00738" w:rsidRPr="005B5506">
              <w:rPr>
                <w:color w:val="000000"/>
                <w:sz w:val="17"/>
                <w:szCs w:val="17"/>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9790AF5" w14:textId="0296FE20" w:rsidR="008B1D3D" w:rsidRPr="005B5506" w:rsidRDefault="00F00738" w:rsidP="00B7684B">
            <w:pPr>
              <w:pStyle w:val="xxmsonormal"/>
              <w:shd w:val="clear" w:color="auto" w:fill="FFFFFF"/>
              <w:spacing w:before="40" w:beforeAutospacing="0" w:after="0" w:afterAutospacing="0"/>
              <w:jc w:val="both"/>
              <w:rPr>
                <w:sz w:val="17"/>
                <w:szCs w:val="17"/>
              </w:rPr>
            </w:pPr>
            <w:r w:rsidRPr="005B5506">
              <w:rPr>
                <w:color w:val="000000"/>
                <w:sz w:val="17"/>
                <w:szCs w:val="17"/>
              </w:rPr>
              <w:t>Možnosti komunikace s vyučujícím: </w:t>
            </w:r>
            <w:hyperlink r:id="rId58" w:history="1">
              <w:r w:rsidRPr="005B5506">
                <w:rPr>
                  <w:rStyle w:val="Hyperlink"/>
                  <w:sz w:val="17"/>
                  <w:szCs w:val="17"/>
                </w:rPr>
                <w:t>svoboda@utb.cz</w:t>
              </w:r>
            </w:hyperlink>
            <w:r w:rsidRPr="005B5506">
              <w:rPr>
                <w:color w:val="000000"/>
                <w:sz w:val="17"/>
                <w:szCs w:val="17"/>
              </w:rPr>
              <w:t>, 576 031</w:t>
            </w:r>
            <w:r w:rsidR="00CD5508" w:rsidRPr="005B5506">
              <w:rPr>
                <w:color w:val="000000"/>
                <w:sz w:val="17"/>
                <w:szCs w:val="17"/>
              </w:rPr>
              <w:t> </w:t>
            </w:r>
            <w:r w:rsidRPr="005B5506">
              <w:rPr>
                <w:color w:val="000000"/>
                <w:sz w:val="17"/>
                <w:szCs w:val="17"/>
              </w:rPr>
              <w:t>335.</w:t>
            </w:r>
          </w:p>
        </w:tc>
      </w:tr>
      <w:tr w:rsidR="001973B2" w14:paraId="5C010590" w14:textId="77777777" w:rsidTr="00A71C8A">
        <w:trPr>
          <w:gridAfter w:val="1"/>
          <w:wAfter w:w="147" w:type="dxa"/>
        </w:trPr>
        <w:tc>
          <w:tcPr>
            <w:tcW w:w="10202" w:type="dxa"/>
            <w:gridSpan w:val="36"/>
            <w:tcBorders>
              <w:top w:val="single" w:sz="4" w:space="0" w:color="auto"/>
              <w:left w:val="single" w:sz="4" w:space="0" w:color="auto"/>
              <w:bottom w:val="double" w:sz="4" w:space="0" w:color="auto"/>
              <w:right w:val="single" w:sz="4" w:space="0" w:color="auto"/>
            </w:tcBorders>
            <w:shd w:val="clear" w:color="auto" w:fill="BDD6EE"/>
            <w:hideMark/>
          </w:tcPr>
          <w:p w14:paraId="7F00C7E1" w14:textId="584B50A0" w:rsidR="001973B2" w:rsidRDefault="001973B2" w:rsidP="00A521FB">
            <w:pPr>
              <w:jc w:val="both"/>
              <w:rPr>
                <w:b/>
                <w:sz w:val="28"/>
              </w:rPr>
            </w:pPr>
            <w:r>
              <w:br w:type="page"/>
            </w:r>
            <w:r>
              <w:rPr>
                <w:b/>
                <w:sz w:val="28"/>
              </w:rPr>
              <w:t>B-III – Charakteristika studijního předmětu</w:t>
            </w:r>
          </w:p>
        </w:tc>
      </w:tr>
      <w:tr w:rsidR="001973B2" w:rsidRPr="00DF6C82" w14:paraId="751D5D2F" w14:textId="77777777" w:rsidTr="00A71C8A">
        <w:trPr>
          <w:gridAfter w:val="1"/>
          <w:wAfter w:w="147" w:type="dxa"/>
          <w:trHeight w:hRule="exact" w:val="284"/>
        </w:trPr>
        <w:tc>
          <w:tcPr>
            <w:tcW w:w="31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2E3F44D9" w14:textId="77777777" w:rsidR="001973B2" w:rsidRPr="00B7684B" w:rsidRDefault="001973B2" w:rsidP="00A521FB">
            <w:pPr>
              <w:jc w:val="both"/>
              <w:rPr>
                <w:b/>
                <w:sz w:val="19"/>
              </w:rPr>
            </w:pPr>
            <w:r w:rsidRPr="00B7684B">
              <w:rPr>
                <w:b/>
                <w:sz w:val="19"/>
              </w:rPr>
              <w:t>Název studijního předmětu</w:t>
            </w:r>
          </w:p>
        </w:tc>
        <w:tc>
          <w:tcPr>
            <w:tcW w:w="7015" w:type="dxa"/>
            <w:gridSpan w:val="32"/>
            <w:tcBorders>
              <w:top w:val="double" w:sz="4" w:space="0" w:color="auto"/>
              <w:left w:val="single" w:sz="4" w:space="0" w:color="auto"/>
              <w:bottom w:val="single" w:sz="4" w:space="0" w:color="auto"/>
              <w:right w:val="single" w:sz="4" w:space="0" w:color="auto"/>
            </w:tcBorders>
          </w:tcPr>
          <w:p w14:paraId="4C410303" w14:textId="77777777" w:rsidR="001973B2" w:rsidRPr="00B7684B" w:rsidRDefault="001973B2" w:rsidP="00A521FB">
            <w:pPr>
              <w:jc w:val="both"/>
              <w:rPr>
                <w:b/>
                <w:sz w:val="19"/>
              </w:rPr>
            </w:pPr>
            <w:bookmarkStart w:id="863" w:name="Mater_for_Packag"/>
            <w:bookmarkEnd w:id="863"/>
            <w:r w:rsidRPr="00B7684B">
              <w:rPr>
                <w:b/>
                <w:spacing w:val="-2"/>
                <w:sz w:val="19"/>
              </w:rPr>
              <w:t>Materials for Packaging</w:t>
            </w:r>
          </w:p>
        </w:tc>
      </w:tr>
      <w:tr w:rsidR="001973B2" w14:paraId="483A1301" w14:textId="77777777" w:rsidTr="00A71C8A">
        <w:trPr>
          <w:gridAfter w:val="1"/>
          <w:wAfter w:w="147" w:type="dxa"/>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8CBEC7" w14:textId="77777777" w:rsidR="001973B2" w:rsidRPr="00B7684B" w:rsidRDefault="001973B2" w:rsidP="00A521FB">
            <w:pPr>
              <w:jc w:val="both"/>
              <w:rPr>
                <w:b/>
                <w:sz w:val="19"/>
              </w:rPr>
            </w:pPr>
            <w:r w:rsidRPr="00B7684B">
              <w:rPr>
                <w:b/>
                <w:sz w:val="19"/>
              </w:rPr>
              <w:t>Typ předmětu</w:t>
            </w:r>
          </w:p>
        </w:tc>
        <w:tc>
          <w:tcPr>
            <w:tcW w:w="3532" w:type="dxa"/>
            <w:gridSpan w:val="19"/>
            <w:tcBorders>
              <w:top w:val="single" w:sz="4" w:space="0" w:color="auto"/>
              <w:left w:val="single" w:sz="4" w:space="0" w:color="auto"/>
              <w:bottom w:val="single" w:sz="4" w:space="0" w:color="auto"/>
              <w:right w:val="single" w:sz="4" w:space="0" w:color="auto"/>
            </w:tcBorders>
          </w:tcPr>
          <w:p w14:paraId="6C7F7E94" w14:textId="77777777" w:rsidR="001973B2" w:rsidRPr="00B7684B" w:rsidRDefault="001973B2" w:rsidP="00A521FB">
            <w:pPr>
              <w:jc w:val="both"/>
              <w:rPr>
                <w:sz w:val="19"/>
              </w:rPr>
            </w:pPr>
          </w:p>
        </w:tc>
        <w:tc>
          <w:tcPr>
            <w:tcW w:w="279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227ED00" w14:textId="77777777" w:rsidR="001973B2" w:rsidRPr="00B7684B" w:rsidRDefault="001973B2" w:rsidP="00A521FB">
            <w:pPr>
              <w:jc w:val="both"/>
              <w:rPr>
                <w:sz w:val="19"/>
              </w:rPr>
            </w:pPr>
            <w:r w:rsidRPr="00B7684B">
              <w:rPr>
                <w:b/>
                <w:sz w:val="19"/>
              </w:rPr>
              <w:t>doporučený ročník / semestr</w:t>
            </w:r>
          </w:p>
        </w:tc>
        <w:tc>
          <w:tcPr>
            <w:tcW w:w="693" w:type="dxa"/>
            <w:gridSpan w:val="4"/>
            <w:tcBorders>
              <w:top w:val="single" w:sz="4" w:space="0" w:color="auto"/>
              <w:left w:val="single" w:sz="4" w:space="0" w:color="auto"/>
              <w:bottom w:val="single" w:sz="4" w:space="0" w:color="auto"/>
              <w:right w:val="single" w:sz="4" w:space="0" w:color="auto"/>
            </w:tcBorders>
          </w:tcPr>
          <w:p w14:paraId="00BC05E0" w14:textId="77777777" w:rsidR="001973B2" w:rsidRPr="00B7684B" w:rsidRDefault="001973B2" w:rsidP="00A521FB">
            <w:pPr>
              <w:jc w:val="both"/>
              <w:rPr>
                <w:sz w:val="19"/>
              </w:rPr>
            </w:pPr>
          </w:p>
        </w:tc>
      </w:tr>
      <w:tr w:rsidR="001973B2" w14:paraId="2B3F6FC5" w14:textId="77777777" w:rsidTr="00A71C8A">
        <w:trPr>
          <w:gridAfter w:val="1"/>
          <w:wAfter w:w="147" w:type="dxa"/>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6F7E2C8" w14:textId="77777777" w:rsidR="001973B2" w:rsidRPr="00B7684B" w:rsidRDefault="001973B2" w:rsidP="00A521FB">
            <w:pPr>
              <w:jc w:val="both"/>
              <w:rPr>
                <w:b/>
                <w:sz w:val="19"/>
              </w:rPr>
            </w:pPr>
            <w:r w:rsidRPr="00B7684B">
              <w:rPr>
                <w:b/>
                <w:sz w:val="19"/>
              </w:rPr>
              <w:t>Rozsah studijního předmětu</w:t>
            </w:r>
          </w:p>
        </w:tc>
        <w:tc>
          <w:tcPr>
            <w:tcW w:w="1764" w:type="dxa"/>
            <w:gridSpan w:val="11"/>
            <w:tcBorders>
              <w:top w:val="single" w:sz="4" w:space="0" w:color="auto"/>
              <w:left w:val="single" w:sz="4" w:space="0" w:color="auto"/>
              <w:bottom w:val="single" w:sz="4" w:space="0" w:color="auto"/>
              <w:right w:val="single" w:sz="4" w:space="0" w:color="auto"/>
            </w:tcBorders>
          </w:tcPr>
          <w:p w14:paraId="1EC3FAA9" w14:textId="77777777" w:rsidR="001973B2" w:rsidRPr="00B7684B" w:rsidRDefault="001973B2" w:rsidP="00A521FB">
            <w:pPr>
              <w:jc w:val="both"/>
              <w:rPr>
                <w:sz w:val="19"/>
              </w:rPr>
            </w:pPr>
          </w:p>
        </w:tc>
        <w:tc>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F73DD5D" w14:textId="77777777" w:rsidR="001973B2" w:rsidRPr="00B7684B" w:rsidRDefault="001973B2" w:rsidP="00A521FB">
            <w:pPr>
              <w:jc w:val="both"/>
              <w:rPr>
                <w:b/>
                <w:sz w:val="19"/>
              </w:rPr>
            </w:pPr>
            <w:r w:rsidRPr="00B7684B">
              <w:rPr>
                <w:b/>
                <w:sz w:val="19"/>
              </w:rPr>
              <w:t xml:space="preserve">hod. </w:t>
            </w:r>
          </w:p>
        </w:tc>
        <w:tc>
          <w:tcPr>
            <w:tcW w:w="846" w:type="dxa"/>
            <w:gridSpan w:val="4"/>
            <w:tcBorders>
              <w:top w:val="single" w:sz="4" w:space="0" w:color="auto"/>
              <w:left w:val="single" w:sz="4" w:space="0" w:color="auto"/>
              <w:bottom w:val="single" w:sz="4" w:space="0" w:color="auto"/>
              <w:right w:val="single" w:sz="4" w:space="0" w:color="auto"/>
            </w:tcBorders>
          </w:tcPr>
          <w:p w14:paraId="7B002CEC" w14:textId="77777777" w:rsidR="001973B2" w:rsidRPr="00B7684B" w:rsidRDefault="001973B2" w:rsidP="00A521FB">
            <w:pPr>
              <w:jc w:val="both"/>
              <w:rPr>
                <w:sz w:val="19"/>
              </w:rPr>
            </w:pP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0C84867" w14:textId="77777777" w:rsidR="001973B2" w:rsidRPr="00B7684B" w:rsidRDefault="001973B2" w:rsidP="00A521FB">
            <w:pPr>
              <w:jc w:val="both"/>
              <w:rPr>
                <w:b/>
                <w:sz w:val="19"/>
              </w:rPr>
            </w:pPr>
            <w:r w:rsidRPr="00B7684B">
              <w:rPr>
                <w:b/>
                <w:sz w:val="19"/>
              </w:rPr>
              <w:t>kreditů</w:t>
            </w:r>
          </w:p>
        </w:tc>
        <w:tc>
          <w:tcPr>
            <w:tcW w:w="1249" w:type="dxa"/>
            <w:gridSpan w:val="8"/>
            <w:tcBorders>
              <w:top w:val="single" w:sz="4" w:space="0" w:color="auto"/>
              <w:left w:val="single" w:sz="4" w:space="0" w:color="auto"/>
              <w:bottom w:val="single" w:sz="4" w:space="0" w:color="auto"/>
              <w:right w:val="single" w:sz="4" w:space="0" w:color="auto"/>
            </w:tcBorders>
          </w:tcPr>
          <w:p w14:paraId="2E8E7C33" w14:textId="77777777" w:rsidR="001973B2" w:rsidRPr="00B7684B" w:rsidRDefault="001973B2" w:rsidP="00A521FB">
            <w:pPr>
              <w:jc w:val="both"/>
              <w:rPr>
                <w:sz w:val="19"/>
              </w:rPr>
            </w:pPr>
          </w:p>
        </w:tc>
      </w:tr>
      <w:tr w:rsidR="001973B2" w14:paraId="332B2775"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BAF97BB" w14:textId="77777777" w:rsidR="001973B2" w:rsidRPr="00B7684B" w:rsidRDefault="001973B2" w:rsidP="00A521FB">
            <w:pPr>
              <w:jc w:val="both"/>
              <w:rPr>
                <w:b/>
                <w:sz w:val="19"/>
              </w:rPr>
            </w:pPr>
            <w:r w:rsidRPr="00B7684B">
              <w:rPr>
                <w:b/>
                <w:sz w:val="19"/>
              </w:rPr>
              <w:t>Prerekvizity, korekvizity, ekvivalence</w:t>
            </w:r>
          </w:p>
        </w:tc>
        <w:tc>
          <w:tcPr>
            <w:tcW w:w="7015" w:type="dxa"/>
            <w:gridSpan w:val="32"/>
            <w:tcBorders>
              <w:top w:val="single" w:sz="4" w:space="0" w:color="auto"/>
              <w:left w:val="single" w:sz="4" w:space="0" w:color="auto"/>
              <w:bottom w:val="single" w:sz="4" w:space="0" w:color="auto"/>
              <w:right w:val="single" w:sz="4" w:space="0" w:color="auto"/>
            </w:tcBorders>
          </w:tcPr>
          <w:p w14:paraId="5A5CBF7E" w14:textId="77777777" w:rsidR="001973B2" w:rsidRPr="00B7684B" w:rsidRDefault="001973B2" w:rsidP="00A521FB">
            <w:pPr>
              <w:jc w:val="both"/>
              <w:rPr>
                <w:sz w:val="19"/>
              </w:rPr>
            </w:pPr>
          </w:p>
        </w:tc>
      </w:tr>
      <w:tr w:rsidR="001973B2" w14:paraId="719B6F4F"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9956F73" w14:textId="77777777" w:rsidR="001973B2" w:rsidRPr="00B7684B" w:rsidRDefault="001973B2" w:rsidP="00A521FB">
            <w:pPr>
              <w:jc w:val="both"/>
              <w:rPr>
                <w:b/>
                <w:sz w:val="19"/>
              </w:rPr>
            </w:pPr>
            <w:r w:rsidRPr="00B7684B">
              <w:rPr>
                <w:b/>
                <w:sz w:val="19"/>
              </w:rPr>
              <w:t>Způsob ověření studijních výsledků</w:t>
            </w:r>
          </w:p>
        </w:tc>
        <w:tc>
          <w:tcPr>
            <w:tcW w:w="3532" w:type="dxa"/>
            <w:gridSpan w:val="19"/>
            <w:tcBorders>
              <w:top w:val="single" w:sz="4" w:space="0" w:color="auto"/>
              <w:left w:val="single" w:sz="4" w:space="0" w:color="auto"/>
              <w:bottom w:val="single" w:sz="4" w:space="0" w:color="auto"/>
              <w:right w:val="single" w:sz="4" w:space="0" w:color="auto"/>
            </w:tcBorders>
          </w:tcPr>
          <w:p w14:paraId="14E14E3F" w14:textId="77777777" w:rsidR="001973B2" w:rsidRPr="00B7684B" w:rsidRDefault="001973B2" w:rsidP="00A521FB">
            <w:pPr>
              <w:jc w:val="both"/>
              <w:rPr>
                <w:sz w:val="19"/>
              </w:rPr>
            </w:pPr>
            <w:r w:rsidRPr="00B7684B">
              <w:rPr>
                <w:sz w:val="19"/>
              </w:rPr>
              <w:t>zkouška</w:t>
            </w: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2837498" w14:textId="77777777" w:rsidR="001973B2" w:rsidRPr="00B7684B" w:rsidRDefault="001973B2" w:rsidP="00A521FB">
            <w:pPr>
              <w:jc w:val="both"/>
              <w:rPr>
                <w:b/>
                <w:sz w:val="19"/>
              </w:rPr>
            </w:pPr>
            <w:r w:rsidRPr="00B7684B">
              <w:rPr>
                <w:b/>
                <w:sz w:val="19"/>
              </w:rPr>
              <w:t>Forma výuky</w:t>
            </w:r>
          </w:p>
        </w:tc>
        <w:tc>
          <w:tcPr>
            <w:tcW w:w="1249" w:type="dxa"/>
            <w:gridSpan w:val="8"/>
            <w:tcBorders>
              <w:top w:val="single" w:sz="4" w:space="0" w:color="auto"/>
              <w:left w:val="single" w:sz="4" w:space="0" w:color="auto"/>
              <w:bottom w:val="single" w:sz="4" w:space="0" w:color="auto"/>
              <w:right w:val="single" w:sz="4" w:space="0" w:color="auto"/>
            </w:tcBorders>
          </w:tcPr>
          <w:p w14:paraId="281CBD6B" w14:textId="77777777" w:rsidR="001973B2" w:rsidRPr="00B7684B" w:rsidRDefault="001973B2" w:rsidP="00A521FB">
            <w:pPr>
              <w:jc w:val="both"/>
              <w:rPr>
                <w:sz w:val="19"/>
              </w:rPr>
            </w:pPr>
          </w:p>
        </w:tc>
      </w:tr>
      <w:tr w:rsidR="001973B2" w14:paraId="60674940"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30A27CD"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015" w:type="dxa"/>
            <w:gridSpan w:val="32"/>
            <w:tcBorders>
              <w:top w:val="single" w:sz="4" w:space="0" w:color="auto"/>
              <w:left w:val="single" w:sz="4" w:space="0" w:color="auto"/>
              <w:bottom w:val="single" w:sz="4" w:space="0" w:color="auto"/>
              <w:right w:val="single" w:sz="4" w:space="0" w:color="auto"/>
            </w:tcBorders>
          </w:tcPr>
          <w:p w14:paraId="67A5D849" w14:textId="77777777" w:rsidR="001973B2" w:rsidRPr="00B7684B" w:rsidRDefault="001973B2" w:rsidP="00A521FB">
            <w:pPr>
              <w:jc w:val="both"/>
              <w:rPr>
                <w:sz w:val="19"/>
              </w:rPr>
            </w:pPr>
          </w:p>
        </w:tc>
      </w:tr>
      <w:tr w:rsidR="001973B2" w14:paraId="154A3A21" w14:textId="77777777" w:rsidTr="00A71C8A">
        <w:trPr>
          <w:gridAfter w:val="1"/>
          <w:wAfter w:w="147" w:type="dxa"/>
          <w:trHeight w:val="288"/>
        </w:trPr>
        <w:tc>
          <w:tcPr>
            <w:tcW w:w="3187" w:type="dxa"/>
            <w:gridSpan w:val="4"/>
            <w:tcBorders>
              <w:top w:val="nil"/>
              <w:left w:val="single" w:sz="4" w:space="0" w:color="auto"/>
              <w:bottom w:val="single" w:sz="4" w:space="0" w:color="auto"/>
              <w:right w:val="single" w:sz="4" w:space="0" w:color="auto"/>
            </w:tcBorders>
            <w:shd w:val="clear" w:color="auto" w:fill="F7CAAC"/>
            <w:vAlign w:val="center"/>
            <w:hideMark/>
          </w:tcPr>
          <w:p w14:paraId="75720931" w14:textId="77777777" w:rsidR="001973B2" w:rsidRPr="00B7684B" w:rsidRDefault="001973B2" w:rsidP="00A521FB">
            <w:pPr>
              <w:rPr>
                <w:b/>
                <w:sz w:val="19"/>
              </w:rPr>
            </w:pPr>
            <w:r w:rsidRPr="00B7684B">
              <w:rPr>
                <w:b/>
                <w:sz w:val="19"/>
              </w:rPr>
              <w:t>Garant předmětu</w:t>
            </w:r>
          </w:p>
        </w:tc>
        <w:tc>
          <w:tcPr>
            <w:tcW w:w="7015" w:type="dxa"/>
            <w:gridSpan w:val="32"/>
            <w:tcBorders>
              <w:top w:val="single" w:sz="4" w:space="0" w:color="auto"/>
              <w:left w:val="single" w:sz="4" w:space="0" w:color="auto"/>
              <w:bottom w:val="single" w:sz="4" w:space="0" w:color="auto"/>
              <w:right w:val="single" w:sz="4" w:space="0" w:color="auto"/>
            </w:tcBorders>
            <w:vAlign w:val="center"/>
          </w:tcPr>
          <w:p w14:paraId="32D7A10D" w14:textId="77777777" w:rsidR="001973B2" w:rsidRPr="00B7684B" w:rsidRDefault="001973B2" w:rsidP="00A521FB">
            <w:pPr>
              <w:rPr>
                <w:sz w:val="19"/>
              </w:rPr>
            </w:pPr>
            <w:r w:rsidRPr="00B7684B">
              <w:rPr>
                <w:spacing w:val="-2"/>
                <w:sz w:val="19"/>
              </w:rPr>
              <w:t>prof. Ing. Petr Sáha, CSc.</w:t>
            </w:r>
          </w:p>
        </w:tc>
      </w:tr>
      <w:tr w:rsidR="001973B2" w14:paraId="0460A1A6" w14:textId="77777777" w:rsidTr="00A71C8A">
        <w:trPr>
          <w:gridAfter w:val="1"/>
          <w:wAfter w:w="147" w:type="dxa"/>
          <w:trHeight w:val="243"/>
        </w:trPr>
        <w:tc>
          <w:tcPr>
            <w:tcW w:w="3187" w:type="dxa"/>
            <w:gridSpan w:val="4"/>
            <w:tcBorders>
              <w:top w:val="nil"/>
              <w:left w:val="single" w:sz="4" w:space="0" w:color="auto"/>
              <w:bottom w:val="single" w:sz="4" w:space="0" w:color="auto"/>
              <w:right w:val="single" w:sz="4" w:space="0" w:color="auto"/>
            </w:tcBorders>
            <w:shd w:val="clear" w:color="auto" w:fill="F7CAAC"/>
            <w:hideMark/>
          </w:tcPr>
          <w:p w14:paraId="5BA4C5A0" w14:textId="77777777" w:rsidR="001973B2" w:rsidRPr="00B7684B" w:rsidRDefault="001973B2" w:rsidP="00A521FB">
            <w:pPr>
              <w:jc w:val="both"/>
              <w:rPr>
                <w:b/>
                <w:sz w:val="19"/>
              </w:rPr>
            </w:pPr>
            <w:r w:rsidRPr="00B7684B">
              <w:rPr>
                <w:b/>
                <w:sz w:val="19"/>
              </w:rPr>
              <w:t>Zapojení garanta do výuky předmětu</w:t>
            </w:r>
          </w:p>
        </w:tc>
        <w:tc>
          <w:tcPr>
            <w:tcW w:w="7015" w:type="dxa"/>
            <w:gridSpan w:val="32"/>
            <w:tcBorders>
              <w:top w:val="nil"/>
              <w:left w:val="single" w:sz="4" w:space="0" w:color="auto"/>
              <w:bottom w:val="single" w:sz="4" w:space="0" w:color="auto"/>
              <w:right w:val="single" w:sz="4" w:space="0" w:color="auto"/>
            </w:tcBorders>
          </w:tcPr>
          <w:p w14:paraId="5B3E6975" w14:textId="77777777" w:rsidR="001973B2" w:rsidRPr="00B7684B" w:rsidRDefault="001973B2" w:rsidP="00A521FB">
            <w:pPr>
              <w:jc w:val="both"/>
              <w:rPr>
                <w:sz w:val="19"/>
              </w:rPr>
            </w:pPr>
            <w:r w:rsidRPr="00B7684B">
              <w:rPr>
                <w:sz w:val="19"/>
              </w:rPr>
              <w:t>100%</w:t>
            </w:r>
          </w:p>
        </w:tc>
      </w:tr>
      <w:tr w:rsidR="001973B2" w14:paraId="08F6977E"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A25FF40" w14:textId="77777777" w:rsidR="001973B2" w:rsidRPr="00B7684B" w:rsidRDefault="001973B2" w:rsidP="00A521FB">
            <w:pPr>
              <w:jc w:val="both"/>
              <w:rPr>
                <w:b/>
                <w:sz w:val="19"/>
              </w:rPr>
            </w:pPr>
            <w:r w:rsidRPr="00B7684B">
              <w:rPr>
                <w:b/>
                <w:sz w:val="19"/>
              </w:rPr>
              <w:t>Vyučující</w:t>
            </w:r>
          </w:p>
        </w:tc>
        <w:tc>
          <w:tcPr>
            <w:tcW w:w="7015" w:type="dxa"/>
            <w:gridSpan w:val="32"/>
            <w:tcBorders>
              <w:top w:val="single" w:sz="4" w:space="0" w:color="auto"/>
              <w:left w:val="single" w:sz="4" w:space="0" w:color="auto"/>
              <w:bottom w:val="nil"/>
              <w:right w:val="single" w:sz="4" w:space="0" w:color="auto"/>
            </w:tcBorders>
          </w:tcPr>
          <w:p w14:paraId="6EBDF896" w14:textId="77777777" w:rsidR="001973B2" w:rsidRPr="00B7684B" w:rsidRDefault="001973B2" w:rsidP="00A521FB">
            <w:pPr>
              <w:jc w:val="both"/>
              <w:rPr>
                <w:sz w:val="19"/>
              </w:rPr>
            </w:pPr>
          </w:p>
        </w:tc>
      </w:tr>
      <w:tr w:rsidR="001973B2" w14:paraId="68267D81" w14:textId="77777777" w:rsidTr="00A71C8A">
        <w:trPr>
          <w:gridAfter w:val="1"/>
          <w:wAfter w:w="147" w:type="dxa"/>
          <w:trHeight w:val="148"/>
        </w:trPr>
        <w:tc>
          <w:tcPr>
            <w:tcW w:w="10202" w:type="dxa"/>
            <w:gridSpan w:val="36"/>
            <w:tcBorders>
              <w:top w:val="nil"/>
              <w:left w:val="single" w:sz="4" w:space="0" w:color="auto"/>
              <w:bottom w:val="single" w:sz="4" w:space="0" w:color="auto"/>
              <w:right w:val="single" w:sz="4" w:space="0" w:color="auto"/>
            </w:tcBorders>
            <w:vAlign w:val="center"/>
          </w:tcPr>
          <w:p w14:paraId="771E8022" w14:textId="77777777" w:rsidR="001973B2" w:rsidRPr="00B7684B" w:rsidRDefault="001973B2" w:rsidP="00A521FB">
            <w:pPr>
              <w:spacing w:before="20" w:after="20"/>
              <w:rPr>
                <w:sz w:val="19"/>
              </w:rPr>
            </w:pPr>
            <w:r w:rsidRPr="00B7684B">
              <w:rPr>
                <w:spacing w:val="-2"/>
                <w:sz w:val="19"/>
              </w:rPr>
              <w:t>prof. Ing. Petr Sáha, CSc.</w:t>
            </w:r>
          </w:p>
        </w:tc>
      </w:tr>
      <w:tr w:rsidR="001973B2" w14:paraId="2116E0F5"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7A9A019" w14:textId="77777777" w:rsidR="001973B2" w:rsidRPr="00B7684B" w:rsidRDefault="001973B2" w:rsidP="00A521FB">
            <w:pPr>
              <w:jc w:val="both"/>
              <w:rPr>
                <w:b/>
                <w:sz w:val="19"/>
              </w:rPr>
            </w:pPr>
            <w:r w:rsidRPr="00B7684B">
              <w:rPr>
                <w:b/>
                <w:sz w:val="19"/>
              </w:rPr>
              <w:t>Stručná anotace předmětu</w:t>
            </w:r>
          </w:p>
        </w:tc>
        <w:tc>
          <w:tcPr>
            <w:tcW w:w="7015" w:type="dxa"/>
            <w:gridSpan w:val="32"/>
            <w:tcBorders>
              <w:top w:val="single" w:sz="4" w:space="0" w:color="auto"/>
              <w:left w:val="single" w:sz="4" w:space="0" w:color="auto"/>
              <w:bottom w:val="nil"/>
              <w:right w:val="single" w:sz="4" w:space="0" w:color="auto"/>
            </w:tcBorders>
          </w:tcPr>
          <w:p w14:paraId="316F9794" w14:textId="77777777" w:rsidR="001973B2" w:rsidRPr="00B7684B" w:rsidRDefault="001973B2" w:rsidP="00A521FB">
            <w:pPr>
              <w:jc w:val="both"/>
              <w:rPr>
                <w:sz w:val="19"/>
              </w:rPr>
            </w:pPr>
          </w:p>
        </w:tc>
      </w:tr>
      <w:tr w:rsidR="001973B2" w:rsidRPr="007B40BC" w14:paraId="260A077B" w14:textId="77777777" w:rsidTr="00A71C8A">
        <w:trPr>
          <w:gridAfter w:val="1"/>
          <w:wAfter w:w="147" w:type="dxa"/>
          <w:trHeight w:val="2620"/>
        </w:trPr>
        <w:tc>
          <w:tcPr>
            <w:tcW w:w="10202" w:type="dxa"/>
            <w:gridSpan w:val="36"/>
            <w:tcBorders>
              <w:top w:val="nil"/>
              <w:left w:val="single" w:sz="4" w:space="0" w:color="auto"/>
              <w:bottom w:val="single" w:sz="12" w:space="0" w:color="auto"/>
              <w:right w:val="single" w:sz="4" w:space="0" w:color="auto"/>
            </w:tcBorders>
          </w:tcPr>
          <w:p w14:paraId="05C0E8D4" w14:textId="77777777" w:rsidR="001973B2" w:rsidRPr="00B7684B" w:rsidRDefault="001973B2" w:rsidP="00A521FB">
            <w:pPr>
              <w:jc w:val="both"/>
              <w:rPr>
                <w:sz w:val="19"/>
              </w:rPr>
            </w:pPr>
            <w:r w:rsidRPr="00B7684B">
              <w:rPr>
                <w:color w:val="000000"/>
                <w:sz w:val="19"/>
                <w:shd w:val="clear" w:color="auto" w:fill="FFFFFF"/>
              </w:rPr>
              <w:t>Cílem předmětu je rozšíření a prohloubení poznatků studentů v technologiích využívaných k výrobě obalových materiálů. Dále kurz dává do souvislostí, jak morfologie, tepelné, mechanické, bariérové a optické vlastnosti ovlivňují použitelnost konečného výrobku. Student se seznámí s vhodností různých polymerních materiálů pro obalové aplikace, multifunkčními a biodegradovatelnými obaly a s problematikou recyklace. </w:t>
            </w:r>
          </w:p>
          <w:p w14:paraId="54B0CDFA" w14:textId="77777777" w:rsidR="001973B2" w:rsidRPr="00B7684B" w:rsidRDefault="001973B2" w:rsidP="00A521FB">
            <w:pPr>
              <w:jc w:val="both"/>
              <w:rPr>
                <w:sz w:val="19"/>
              </w:rPr>
            </w:pPr>
          </w:p>
          <w:p w14:paraId="1DDADC2B" w14:textId="77777777" w:rsidR="001973B2" w:rsidRPr="00B7684B" w:rsidRDefault="001973B2" w:rsidP="00A521FB">
            <w:pPr>
              <w:jc w:val="both"/>
              <w:rPr>
                <w:sz w:val="19"/>
                <w:u w:val="single"/>
              </w:rPr>
            </w:pPr>
            <w:r w:rsidRPr="00B7684B">
              <w:rPr>
                <w:sz w:val="19"/>
                <w:u w:val="single"/>
              </w:rPr>
              <w:t>Základní témata:</w:t>
            </w:r>
          </w:p>
          <w:p w14:paraId="703D2A1F"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Technologie využívané pro výrobu obalových materiálů.</w:t>
            </w:r>
          </w:p>
          <w:p w14:paraId="7585D28E"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Morfologie, tepelné, mechanické, bariérové a optické vlastnosti výrobků. </w:t>
            </w:r>
          </w:p>
          <w:p w14:paraId="29EB95FC"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Faktory ovlivňující použitelnost konečného výrobku. </w:t>
            </w:r>
          </w:p>
          <w:p w14:paraId="4DE5BCE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Charakteristika různých polymerních materiálů a jejich vhodnost pro obalové aplikace.</w:t>
            </w:r>
          </w:p>
          <w:p w14:paraId="018C303A"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Multifunkční a biodegradovatelné obaly. </w:t>
            </w:r>
          </w:p>
          <w:p w14:paraId="7A22D9CA" w14:textId="77777777" w:rsidR="001973B2" w:rsidRPr="00B7684B" w:rsidRDefault="001973B2" w:rsidP="00A521FB">
            <w:pPr>
              <w:jc w:val="both"/>
              <w:rPr>
                <w:sz w:val="19"/>
                <w:u w:val="single"/>
              </w:rPr>
            </w:pPr>
            <w:r w:rsidRPr="00B7684B">
              <w:rPr>
                <w:color w:val="000000"/>
                <w:sz w:val="19"/>
                <w:shd w:val="clear" w:color="auto" w:fill="FFFFFF"/>
              </w:rPr>
              <w:t>- Recyklace. </w:t>
            </w:r>
          </w:p>
        </w:tc>
      </w:tr>
      <w:tr w:rsidR="001973B2" w:rsidRPr="007B40BC" w14:paraId="781EBFFC" w14:textId="77777777" w:rsidTr="00A71C8A">
        <w:trPr>
          <w:gridAfter w:val="1"/>
          <w:wAfter w:w="147" w:type="dxa"/>
          <w:trHeight w:val="265"/>
        </w:trPr>
        <w:tc>
          <w:tcPr>
            <w:tcW w:w="3775" w:type="dxa"/>
            <w:gridSpan w:val="10"/>
            <w:tcBorders>
              <w:top w:val="nil"/>
              <w:left w:val="single" w:sz="4" w:space="0" w:color="auto"/>
              <w:bottom w:val="single" w:sz="4" w:space="0" w:color="auto"/>
              <w:right w:val="single" w:sz="4" w:space="0" w:color="auto"/>
            </w:tcBorders>
            <w:shd w:val="clear" w:color="auto" w:fill="F7CAAC"/>
            <w:hideMark/>
          </w:tcPr>
          <w:p w14:paraId="69CDCAAE" w14:textId="77777777" w:rsidR="001973B2" w:rsidRPr="00B7684B" w:rsidRDefault="001973B2" w:rsidP="00A521FB">
            <w:pPr>
              <w:jc w:val="both"/>
              <w:rPr>
                <w:sz w:val="19"/>
              </w:rPr>
            </w:pPr>
            <w:r w:rsidRPr="00B7684B">
              <w:rPr>
                <w:b/>
                <w:sz w:val="19"/>
              </w:rPr>
              <w:t>Studijní literatura a studijní pomůcky</w:t>
            </w:r>
          </w:p>
        </w:tc>
        <w:tc>
          <w:tcPr>
            <w:tcW w:w="6427" w:type="dxa"/>
            <w:gridSpan w:val="26"/>
            <w:tcBorders>
              <w:top w:val="nil"/>
              <w:left w:val="single" w:sz="4" w:space="0" w:color="auto"/>
              <w:bottom w:val="nil"/>
              <w:right w:val="single" w:sz="4" w:space="0" w:color="auto"/>
            </w:tcBorders>
          </w:tcPr>
          <w:p w14:paraId="16E55C9D" w14:textId="77777777" w:rsidR="001973B2" w:rsidRPr="00B7684B" w:rsidRDefault="001973B2" w:rsidP="00A521FB">
            <w:pPr>
              <w:jc w:val="both"/>
              <w:rPr>
                <w:sz w:val="19"/>
              </w:rPr>
            </w:pPr>
          </w:p>
        </w:tc>
      </w:tr>
      <w:tr w:rsidR="001973B2" w:rsidRPr="007B40BC" w14:paraId="4EEF062E" w14:textId="77777777" w:rsidTr="00A71C8A">
        <w:trPr>
          <w:gridAfter w:val="1"/>
          <w:wAfter w:w="147" w:type="dxa"/>
          <w:trHeight w:val="1497"/>
        </w:trPr>
        <w:tc>
          <w:tcPr>
            <w:tcW w:w="10202" w:type="dxa"/>
            <w:gridSpan w:val="36"/>
            <w:tcBorders>
              <w:top w:val="nil"/>
              <w:left w:val="single" w:sz="4" w:space="0" w:color="auto"/>
              <w:bottom w:val="single" w:sz="4" w:space="0" w:color="auto"/>
              <w:right w:val="single" w:sz="4" w:space="0" w:color="auto"/>
            </w:tcBorders>
          </w:tcPr>
          <w:p w14:paraId="4EB8154A" w14:textId="77777777" w:rsidR="001973B2" w:rsidRPr="00A71C8A" w:rsidRDefault="001973B2" w:rsidP="00A521FB">
            <w:pPr>
              <w:jc w:val="both"/>
              <w:rPr>
                <w:sz w:val="19"/>
                <w:szCs w:val="19"/>
                <w:u w:val="single"/>
              </w:rPr>
            </w:pPr>
            <w:r w:rsidRPr="00A71C8A">
              <w:rPr>
                <w:sz w:val="19"/>
                <w:szCs w:val="19"/>
                <w:u w:val="single"/>
              </w:rPr>
              <w:t>Povinná literatura:</w:t>
            </w:r>
          </w:p>
          <w:p w14:paraId="0715A3B5" w14:textId="5D859CBD" w:rsidR="001973B2" w:rsidRPr="00A71C8A" w:rsidRDefault="0093345E" w:rsidP="00A521FB">
            <w:pPr>
              <w:shd w:val="clear" w:color="auto" w:fill="FFFFFF"/>
              <w:jc w:val="both"/>
              <w:rPr>
                <w:color w:val="000000"/>
                <w:sz w:val="19"/>
                <w:szCs w:val="19"/>
              </w:rPr>
            </w:pPr>
            <w:ins w:id="864" w:author="utb" w:date="2019-09-09T14:12:00Z">
              <w:r w:rsidRPr="00A71C8A">
                <w:rPr>
                  <w:rStyle w:val="author"/>
                  <w:color w:val="111111"/>
                  <w:sz w:val="19"/>
                  <w:szCs w:val="19"/>
                </w:rPr>
                <w:t>SELKE, S.E.M.</w:t>
              </w:r>
              <w:r w:rsidRPr="00A71C8A">
                <w:rPr>
                  <w:rStyle w:val="a-color-secondary"/>
                  <w:color w:val="555555"/>
                  <w:sz w:val="19"/>
                  <w:szCs w:val="19"/>
                </w:rPr>
                <w:t xml:space="preserve">, </w:t>
              </w:r>
              <w:r w:rsidRPr="00A71C8A">
                <w:rPr>
                  <w:rStyle w:val="author"/>
                  <w:color w:val="111111"/>
                  <w:sz w:val="19"/>
                  <w:szCs w:val="19"/>
                </w:rPr>
                <w:t xml:space="preserve">CULTER, J.D. </w:t>
              </w:r>
              <w:r w:rsidRPr="00A71C8A">
                <w:rPr>
                  <w:i/>
                  <w:color w:val="000000"/>
                  <w:sz w:val="19"/>
                  <w:szCs w:val="19"/>
                </w:rPr>
                <w:t>Plastics Packaging: Properties, Processing, Applications, and Regulations (3rd edition</w:t>
              </w:r>
              <w:r w:rsidRPr="00A71C8A">
                <w:rPr>
                  <w:rStyle w:val="author"/>
                  <w:color w:val="111111"/>
                  <w:sz w:val="19"/>
                  <w:szCs w:val="19"/>
                </w:rPr>
                <w:t>). Cincinnati: Hanser, 2016.</w:t>
              </w:r>
            </w:ins>
            <w:del w:id="865" w:author="utb" w:date="2019-09-09T14:12:00Z">
              <w:r w:rsidR="001973B2" w:rsidRPr="00A71C8A" w:rsidDel="0093345E">
                <w:rPr>
                  <w:color w:val="000000"/>
                  <w:sz w:val="19"/>
                  <w:szCs w:val="19"/>
                </w:rPr>
                <w:delText xml:space="preserve">SELKE, S.E.M., CULTER, J.D., HERNANDEZ, R.J. </w:delText>
              </w:r>
              <w:r w:rsidR="001973B2" w:rsidRPr="00A71C8A" w:rsidDel="0093345E">
                <w:rPr>
                  <w:i/>
                  <w:color w:val="000000"/>
                  <w:sz w:val="19"/>
                  <w:szCs w:val="19"/>
                </w:rPr>
                <w:delText>Plastics Packaging: Properties, Processing, Applications and Regulations</w:delText>
              </w:r>
              <w:r w:rsidR="001973B2" w:rsidRPr="00A71C8A" w:rsidDel="0093345E">
                <w:rPr>
                  <w:color w:val="000000"/>
                  <w:sz w:val="19"/>
                  <w:szCs w:val="19"/>
                </w:rPr>
                <w:delText>. Munich: Carl Hanser Verlag, 2004.</w:delText>
              </w:r>
            </w:del>
            <w:r w:rsidR="001973B2" w:rsidRPr="00A71C8A">
              <w:rPr>
                <w:color w:val="000000"/>
                <w:sz w:val="19"/>
                <w:szCs w:val="19"/>
              </w:rPr>
              <w:t> </w:t>
            </w:r>
          </w:p>
          <w:p w14:paraId="643618D7" w14:textId="00FAA0B8" w:rsidR="001973B2" w:rsidRPr="00A71C8A" w:rsidRDefault="0093345E" w:rsidP="00A521FB">
            <w:pPr>
              <w:shd w:val="clear" w:color="auto" w:fill="FFFFFF"/>
              <w:jc w:val="both"/>
              <w:rPr>
                <w:color w:val="000000"/>
                <w:sz w:val="19"/>
                <w:szCs w:val="19"/>
              </w:rPr>
            </w:pPr>
            <w:ins w:id="866" w:author="utb" w:date="2019-09-09T14:12:00Z">
              <w:r w:rsidRPr="00A71C8A">
                <w:rPr>
                  <w:rStyle w:val="author"/>
                  <w:sz w:val="19"/>
                  <w:szCs w:val="19"/>
                </w:rPr>
                <w:t>ROBERTSON, G.L.</w:t>
              </w:r>
              <w:r w:rsidRPr="00A71C8A">
                <w:rPr>
                  <w:rStyle w:val="a-declarative"/>
                  <w:color w:val="111111"/>
                  <w:sz w:val="19"/>
                  <w:szCs w:val="19"/>
                </w:rPr>
                <w:t xml:space="preserve"> </w:t>
              </w:r>
              <w:r w:rsidRPr="00A71C8A">
                <w:rPr>
                  <w:i/>
                  <w:color w:val="000000"/>
                  <w:sz w:val="19"/>
                  <w:szCs w:val="19"/>
                </w:rPr>
                <w:t>Food Packaging: Principles and Practice, (3rd edition</w:t>
              </w:r>
              <w:r w:rsidRPr="00A71C8A">
                <w:rPr>
                  <w:rStyle w:val="author"/>
                  <w:color w:val="111111"/>
                  <w:sz w:val="19"/>
                  <w:szCs w:val="19"/>
                </w:rPr>
                <w:t>), Boca Raton: Taylor &amp; Francis, 2013.</w:t>
              </w:r>
            </w:ins>
            <w:del w:id="867" w:author="utb" w:date="2019-09-09T14:12:00Z">
              <w:r w:rsidR="001973B2" w:rsidRPr="00A71C8A" w:rsidDel="0093345E">
                <w:rPr>
                  <w:color w:val="000000"/>
                  <w:sz w:val="19"/>
                  <w:szCs w:val="19"/>
                </w:rPr>
                <w:delText>ROBERTSON, G.L. </w:delText>
              </w:r>
              <w:r w:rsidR="001973B2" w:rsidRPr="00A71C8A" w:rsidDel="0093345E">
                <w:rPr>
                  <w:i/>
                  <w:color w:val="000000"/>
                  <w:sz w:val="19"/>
                  <w:szCs w:val="19"/>
                </w:rPr>
                <w:delText>Food Packaging: Principles and Practise</w:delText>
              </w:r>
              <w:r w:rsidR="001973B2" w:rsidRPr="00A71C8A" w:rsidDel="0093345E">
                <w:rPr>
                  <w:color w:val="000000"/>
                  <w:sz w:val="19"/>
                  <w:szCs w:val="19"/>
                </w:rPr>
                <w:delText>. Boca Raton: Taylor &amp; Francis, 2006.</w:delText>
              </w:r>
            </w:del>
          </w:p>
          <w:p w14:paraId="0A63D1E4" w14:textId="77777777" w:rsidR="001973B2" w:rsidRPr="00A71C8A" w:rsidRDefault="001973B2" w:rsidP="00A521FB">
            <w:pPr>
              <w:pStyle w:val="CommentText"/>
              <w:jc w:val="both"/>
              <w:rPr>
                <w:color w:val="000000"/>
                <w:sz w:val="19"/>
                <w:szCs w:val="19"/>
                <w:shd w:val="clear" w:color="auto" w:fill="DCDCDC"/>
              </w:rPr>
            </w:pPr>
            <w:r w:rsidRPr="00A71C8A">
              <w:rPr>
                <w:color w:val="000000"/>
                <w:sz w:val="19"/>
                <w:szCs w:val="19"/>
              </w:rPr>
              <w:t>ROBERTSON, G.L. </w:t>
            </w:r>
            <w:r w:rsidRPr="00A71C8A">
              <w:rPr>
                <w:i/>
                <w:color w:val="000000"/>
                <w:sz w:val="19"/>
                <w:szCs w:val="19"/>
              </w:rPr>
              <w:t>Food Packaging and Shelf Life: A Practical Guide</w:t>
            </w:r>
            <w:r w:rsidRPr="00A71C8A">
              <w:rPr>
                <w:color w:val="000000"/>
                <w:sz w:val="19"/>
                <w:szCs w:val="19"/>
              </w:rPr>
              <w:t>. Boca Raton: Taylor &amp; Francis, 2009. Dostupné z:</w:t>
            </w:r>
            <w:r w:rsidRPr="00A71C8A">
              <w:rPr>
                <w:sz w:val="19"/>
                <w:szCs w:val="19"/>
              </w:rPr>
              <w:t xml:space="preserve"> </w:t>
            </w:r>
            <w:hyperlink r:id="rId59" w:history="1">
              <w:r w:rsidRPr="00A71C8A">
                <w:rPr>
                  <w:rStyle w:val="Hyperlink"/>
                  <w:sz w:val="19"/>
                  <w:szCs w:val="19"/>
                  <w:shd w:val="clear" w:color="auto" w:fill="FFFFFF" w:themeFill="background1"/>
                </w:rPr>
                <w:t>https://www.taylorfrancis.com/books/e/9781420078459</w:t>
              </w:r>
            </w:hyperlink>
            <w:r w:rsidRPr="00A71C8A">
              <w:rPr>
                <w:color w:val="000000"/>
                <w:sz w:val="19"/>
                <w:szCs w:val="19"/>
              </w:rPr>
              <w:t>.</w:t>
            </w:r>
          </w:p>
          <w:p w14:paraId="3277CCE1" w14:textId="77777777" w:rsidR="001973B2" w:rsidRPr="00A71C8A" w:rsidRDefault="001973B2" w:rsidP="00A521FB">
            <w:pPr>
              <w:shd w:val="clear" w:color="auto" w:fill="FFFFFF"/>
              <w:jc w:val="both"/>
              <w:rPr>
                <w:color w:val="000000"/>
                <w:sz w:val="19"/>
                <w:szCs w:val="19"/>
              </w:rPr>
            </w:pPr>
            <w:r w:rsidRPr="00A71C8A">
              <w:rPr>
                <w:color w:val="000000"/>
                <w:sz w:val="19"/>
                <w:szCs w:val="19"/>
              </w:rPr>
              <w:t>COLES, R., McDOWELL, D., KIRWAN, M.J. </w:t>
            </w:r>
            <w:r w:rsidRPr="00A71C8A">
              <w:rPr>
                <w:i/>
                <w:color w:val="000000"/>
                <w:sz w:val="19"/>
                <w:szCs w:val="19"/>
              </w:rPr>
              <w:t>Food Packaging Technology</w:t>
            </w:r>
            <w:r w:rsidRPr="00A71C8A">
              <w:rPr>
                <w:color w:val="000000"/>
                <w:sz w:val="19"/>
                <w:szCs w:val="19"/>
              </w:rPr>
              <w:t>. Boca Raton: CRC Press, 2003. </w:t>
            </w:r>
          </w:p>
          <w:p w14:paraId="38FB9E4B" w14:textId="77777777" w:rsidR="001973B2" w:rsidRPr="00A71C8A" w:rsidRDefault="001973B2" w:rsidP="00A521FB">
            <w:pPr>
              <w:jc w:val="both"/>
              <w:rPr>
                <w:sz w:val="19"/>
                <w:szCs w:val="19"/>
                <w:u w:val="single"/>
              </w:rPr>
            </w:pPr>
          </w:p>
          <w:p w14:paraId="27F472D2" w14:textId="77777777" w:rsidR="001973B2" w:rsidRPr="00A71C8A" w:rsidRDefault="001973B2" w:rsidP="00A521FB">
            <w:pPr>
              <w:jc w:val="both"/>
              <w:rPr>
                <w:sz w:val="19"/>
                <w:szCs w:val="19"/>
                <w:u w:val="single"/>
              </w:rPr>
            </w:pPr>
            <w:r w:rsidRPr="00A71C8A">
              <w:rPr>
                <w:sz w:val="19"/>
                <w:szCs w:val="19"/>
                <w:u w:val="single"/>
              </w:rPr>
              <w:t>Doporučená literatura:</w:t>
            </w:r>
          </w:p>
          <w:p w14:paraId="78EF4110" w14:textId="77777777" w:rsidR="00177E9B" w:rsidRPr="00A71C8A" w:rsidRDefault="00177E9B" w:rsidP="00177E9B">
            <w:pPr>
              <w:jc w:val="both"/>
              <w:rPr>
                <w:color w:val="000000"/>
                <w:sz w:val="19"/>
                <w:szCs w:val="19"/>
                <w:lang w:val="en-US" w:eastAsia="en-US"/>
              </w:rPr>
            </w:pPr>
            <w:r w:rsidRPr="00A71C8A">
              <w:rPr>
                <w:caps/>
                <w:color w:val="000000"/>
                <w:sz w:val="19"/>
                <w:szCs w:val="19"/>
                <w:lang w:val="en-US" w:eastAsia="en-US"/>
              </w:rPr>
              <w:t xml:space="preserve">Arrieta, M.P., Samper, M.D., Aldas, M., López, J. </w:t>
            </w:r>
            <w:r w:rsidRPr="00A71C8A">
              <w:rPr>
                <w:bCs/>
                <w:i/>
                <w:color w:val="000000"/>
                <w:sz w:val="19"/>
                <w:szCs w:val="19"/>
                <w:lang w:val="en-US" w:eastAsia="en-US"/>
              </w:rPr>
              <w:t>On the Use of PLA-PHB Blends for Sustainable Food Packaging Applications</w:t>
            </w:r>
            <w:r w:rsidRPr="00A71C8A">
              <w:rPr>
                <w:bCs/>
                <w:color w:val="000000"/>
                <w:sz w:val="19"/>
                <w:szCs w:val="19"/>
                <w:lang w:val="en-US" w:eastAsia="en-US"/>
              </w:rPr>
              <w:t xml:space="preserve">. </w:t>
            </w:r>
            <w:r w:rsidRPr="00A71C8A">
              <w:rPr>
                <w:iCs/>
                <w:color w:val="000000"/>
                <w:sz w:val="19"/>
                <w:szCs w:val="19"/>
                <w:lang w:val="en-US" w:eastAsia="en-US"/>
              </w:rPr>
              <w:t>Materials</w:t>
            </w:r>
            <w:r w:rsidRPr="00A71C8A">
              <w:rPr>
                <w:color w:val="000000"/>
                <w:sz w:val="19"/>
                <w:szCs w:val="19"/>
                <w:lang w:val="en-US" w:eastAsia="en-US"/>
              </w:rPr>
              <w:t xml:space="preserve"> 10(9), Art. No. 1008, 2017.</w:t>
            </w:r>
          </w:p>
          <w:p w14:paraId="0D9FF9A7" w14:textId="77777777" w:rsidR="00177E9B" w:rsidRPr="00A71C8A" w:rsidRDefault="00177E9B" w:rsidP="00177E9B">
            <w:pPr>
              <w:jc w:val="both"/>
              <w:rPr>
                <w:color w:val="000000"/>
                <w:sz w:val="19"/>
                <w:szCs w:val="19"/>
                <w:lang w:val="en-US" w:eastAsia="en-US"/>
              </w:rPr>
            </w:pPr>
            <w:r w:rsidRPr="00A71C8A">
              <w:rPr>
                <w:caps/>
                <w:color w:val="000000"/>
                <w:sz w:val="19"/>
                <w:szCs w:val="19"/>
                <w:lang w:val="en-US" w:eastAsia="en-US"/>
              </w:rPr>
              <w:t>Youssef, A.M., El-Sayed, S.M</w:t>
            </w:r>
            <w:r w:rsidRPr="00A71C8A">
              <w:rPr>
                <w:color w:val="000000"/>
                <w:sz w:val="19"/>
                <w:szCs w:val="19"/>
                <w:lang w:val="en-US" w:eastAsia="en-US"/>
              </w:rPr>
              <w:t xml:space="preserve">. </w:t>
            </w:r>
            <w:r w:rsidRPr="00A71C8A">
              <w:rPr>
                <w:bCs/>
                <w:i/>
                <w:color w:val="000000"/>
                <w:sz w:val="19"/>
                <w:szCs w:val="19"/>
                <w:lang w:val="en-US" w:eastAsia="en-US"/>
              </w:rPr>
              <w:t xml:space="preserve">Bionanocomposites Materials for Food Packaging Applications: Concepts and Future Outlook. </w:t>
            </w:r>
            <w:r w:rsidRPr="00A71C8A">
              <w:rPr>
                <w:iCs/>
                <w:color w:val="000000"/>
                <w:sz w:val="19"/>
                <w:szCs w:val="19"/>
                <w:lang w:val="en-US" w:eastAsia="en-US"/>
              </w:rPr>
              <w:t>Carbohydrate Polymers</w:t>
            </w:r>
            <w:r w:rsidRPr="00A71C8A">
              <w:rPr>
                <w:color w:val="000000"/>
                <w:sz w:val="19"/>
                <w:szCs w:val="19"/>
                <w:lang w:val="en-US" w:eastAsia="en-US"/>
              </w:rPr>
              <w:t xml:space="preserve"> 193, 19-27, 2018.</w:t>
            </w:r>
          </w:p>
          <w:p w14:paraId="4D393271" w14:textId="77777777" w:rsidR="00177E9B" w:rsidRPr="00A71C8A" w:rsidRDefault="00177E9B" w:rsidP="00177E9B">
            <w:pPr>
              <w:jc w:val="both"/>
              <w:rPr>
                <w:sz w:val="19"/>
                <w:szCs w:val="19"/>
                <w:u w:val="single"/>
              </w:rPr>
            </w:pPr>
            <w:r w:rsidRPr="00A71C8A">
              <w:rPr>
                <w:caps/>
                <w:color w:val="000000"/>
                <w:sz w:val="19"/>
                <w:szCs w:val="19"/>
                <w:lang w:val="en-US" w:eastAsia="en-US"/>
              </w:rPr>
              <w:t>Muthuraj, R., Misra, M., Mohanty, A.K</w:t>
            </w:r>
            <w:r w:rsidRPr="00A71C8A">
              <w:rPr>
                <w:color w:val="000000"/>
                <w:sz w:val="19"/>
                <w:szCs w:val="19"/>
                <w:lang w:val="en-US" w:eastAsia="en-US"/>
              </w:rPr>
              <w:t xml:space="preserve">. </w:t>
            </w:r>
            <w:r w:rsidRPr="00A71C8A">
              <w:rPr>
                <w:bCs/>
                <w:i/>
                <w:color w:val="000000"/>
                <w:sz w:val="19"/>
                <w:szCs w:val="19"/>
                <w:lang w:val="en-US" w:eastAsia="en-US"/>
              </w:rPr>
              <w:t>Biodegradable Compatibilized Polymer Blends for Packaging Applications: A Literature Review</w:t>
            </w:r>
            <w:r w:rsidRPr="00A71C8A">
              <w:rPr>
                <w:bCs/>
                <w:color w:val="000000"/>
                <w:sz w:val="19"/>
                <w:szCs w:val="19"/>
                <w:lang w:val="en-US" w:eastAsia="en-US"/>
              </w:rPr>
              <w:t xml:space="preserve">. </w:t>
            </w:r>
            <w:r w:rsidRPr="00A71C8A">
              <w:rPr>
                <w:iCs/>
                <w:color w:val="000000"/>
                <w:sz w:val="19"/>
                <w:szCs w:val="19"/>
                <w:lang w:val="en-US" w:eastAsia="en-US"/>
              </w:rPr>
              <w:t>Journal of Applied Polymer Science</w:t>
            </w:r>
            <w:r w:rsidRPr="00A71C8A">
              <w:rPr>
                <w:color w:val="000000"/>
                <w:sz w:val="19"/>
                <w:szCs w:val="19"/>
                <w:lang w:val="en-US" w:eastAsia="en-US"/>
              </w:rPr>
              <w:t xml:space="preserve"> 135(24), Art. No. 45726, 2018.</w:t>
            </w:r>
          </w:p>
          <w:p w14:paraId="67E5B861" w14:textId="77777777" w:rsidR="001973B2" w:rsidRPr="00A71C8A" w:rsidRDefault="001973B2" w:rsidP="00A521FB">
            <w:pPr>
              <w:shd w:val="clear" w:color="auto" w:fill="FFFFFF"/>
              <w:jc w:val="both"/>
              <w:rPr>
                <w:color w:val="000000"/>
                <w:sz w:val="19"/>
                <w:szCs w:val="19"/>
              </w:rPr>
            </w:pPr>
            <w:r w:rsidRPr="00A71C8A">
              <w:rPr>
                <w:color w:val="000000"/>
                <w:sz w:val="19"/>
                <w:szCs w:val="19"/>
              </w:rPr>
              <w:t>BRANDRUP, J. </w:t>
            </w:r>
            <w:r w:rsidRPr="00A71C8A">
              <w:rPr>
                <w:i/>
                <w:color w:val="000000"/>
                <w:sz w:val="19"/>
                <w:szCs w:val="19"/>
              </w:rPr>
              <w:t>Recycling and Recovery of Plastics</w:t>
            </w:r>
            <w:r w:rsidRPr="00A71C8A">
              <w:rPr>
                <w:color w:val="000000"/>
                <w:sz w:val="19"/>
                <w:szCs w:val="19"/>
              </w:rPr>
              <w:t>. Munich: Carl Hanser Verlag, 1996.</w:t>
            </w:r>
          </w:p>
          <w:p w14:paraId="72DF5620" w14:textId="77777777" w:rsidR="001973B2" w:rsidRPr="00A71C8A" w:rsidRDefault="001973B2" w:rsidP="00A521FB">
            <w:pPr>
              <w:pStyle w:val="CommentText"/>
              <w:shd w:val="clear" w:color="auto" w:fill="FFFFFF" w:themeFill="background1"/>
              <w:jc w:val="both"/>
              <w:rPr>
                <w:rStyle w:val="Hyperlink"/>
                <w:sz w:val="19"/>
                <w:szCs w:val="19"/>
                <w:shd w:val="clear" w:color="auto" w:fill="FFFFFF" w:themeFill="background1"/>
              </w:rPr>
            </w:pPr>
            <w:r w:rsidRPr="00A71C8A">
              <w:rPr>
                <w:color w:val="000000"/>
                <w:sz w:val="19"/>
                <w:szCs w:val="19"/>
              </w:rPr>
              <w:t>UN, D.W. </w:t>
            </w:r>
            <w:r w:rsidRPr="00A71C8A">
              <w:rPr>
                <w:i/>
                <w:color w:val="000000"/>
                <w:sz w:val="19"/>
                <w:szCs w:val="19"/>
              </w:rPr>
              <w:t>Handbook of Frozen Food Packaging and Processing</w:t>
            </w:r>
            <w:r w:rsidRPr="00A71C8A">
              <w:rPr>
                <w:color w:val="000000"/>
                <w:sz w:val="19"/>
                <w:szCs w:val="19"/>
              </w:rPr>
              <w:t xml:space="preserve">. Boca Raton: Taylor &amp; Francis, 2006. Dostupné z: </w:t>
            </w:r>
            <w:hyperlink r:id="rId60" w:history="1">
              <w:r w:rsidRPr="00A71C8A">
                <w:rPr>
                  <w:rStyle w:val="Hyperlink"/>
                  <w:sz w:val="19"/>
                  <w:szCs w:val="19"/>
                  <w:shd w:val="clear" w:color="auto" w:fill="FFFFFF" w:themeFill="background1"/>
                </w:rPr>
                <w:t>https://www.taylorfrancis.com/books/e/9781420027402</w:t>
              </w:r>
            </w:hyperlink>
            <w:r w:rsidRPr="00A71C8A">
              <w:rPr>
                <w:rStyle w:val="Hyperlink"/>
                <w:color w:val="auto"/>
                <w:sz w:val="19"/>
                <w:szCs w:val="19"/>
                <w:u w:val="none"/>
                <w:shd w:val="clear" w:color="auto" w:fill="FFFFFF" w:themeFill="background1"/>
              </w:rPr>
              <w:t>.</w:t>
            </w:r>
          </w:p>
          <w:p w14:paraId="7CF7F13F" w14:textId="77777777" w:rsidR="001973B2" w:rsidRPr="00A71C8A" w:rsidRDefault="001973B2" w:rsidP="00A521FB">
            <w:pPr>
              <w:shd w:val="clear" w:color="auto" w:fill="FFFFFF"/>
              <w:jc w:val="both"/>
              <w:rPr>
                <w:sz w:val="19"/>
                <w:szCs w:val="19"/>
              </w:rPr>
            </w:pPr>
            <w:r w:rsidRPr="00A71C8A">
              <w:rPr>
                <w:color w:val="000000"/>
                <w:sz w:val="19"/>
                <w:szCs w:val="19"/>
              </w:rPr>
              <w:t>KANAI, T., CAMPBELL, G.A.</w:t>
            </w:r>
            <w:r w:rsidRPr="00A71C8A">
              <w:rPr>
                <w:color w:val="000000"/>
                <w:sz w:val="19"/>
                <w:szCs w:val="19"/>
                <w:shd w:val="clear" w:color="auto" w:fill="FFFFFF" w:themeFill="background1"/>
              </w:rPr>
              <w:t> </w:t>
            </w:r>
            <w:r w:rsidRPr="00A71C8A">
              <w:rPr>
                <w:i/>
                <w:color w:val="000000"/>
                <w:sz w:val="19"/>
                <w:szCs w:val="19"/>
              </w:rPr>
              <w:t>Film Processing Advances</w:t>
            </w:r>
            <w:r w:rsidRPr="00A71C8A">
              <w:rPr>
                <w:color w:val="000000"/>
                <w:sz w:val="19"/>
                <w:szCs w:val="19"/>
                <w:shd w:val="clear" w:color="auto" w:fill="FFFFFF" w:themeFill="background1"/>
              </w:rPr>
              <w:t xml:space="preserve">. Munich: Hanser Publishers, 2014. </w:t>
            </w:r>
            <w:r w:rsidRPr="00A71C8A">
              <w:rPr>
                <w:color w:val="000000"/>
                <w:sz w:val="19"/>
                <w:szCs w:val="19"/>
              </w:rPr>
              <w:t xml:space="preserve">Dostupné z: </w:t>
            </w:r>
            <w:hyperlink r:id="rId61" w:history="1">
              <w:r w:rsidRPr="00A71C8A">
                <w:rPr>
                  <w:rStyle w:val="Hyperlink"/>
                  <w:sz w:val="19"/>
                  <w:szCs w:val="19"/>
                </w:rPr>
                <w:t>http://app.knovel.com/web/toc.v/cid:kpFPA00011</w:t>
              </w:r>
            </w:hyperlink>
            <w:r w:rsidRPr="00A71C8A">
              <w:rPr>
                <w:sz w:val="19"/>
                <w:szCs w:val="19"/>
              </w:rPr>
              <w:t>.</w:t>
            </w:r>
          </w:p>
        </w:tc>
      </w:tr>
      <w:tr w:rsidR="001973B2" w14:paraId="4CF193FF" w14:textId="77777777" w:rsidTr="00A71C8A">
        <w:trPr>
          <w:gridAfter w:val="1"/>
          <w:wAfter w:w="147" w:type="dxa"/>
        </w:trPr>
        <w:tc>
          <w:tcPr>
            <w:tcW w:w="10202" w:type="dxa"/>
            <w:gridSpan w:val="36"/>
            <w:tcBorders>
              <w:top w:val="single" w:sz="12" w:space="0" w:color="auto"/>
              <w:left w:val="single" w:sz="2" w:space="0" w:color="auto"/>
              <w:bottom w:val="single" w:sz="2" w:space="0" w:color="auto"/>
              <w:right w:val="single" w:sz="2" w:space="0" w:color="auto"/>
            </w:tcBorders>
            <w:shd w:val="clear" w:color="auto" w:fill="F7CAAC"/>
            <w:hideMark/>
          </w:tcPr>
          <w:p w14:paraId="42CCFC23" w14:textId="77777777" w:rsidR="001973B2" w:rsidRPr="00B7684B" w:rsidRDefault="001973B2" w:rsidP="00A521FB">
            <w:pPr>
              <w:jc w:val="center"/>
              <w:rPr>
                <w:b/>
                <w:sz w:val="19"/>
              </w:rPr>
            </w:pPr>
            <w:r w:rsidRPr="00B7684B">
              <w:rPr>
                <w:b/>
                <w:sz w:val="19"/>
              </w:rPr>
              <w:lastRenderedPageBreak/>
              <w:t>Informace ke kombinované nebo distanční formě</w:t>
            </w:r>
          </w:p>
        </w:tc>
      </w:tr>
      <w:tr w:rsidR="001973B2" w14:paraId="1AB6DC28" w14:textId="77777777" w:rsidTr="00A71C8A">
        <w:trPr>
          <w:gridAfter w:val="1"/>
          <w:wAfter w:w="147" w:type="dxa"/>
        </w:trPr>
        <w:tc>
          <w:tcPr>
            <w:tcW w:w="4951" w:type="dxa"/>
            <w:gridSpan w:val="15"/>
            <w:tcBorders>
              <w:top w:val="single" w:sz="2" w:space="0" w:color="auto"/>
              <w:left w:val="single" w:sz="4" w:space="0" w:color="auto"/>
              <w:bottom w:val="single" w:sz="4" w:space="0" w:color="auto"/>
              <w:right w:val="single" w:sz="4" w:space="0" w:color="auto"/>
            </w:tcBorders>
            <w:shd w:val="clear" w:color="auto" w:fill="F7CAAC"/>
            <w:hideMark/>
          </w:tcPr>
          <w:p w14:paraId="6AC769D6" w14:textId="77777777" w:rsidR="001973B2" w:rsidRPr="00B7684B" w:rsidRDefault="001973B2" w:rsidP="00A521FB">
            <w:pPr>
              <w:jc w:val="both"/>
              <w:rPr>
                <w:sz w:val="19"/>
              </w:rPr>
            </w:pPr>
            <w:r w:rsidRPr="00B7684B">
              <w:rPr>
                <w:b/>
                <w:sz w:val="19"/>
              </w:rPr>
              <w:t>Rozsah konzultací (soustředění)</w:t>
            </w:r>
          </w:p>
        </w:tc>
        <w:tc>
          <w:tcPr>
            <w:tcW w:w="922" w:type="dxa"/>
            <w:gridSpan w:val="4"/>
            <w:tcBorders>
              <w:top w:val="single" w:sz="2" w:space="0" w:color="auto"/>
              <w:left w:val="single" w:sz="4" w:space="0" w:color="auto"/>
              <w:bottom w:val="single" w:sz="4" w:space="0" w:color="auto"/>
              <w:right w:val="single" w:sz="4" w:space="0" w:color="auto"/>
            </w:tcBorders>
          </w:tcPr>
          <w:p w14:paraId="7F342C87" w14:textId="77777777" w:rsidR="001973B2" w:rsidRPr="00B7684B" w:rsidRDefault="001973B2" w:rsidP="00A521FB">
            <w:pPr>
              <w:jc w:val="both"/>
              <w:rPr>
                <w:sz w:val="19"/>
              </w:rPr>
            </w:pPr>
          </w:p>
        </w:tc>
        <w:tc>
          <w:tcPr>
            <w:tcW w:w="4329"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0F9D2591" w14:textId="77777777" w:rsidR="001973B2" w:rsidRPr="00B7684B" w:rsidRDefault="001973B2" w:rsidP="00A521FB">
            <w:pPr>
              <w:jc w:val="both"/>
              <w:rPr>
                <w:b/>
                <w:sz w:val="19"/>
              </w:rPr>
            </w:pPr>
            <w:r w:rsidRPr="00B7684B">
              <w:rPr>
                <w:b/>
                <w:sz w:val="19"/>
              </w:rPr>
              <w:t xml:space="preserve">hodin </w:t>
            </w:r>
          </w:p>
        </w:tc>
      </w:tr>
      <w:tr w:rsidR="001973B2" w14:paraId="584201DE" w14:textId="77777777" w:rsidTr="00A71C8A">
        <w:trPr>
          <w:gridAfter w:val="1"/>
          <w:wAfter w:w="147" w:type="dxa"/>
        </w:trPr>
        <w:tc>
          <w:tcPr>
            <w:tcW w:w="10202"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7428B203" w14:textId="77777777" w:rsidR="001973B2" w:rsidRPr="00B7684B" w:rsidRDefault="001973B2" w:rsidP="00A521FB">
            <w:pPr>
              <w:jc w:val="both"/>
              <w:rPr>
                <w:b/>
                <w:sz w:val="19"/>
              </w:rPr>
            </w:pPr>
            <w:r w:rsidRPr="00B7684B">
              <w:rPr>
                <w:b/>
                <w:sz w:val="19"/>
              </w:rPr>
              <w:t>Informace o způsobu kontaktu s vyučujícím</w:t>
            </w:r>
          </w:p>
        </w:tc>
      </w:tr>
      <w:tr w:rsidR="001973B2" w14:paraId="6B8A0BE6" w14:textId="77777777" w:rsidTr="00A71C8A">
        <w:trPr>
          <w:gridAfter w:val="1"/>
          <w:wAfter w:w="147" w:type="dxa"/>
          <w:trHeight w:val="1373"/>
        </w:trPr>
        <w:tc>
          <w:tcPr>
            <w:tcW w:w="10202" w:type="dxa"/>
            <w:gridSpan w:val="36"/>
            <w:tcBorders>
              <w:top w:val="single" w:sz="4" w:space="0" w:color="auto"/>
              <w:left w:val="single" w:sz="4" w:space="0" w:color="auto"/>
              <w:bottom w:val="single" w:sz="4" w:space="0" w:color="auto"/>
              <w:right w:val="single" w:sz="4" w:space="0" w:color="auto"/>
            </w:tcBorders>
          </w:tcPr>
          <w:p w14:paraId="774E8753" w14:textId="52E695F7" w:rsidR="001973B2" w:rsidRPr="00A71C8A" w:rsidRDefault="00C71468" w:rsidP="00A521FB">
            <w:pPr>
              <w:pStyle w:val="xxmsonormal"/>
              <w:shd w:val="clear" w:color="auto" w:fill="FFFFFF"/>
              <w:spacing w:before="0" w:beforeAutospacing="0" w:after="0" w:afterAutospacing="0"/>
              <w:jc w:val="both"/>
              <w:rPr>
                <w:color w:val="000000"/>
                <w:sz w:val="19"/>
                <w:szCs w:val="19"/>
              </w:rPr>
            </w:pPr>
            <w:r w:rsidRPr="00A71C8A">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A71C8A">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AAA67A7" w14:textId="77777777" w:rsidR="001973B2" w:rsidRPr="00A71C8A" w:rsidRDefault="001973B2" w:rsidP="00A521FB">
            <w:pPr>
              <w:pStyle w:val="xxmsonormal"/>
              <w:shd w:val="clear" w:color="auto" w:fill="FFFFFF"/>
              <w:spacing w:before="0" w:beforeAutospacing="0" w:after="0" w:afterAutospacing="0"/>
              <w:jc w:val="both"/>
              <w:rPr>
                <w:color w:val="000000"/>
                <w:sz w:val="19"/>
                <w:szCs w:val="19"/>
              </w:rPr>
            </w:pPr>
            <w:r w:rsidRPr="00A71C8A">
              <w:rPr>
                <w:color w:val="000000"/>
                <w:sz w:val="19"/>
                <w:szCs w:val="19"/>
              </w:rPr>
              <w:t> </w:t>
            </w:r>
          </w:p>
          <w:p w14:paraId="35330FE5" w14:textId="77777777" w:rsidR="003260C2" w:rsidRDefault="001973B2" w:rsidP="0093345E">
            <w:pPr>
              <w:pStyle w:val="xxmsonormal"/>
              <w:shd w:val="clear" w:color="auto" w:fill="FFFFFF"/>
              <w:spacing w:before="0" w:beforeAutospacing="0" w:after="0" w:afterAutospacing="0"/>
              <w:rPr>
                <w:color w:val="000000"/>
                <w:sz w:val="19"/>
                <w:szCs w:val="19"/>
              </w:rPr>
            </w:pPr>
            <w:r w:rsidRPr="00A71C8A">
              <w:rPr>
                <w:color w:val="000000"/>
                <w:sz w:val="19"/>
                <w:szCs w:val="19"/>
              </w:rPr>
              <w:t>Možnosti komunikace s vyučujícím: </w:t>
            </w:r>
            <w:hyperlink r:id="rId62" w:history="1">
              <w:r w:rsidRPr="00A71C8A">
                <w:rPr>
                  <w:rStyle w:val="Hyperlink"/>
                  <w:sz w:val="19"/>
                  <w:szCs w:val="19"/>
                </w:rPr>
                <w:t>saha@utb.cz</w:t>
              </w:r>
            </w:hyperlink>
            <w:r w:rsidRPr="00A71C8A">
              <w:rPr>
                <w:color w:val="000000"/>
                <w:sz w:val="19"/>
                <w:szCs w:val="19"/>
              </w:rPr>
              <w:t>, 576 032 222, 576 032 333, 576 038</w:t>
            </w:r>
            <w:r w:rsidR="0064112C" w:rsidRPr="00A71C8A">
              <w:rPr>
                <w:color w:val="000000"/>
                <w:sz w:val="19"/>
                <w:szCs w:val="19"/>
              </w:rPr>
              <w:t> </w:t>
            </w:r>
            <w:r w:rsidRPr="00A71C8A">
              <w:rPr>
                <w:color w:val="000000"/>
                <w:sz w:val="19"/>
                <w:szCs w:val="19"/>
              </w:rPr>
              <w:t>040.</w:t>
            </w:r>
          </w:p>
          <w:p w14:paraId="225DBA5C" w14:textId="77777777" w:rsidR="00A71C8A" w:rsidRDefault="00A71C8A" w:rsidP="0093345E">
            <w:pPr>
              <w:pStyle w:val="xxmsonormal"/>
              <w:shd w:val="clear" w:color="auto" w:fill="FFFFFF"/>
              <w:spacing w:before="0" w:beforeAutospacing="0" w:after="0" w:afterAutospacing="0"/>
              <w:rPr>
                <w:color w:val="000000"/>
                <w:sz w:val="19"/>
                <w:szCs w:val="19"/>
              </w:rPr>
            </w:pPr>
          </w:p>
          <w:p w14:paraId="56A97005" w14:textId="77777777" w:rsidR="00A71C8A" w:rsidRDefault="00A71C8A" w:rsidP="0093345E">
            <w:pPr>
              <w:pStyle w:val="xxmsonormal"/>
              <w:shd w:val="clear" w:color="auto" w:fill="FFFFFF"/>
              <w:spacing w:before="0" w:beforeAutospacing="0" w:after="0" w:afterAutospacing="0"/>
              <w:rPr>
                <w:color w:val="000000"/>
                <w:sz w:val="19"/>
                <w:szCs w:val="19"/>
              </w:rPr>
            </w:pPr>
          </w:p>
          <w:p w14:paraId="29F247B9" w14:textId="4EB65EA5" w:rsidR="00A71C8A" w:rsidRDefault="00A71C8A" w:rsidP="0093345E">
            <w:pPr>
              <w:pStyle w:val="xxmsonormal"/>
              <w:shd w:val="clear" w:color="auto" w:fill="FFFFFF"/>
              <w:spacing w:before="0" w:beforeAutospacing="0" w:after="0" w:afterAutospacing="0"/>
              <w:rPr>
                <w:color w:val="000000"/>
                <w:sz w:val="19"/>
                <w:szCs w:val="19"/>
              </w:rPr>
            </w:pPr>
          </w:p>
          <w:p w14:paraId="4559C2FF" w14:textId="77777777" w:rsidR="00A71C8A" w:rsidRDefault="00A71C8A" w:rsidP="0093345E">
            <w:pPr>
              <w:pStyle w:val="xxmsonormal"/>
              <w:shd w:val="clear" w:color="auto" w:fill="FFFFFF"/>
              <w:spacing w:before="0" w:beforeAutospacing="0" w:after="0" w:afterAutospacing="0"/>
              <w:rPr>
                <w:color w:val="000000"/>
                <w:sz w:val="19"/>
                <w:szCs w:val="19"/>
              </w:rPr>
            </w:pPr>
          </w:p>
          <w:p w14:paraId="4962BA18" w14:textId="3D3B6083" w:rsidR="00A71C8A" w:rsidRPr="0093345E" w:rsidRDefault="00A71C8A" w:rsidP="0093345E">
            <w:pPr>
              <w:pStyle w:val="xxmsonormal"/>
              <w:shd w:val="clear" w:color="auto" w:fill="FFFFFF"/>
              <w:spacing w:before="0" w:beforeAutospacing="0" w:after="0" w:afterAutospacing="0"/>
              <w:rPr>
                <w:color w:val="000000"/>
                <w:sz w:val="18"/>
                <w:szCs w:val="18"/>
              </w:rPr>
            </w:pPr>
          </w:p>
        </w:tc>
      </w:tr>
      <w:tr w:rsidR="001973B2" w14:paraId="465BC840"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6EFBA0FC" w14:textId="77777777" w:rsidR="001973B2" w:rsidRDefault="001973B2" w:rsidP="00A521FB">
            <w:pPr>
              <w:jc w:val="both"/>
              <w:rPr>
                <w:b/>
                <w:sz w:val="28"/>
              </w:rPr>
            </w:pPr>
            <w:r>
              <w:br w:type="page"/>
            </w:r>
            <w:r>
              <w:rPr>
                <w:b/>
                <w:sz w:val="28"/>
              </w:rPr>
              <w:t>B-III – Charakteristika studijního předmětu</w:t>
            </w:r>
          </w:p>
        </w:tc>
      </w:tr>
      <w:tr w:rsidR="001973B2" w:rsidRPr="001973B2" w14:paraId="7CBFB3E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6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869" w:author="utb" w:date="2019-09-09T15:42:00Z">
            <w:trPr>
              <w:gridBefore w:val="2"/>
              <w:trHeight w:hRule="exact" w:val="284"/>
            </w:trPr>
          </w:trPrChange>
        </w:trPr>
        <w:tc>
          <w:tcPr>
            <w:tcW w:w="3232" w:type="dxa"/>
            <w:gridSpan w:val="5"/>
            <w:tcBorders>
              <w:top w:val="double" w:sz="4" w:space="0" w:color="auto"/>
              <w:left w:val="single" w:sz="4" w:space="0" w:color="auto"/>
              <w:bottom w:val="single" w:sz="4" w:space="0" w:color="auto"/>
              <w:right w:val="single" w:sz="4" w:space="0" w:color="auto"/>
            </w:tcBorders>
            <w:shd w:val="clear" w:color="auto" w:fill="F7CAAC"/>
            <w:vAlign w:val="center"/>
            <w:hideMark/>
            <w:tcPrChange w:id="870" w:author="utb" w:date="2019-09-09T15:42:00Z">
              <w:tcPr>
                <w:tcW w:w="3233" w:type="dxa"/>
                <w:gridSpan w:val="9"/>
                <w:tcBorders>
                  <w:top w:val="double" w:sz="4" w:space="0" w:color="auto"/>
                  <w:left w:val="single" w:sz="4" w:space="0" w:color="auto"/>
                  <w:bottom w:val="single" w:sz="4" w:space="0" w:color="auto"/>
                  <w:right w:val="single" w:sz="4" w:space="0" w:color="auto"/>
                </w:tcBorders>
                <w:shd w:val="clear" w:color="auto" w:fill="F7CAAC"/>
                <w:vAlign w:val="center"/>
                <w:hideMark/>
              </w:tcPr>
            </w:tcPrChange>
          </w:tcPr>
          <w:p w14:paraId="4A1E1DE2" w14:textId="77777777" w:rsidR="001973B2" w:rsidRPr="00C71468" w:rsidRDefault="001973B2" w:rsidP="00A521FB">
            <w:pPr>
              <w:rPr>
                <w:b/>
                <w:sz w:val="19"/>
                <w:szCs w:val="19"/>
              </w:rPr>
            </w:pPr>
            <w:r w:rsidRPr="00C71468">
              <w:rPr>
                <w:b/>
                <w:sz w:val="19"/>
                <w:szCs w:val="19"/>
              </w:rPr>
              <w:t>Název studijního předmětu</w:t>
            </w:r>
          </w:p>
        </w:tc>
        <w:tc>
          <w:tcPr>
            <w:tcW w:w="7117" w:type="dxa"/>
            <w:gridSpan w:val="32"/>
            <w:tcBorders>
              <w:top w:val="double" w:sz="4" w:space="0" w:color="auto"/>
              <w:left w:val="single" w:sz="4" w:space="0" w:color="auto"/>
              <w:bottom w:val="single" w:sz="4" w:space="0" w:color="auto"/>
              <w:right w:val="single" w:sz="4" w:space="0" w:color="auto"/>
            </w:tcBorders>
            <w:vAlign w:val="center"/>
            <w:tcPrChange w:id="871" w:author="utb" w:date="2019-09-09T15:42:00Z">
              <w:tcPr>
                <w:tcW w:w="7116" w:type="dxa"/>
                <w:gridSpan w:val="36"/>
                <w:tcBorders>
                  <w:top w:val="double" w:sz="4" w:space="0" w:color="auto"/>
                  <w:left w:val="single" w:sz="4" w:space="0" w:color="auto"/>
                  <w:bottom w:val="single" w:sz="4" w:space="0" w:color="auto"/>
                  <w:right w:val="single" w:sz="4" w:space="0" w:color="auto"/>
                </w:tcBorders>
                <w:vAlign w:val="center"/>
              </w:tcPr>
            </w:tcPrChange>
          </w:tcPr>
          <w:p w14:paraId="006D50C1" w14:textId="77777777" w:rsidR="001973B2" w:rsidRPr="00C71468" w:rsidRDefault="001973B2" w:rsidP="00A521FB">
            <w:pPr>
              <w:rPr>
                <w:b/>
                <w:sz w:val="19"/>
                <w:szCs w:val="19"/>
              </w:rPr>
            </w:pPr>
            <w:bookmarkStart w:id="872" w:name="Modeling_of_Pol_Proc"/>
            <w:bookmarkEnd w:id="872"/>
            <w:r w:rsidRPr="00B7684B">
              <w:rPr>
                <w:b/>
                <w:sz w:val="19"/>
              </w:rPr>
              <w:t>Modeling of Polymer Processing</w:t>
            </w:r>
          </w:p>
        </w:tc>
      </w:tr>
      <w:tr w:rsidR="001973B2" w:rsidRPr="005C18D5" w14:paraId="3279CF9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874" w:author="utb" w:date="2019-09-09T15:42:00Z">
            <w:trPr>
              <w:gridBefore w:val="2"/>
              <w:trHeight w:hRule="exact" w:val="284"/>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875"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6166BE07" w14:textId="77777777" w:rsidR="001973B2" w:rsidRPr="00C71468" w:rsidRDefault="001973B2" w:rsidP="00A521FB">
            <w:pPr>
              <w:rPr>
                <w:b/>
                <w:sz w:val="19"/>
                <w:szCs w:val="19"/>
              </w:rPr>
            </w:pPr>
            <w:r w:rsidRPr="00C71468">
              <w:rPr>
                <w:b/>
                <w:sz w:val="19"/>
                <w:szCs w:val="19"/>
              </w:rPr>
              <w:t>Typ předmětu</w:t>
            </w:r>
          </w:p>
        </w:tc>
        <w:tc>
          <w:tcPr>
            <w:tcW w:w="3583" w:type="dxa"/>
            <w:gridSpan w:val="19"/>
            <w:tcBorders>
              <w:top w:val="single" w:sz="4" w:space="0" w:color="auto"/>
              <w:left w:val="single" w:sz="4" w:space="0" w:color="auto"/>
              <w:bottom w:val="single" w:sz="4" w:space="0" w:color="auto"/>
              <w:right w:val="single" w:sz="4" w:space="0" w:color="auto"/>
            </w:tcBorders>
            <w:vAlign w:val="center"/>
            <w:tcPrChange w:id="876" w:author="utb" w:date="2019-09-09T15:42:00Z">
              <w:tcPr>
                <w:tcW w:w="3583" w:type="dxa"/>
                <w:gridSpan w:val="20"/>
                <w:tcBorders>
                  <w:top w:val="single" w:sz="4" w:space="0" w:color="auto"/>
                  <w:left w:val="single" w:sz="4" w:space="0" w:color="auto"/>
                  <w:bottom w:val="single" w:sz="4" w:space="0" w:color="auto"/>
                  <w:right w:val="single" w:sz="4" w:space="0" w:color="auto"/>
                </w:tcBorders>
                <w:vAlign w:val="center"/>
              </w:tcPr>
            </w:tcPrChange>
          </w:tcPr>
          <w:p w14:paraId="3D94EEA1" w14:textId="77777777" w:rsidR="001973B2" w:rsidRPr="00C71468" w:rsidRDefault="001973B2" w:rsidP="00A521FB">
            <w:pPr>
              <w:rPr>
                <w:sz w:val="19"/>
                <w:szCs w:val="19"/>
              </w:rPr>
            </w:pPr>
          </w:p>
        </w:tc>
        <w:tc>
          <w:tcPr>
            <w:tcW w:w="2830"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Change w:id="877" w:author="utb" w:date="2019-09-09T15:42:00Z">
              <w:tcPr>
                <w:tcW w:w="2830" w:type="dxa"/>
                <w:gridSpan w:val="13"/>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15937966" w14:textId="77777777" w:rsidR="001973B2" w:rsidRPr="00C71468" w:rsidRDefault="001973B2" w:rsidP="00A521FB">
            <w:pPr>
              <w:rPr>
                <w:sz w:val="19"/>
                <w:szCs w:val="19"/>
              </w:rPr>
            </w:pPr>
            <w:r w:rsidRPr="00C71468">
              <w:rPr>
                <w:b/>
                <w:sz w:val="19"/>
                <w:szCs w:val="19"/>
              </w:rPr>
              <w:t>doporučený ročník / semestr</w:t>
            </w:r>
          </w:p>
        </w:tc>
        <w:tc>
          <w:tcPr>
            <w:tcW w:w="704" w:type="dxa"/>
            <w:gridSpan w:val="4"/>
            <w:tcBorders>
              <w:top w:val="single" w:sz="4" w:space="0" w:color="auto"/>
              <w:left w:val="single" w:sz="4" w:space="0" w:color="auto"/>
              <w:bottom w:val="single" w:sz="4" w:space="0" w:color="auto"/>
              <w:right w:val="single" w:sz="4" w:space="0" w:color="auto"/>
            </w:tcBorders>
            <w:vAlign w:val="center"/>
            <w:tcPrChange w:id="878" w:author="utb" w:date="2019-09-09T15:42:00Z">
              <w:tcPr>
                <w:tcW w:w="703" w:type="dxa"/>
                <w:gridSpan w:val="3"/>
                <w:tcBorders>
                  <w:top w:val="single" w:sz="4" w:space="0" w:color="auto"/>
                  <w:left w:val="single" w:sz="4" w:space="0" w:color="auto"/>
                  <w:bottom w:val="single" w:sz="4" w:space="0" w:color="auto"/>
                  <w:right w:val="single" w:sz="4" w:space="0" w:color="auto"/>
                </w:tcBorders>
                <w:vAlign w:val="center"/>
              </w:tcPr>
            </w:tcPrChange>
          </w:tcPr>
          <w:p w14:paraId="55A4E88A" w14:textId="77777777" w:rsidR="001973B2" w:rsidRPr="00C71468" w:rsidRDefault="001973B2" w:rsidP="00A521FB">
            <w:pPr>
              <w:rPr>
                <w:sz w:val="19"/>
                <w:szCs w:val="19"/>
              </w:rPr>
            </w:pPr>
          </w:p>
        </w:tc>
      </w:tr>
      <w:tr w:rsidR="003B3A9A" w:rsidRPr="005C18D5" w14:paraId="7EBFCF7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880" w:author="utb" w:date="2019-09-09T15:42:00Z">
            <w:trPr>
              <w:gridBefore w:val="2"/>
              <w:trHeight w:hRule="exact" w:val="284"/>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881"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061DF5C8" w14:textId="77777777" w:rsidR="001973B2" w:rsidRPr="00C71468" w:rsidRDefault="001973B2" w:rsidP="00A521FB">
            <w:pPr>
              <w:rPr>
                <w:b/>
                <w:sz w:val="19"/>
                <w:szCs w:val="19"/>
              </w:rPr>
            </w:pPr>
            <w:r w:rsidRPr="00C71468">
              <w:rPr>
                <w:b/>
                <w:sz w:val="19"/>
                <w:szCs w:val="19"/>
              </w:rPr>
              <w:t>Rozsah studijního předmětu</w:t>
            </w:r>
          </w:p>
        </w:tc>
        <w:tc>
          <w:tcPr>
            <w:tcW w:w="1790" w:type="dxa"/>
            <w:gridSpan w:val="11"/>
            <w:tcBorders>
              <w:top w:val="single" w:sz="4" w:space="0" w:color="auto"/>
              <w:left w:val="single" w:sz="4" w:space="0" w:color="auto"/>
              <w:bottom w:val="single" w:sz="4" w:space="0" w:color="auto"/>
              <w:right w:val="single" w:sz="4" w:space="0" w:color="auto"/>
            </w:tcBorders>
            <w:vAlign w:val="center"/>
            <w:tcPrChange w:id="882" w:author="utb" w:date="2019-09-09T15:42:00Z">
              <w:tcPr>
                <w:tcW w:w="1790" w:type="dxa"/>
                <w:gridSpan w:val="11"/>
                <w:tcBorders>
                  <w:top w:val="single" w:sz="4" w:space="0" w:color="auto"/>
                  <w:left w:val="single" w:sz="4" w:space="0" w:color="auto"/>
                  <w:bottom w:val="single" w:sz="4" w:space="0" w:color="auto"/>
                  <w:right w:val="single" w:sz="4" w:space="0" w:color="auto"/>
                </w:tcBorders>
                <w:vAlign w:val="center"/>
              </w:tcPr>
            </w:tcPrChange>
          </w:tcPr>
          <w:p w14:paraId="466A9AED" w14:textId="77777777" w:rsidR="001973B2" w:rsidRPr="00C71468" w:rsidRDefault="001973B2" w:rsidP="00A521FB">
            <w:pPr>
              <w:rPr>
                <w:sz w:val="19"/>
                <w:szCs w:val="19"/>
              </w:rPr>
            </w:pPr>
          </w:p>
        </w:tc>
        <w:tc>
          <w:tcPr>
            <w:tcW w:w="935"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Change w:id="883" w:author="utb" w:date="2019-09-09T15:42:00Z">
              <w:tcPr>
                <w:tcW w:w="935"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02C64274" w14:textId="77777777" w:rsidR="001973B2" w:rsidRPr="00C71468" w:rsidRDefault="001973B2" w:rsidP="00A521FB">
            <w:pPr>
              <w:rPr>
                <w:b/>
                <w:sz w:val="19"/>
                <w:szCs w:val="19"/>
              </w:rPr>
            </w:pPr>
            <w:r w:rsidRPr="00C71468">
              <w:rPr>
                <w:b/>
                <w:sz w:val="19"/>
                <w:szCs w:val="19"/>
              </w:rPr>
              <w:t xml:space="preserve">hod. </w:t>
            </w:r>
          </w:p>
        </w:tc>
        <w:tc>
          <w:tcPr>
            <w:tcW w:w="858" w:type="dxa"/>
            <w:gridSpan w:val="4"/>
            <w:tcBorders>
              <w:top w:val="single" w:sz="4" w:space="0" w:color="auto"/>
              <w:left w:val="single" w:sz="4" w:space="0" w:color="auto"/>
              <w:bottom w:val="single" w:sz="4" w:space="0" w:color="auto"/>
              <w:right w:val="single" w:sz="4" w:space="0" w:color="auto"/>
            </w:tcBorders>
            <w:vAlign w:val="center"/>
            <w:tcPrChange w:id="884" w:author="utb" w:date="2019-09-09T15:42:00Z">
              <w:tcPr>
                <w:tcW w:w="858" w:type="dxa"/>
                <w:gridSpan w:val="4"/>
                <w:tcBorders>
                  <w:top w:val="single" w:sz="4" w:space="0" w:color="auto"/>
                  <w:left w:val="single" w:sz="4" w:space="0" w:color="auto"/>
                  <w:bottom w:val="single" w:sz="4" w:space="0" w:color="auto"/>
                  <w:right w:val="single" w:sz="4" w:space="0" w:color="auto"/>
                </w:tcBorders>
                <w:vAlign w:val="center"/>
              </w:tcPr>
            </w:tcPrChange>
          </w:tcPr>
          <w:p w14:paraId="0AF01324" w14:textId="77777777" w:rsidR="001973B2" w:rsidRPr="00C71468" w:rsidRDefault="001973B2" w:rsidP="00A521FB">
            <w:pPr>
              <w:rPr>
                <w:sz w:val="19"/>
                <w:szCs w:val="19"/>
              </w:rPr>
            </w:pP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885" w:author="utb" w:date="2019-09-09T15:42:00Z">
              <w:tcPr>
                <w:tcW w:w="2266"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371B0BFF" w14:textId="77777777" w:rsidR="001973B2" w:rsidRPr="00C71468" w:rsidRDefault="001973B2" w:rsidP="00A521FB">
            <w:pPr>
              <w:rPr>
                <w:b/>
                <w:sz w:val="19"/>
                <w:szCs w:val="19"/>
              </w:rPr>
            </w:pPr>
            <w:r w:rsidRPr="00C71468">
              <w:rPr>
                <w:b/>
                <w:sz w:val="19"/>
                <w:szCs w:val="19"/>
              </w:rPr>
              <w:t>kreditů</w:t>
            </w:r>
          </w:p>
        </w:tc>
        <w:tc>
          <w:tcPr>
            <w:tcW w:w="1268" w:type="dxa"/>
            <w:gridSpan w:val="8"/>
            <w:tcBorders>
              <w:top w:val="single" w:sz="4" w:space="0" w:color="auto"/>
              <w:left w:val="single" w:sz="4" w:space="0" w:color="auto"/>
              <w:bottom w:val="single" w:sz="4" w:space="0" w:color="auto"/>
              <w:right w:val="single" w:sz="4" w:space="0" w:color="auto"/>
            </w:tcBorders>
            <w:vAlign w:val="center"/>
            <w:tcPrChange w:id="886" w:author="utb" w:date="2019-09-09T15:42:00Z">
              <w:tcPr>
                <w:tcW w:w="1267" w:type="dxa"/>
                <w:gridSpan w:val="7"/>
                <w:tcBorders>
                  <w:top w:val="single" w:sz="4" w:space="0" w:color="auto"/>
                  <w:left w:val="single" w:sz="4" w:space="0" w:color="auto"/>
                  <w:bottom w:val="single" w:sz="4" w:space="0" w:color="auto"/>
                  <w:right w:val="single" w:sz="4" w:space="0" w:color="auto"/>
                </w:tcBorders>
                <w:vAlign w:val="center"/>
              </w:tcPr>
            </w:tcPrChange>
          </w:tcPr>
          <w:p w14:paraId="23A7FDC9" w14:textId="77777777" w:rsidR="001973B2" w:rsidRPr="00C71468" w:rsidRDefault="001973B2" w:rsidP="00A521FB">
            <w:pPr>
              <w:rPr>
                <w:sz w:val="19"/>
                <w:szCs w:val="19"/>
              </w:rPr>
            </w:pPr>
          </w:p>
        </w:tc>
      </w:tr>
      <w:tr w:rsidR="001973B2" w:rsidRPr="005C18D5" w14:paraId="08AEA31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8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88"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889"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1F884648" w14:textId="77777777" w:rsidR="001973B2" w:rsidRPr="00C71468" w:rsidRDefault="001973B2" w:rsidP="00A521FB">
            <w:pPr>
              <w:rPr>
                <w:b/>
                <w:sz w:val="19"/>
                <w:szCs w:val="19"/>
              </w:rPr>
            </w:pPr>
            <w:r w:rsidRPr="00C71468">
              <w:rPr>
                <w:b/>
                <w:sz w:val="19"/>
                <w:szCs w:val="19"/>
              </w:rPr>
              <w:t>Prerekvizity, korekvizity, ekvivalence</w:t>
            </w:r>
          </w:p>
        </w:tc>
        <w:tc>
          <w:tcPr>
            <w:tcW w:w="7117" w:type="dxa"/>
            <w:gridSpan w:val="32"/>
            <w:tcBorders>
              <w:top w:val="single" w:sz="4" w:space="0" w:color="auto"/>
              <w:left w:val="single" w:sz="4" w:space="0" w:color="auto"/>
              <w:bottom w:val="single" w:sz="4" w:space="0" w:color="auto"/>
              <w:right w:val="single" w:sz="4" w:space="0" w:color="auto"/>
            </w:tcBorders>
            <w:vAlign w:val="center"/>
            <w:tcPrChange w:id="890" w:author="utb" w:date="2019-09-09T15:42:00Z">
              <w:tcPr>
                <w:tcW w:w="7116" w:type="dxa"/>
                <w:gridSpan w:val="36"/>
                <w:tcBorders>
                  <w:top w:val="single" w:sz="4" w:space="0" w:color="auto"/>
                  <w:left w:val="single" w:sz="4" w:space="0" w:color="auto"/>
                  <w:bottom w:val="single" w:sz="4" w:space="0" w:color="auto"/>
                  <w:right w:val="single" w:sz="4" w:space="0" w:color="auto"/>
                </w:tcBorders>
                <w:vAlign w:val="center"/>
              </w:tcPr>
            </w:tcPrChange>
          </w:tcPr>
          <w:p w14:paraId="49FCF778" w14:textId="77777777" w:rsidR="001973B2" w:rsidRPr="00C71468" w:rsidRDefault="001973B2" w:rsidP="00A521FB">
            <w:pPr>
              <w:rPr>
                <w:sz w:val="19"/>
                <w:szCs w:val="19"/>
              </w:rPr>
            </w:pPr>
          </w:p>
        </w:tc>
      </w:tr>
      <w:tr w:rsidR="001973B2" w:rsidRPr="005C18D5" w14:paraId="5EF2437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92"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893"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2EB383CC" w14:textId="77777777" w:rsidR="001973B2" w:rsidRPr="00C71468" w:rsidRDefault="001973B2" w:rsidP="00A521FB">
            <w:pPr>
              <w:rPr>
                <w:b/>
                <w:sz w:val="19"/>
                <w:szCs w:val="19"/>
              </w:rPr>
            </w:pPr>
            <w:r w:rsidRPr="00C71468">
              <w:rPr>
                <w:b/>
                <w:sz w:val="19"/>
                <w:szCs w:val="19"/>
              </w:rPr>
              <w:t>Způsob ověření studijních výsledků</w:t>
            </w:r>
          </w:p>
        </w:tc>
        <w:tc>
          <w:tcPr>
            <w:tcW w:w="3583" w:type="dxa"/>
            <w:gridSpan w:val="19"/>
            <w:tcBorders>
              <w:top w:val="single" w:sz="4" w:space="0" w:color="auto"/>
              <w:left w:val="single" w:sz="4" w:space="0" w:color="auto"/>
              <w:bottom w:val="single" w:sz="4" w:space="0" w:color="auto"/>
              <w:right w:val="single" w:sz="4" w:space="0" w:color="auto"/>
            </w:tcBorders>
            <w:vAlign w:val="center"/>
            <w:tcPrChange w:id="894" w:author="utb" w:date="2019-09-09T15:42:00Z">
              <w:tcPr>
                <w:tcW w:w="3583" w:type="dxa"/>
                <w:gridSpan w:val="20"/>
                <w:tcBorders>
                  <w:top w:val="single" w:sz="4" w:space="0" w:color="auto"/>
                  <w:left w:val="single" w:sz="4" w:space="0" w:color="auto"/>
                  <w:bottom w:val="single" w:sz="4" w:space="0" w:color="auto"/>
                  <w:right w:val="single" w:sz="4" w:space="0" w:color="auto"/>
                </w:tcBorders>
                <w:vAlign w:val="center"/>
              </w:tcPr>
            </w:tcPrChange>
          </w:tcPr>
          <w:p w14:paraId="37D3E5CD" w14:textId="77777777" w:rsidR="001973B2" w:rsidRPr="00C71468" w:rsidRDefault="001973B2" w:rsidP="00A521FB">
            <w:pPr>
              <w:rPr>
                <w:sz w:val="19"/>
                <w:szCs w:val="19"/>
              </w:rPr>
            </w:pPr>
            <w:r w:rsidRPr="00C71468">
              <w:rPr>
                <w:sz w:val="19"/>
                <w:szCs w:val="19"/>
              </w:rPr>
              <w:t>zkouška</w:t>
            </w: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895" w:author="utb" w:date="2019-09-09T15:42:00Z">
              <w:tcPr>
                <w:tcW w:w="2266"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5723C841" w14:textId="77777777" w:rsidR="001973B2" w:rsidRPr="00C71468" w:rsidRDefault="001973B2" w:rsidP="00A521FB">
            <w:pPr>
              <w:rPr>
                <w:b/>
                <w:sz w:val="19"/>
                <w:szCs w:val="19"/>
              </w:rPr>
            </w:pPr>
            <w:r w:rsidRPr="00C71468">
              <w:rPr>
                <w:b/>
                <w:sz w:val="19"/>
                <w:szCs w:val="19"/>
              </w:rPr>
              <w:t>Forma výuky</w:t>
            </w:r>
          </w:p>
        </w:tc>
        <w:tc>
          <w:tcPr>
            <w:tcW w:w="1268" w:type="dxa"/>
            <w:gridSpan w:val="8"/>
            <w:tcBorders>
              <w:top w:val="single" w:sz="4" w:space="0" w:color="auto"/>
              <w:left w:val="single" w:sz="4" w:space="0" w:color="auto"/>
              <w:bottom w:val="single" w:sz="4" w:space="0" w:color="auto"/>
              <w:right w:val="single" w:sz="4" w:space="0" w:color="auto"/>
            </w:tcBorders>
            <w:vAlign w:val="center"/>
            <w:tcPrChange w:id="896" w:author="utb" w:date="2019-09-09T15:42:00Z">
              <w:tcPr>
                <w:tcW w:w="1267" w:type="dxa"/>
                <w:gridSpan w:val="7"/>
                <w:tcBorders>
                  <w:top w:val="single" w:sz="4" w:space="0" w:color="auto"/>
                  <w:left w:val="single" w:sz="4" w:space="0" w:color="auto"/>
                  <w:bottom w:val="single" w:sz="4" w:space="0" w:color="auto"/>
                  <w:right w:val="single" w:sz="4" w:space="0" w:color="auto"/>
                </w:tcBorders>
                <w:vAlign w:val="center"/>
              </w:tcPr>
            </w:tcPrChange>
          </w:tcPr>
          <w:p w14:paraId="12C65D34" w14:textId="77777777" w:rsidR="001973B2" w:rsidRPr="00C71468" w:rsidRDefault="001973B2" w:rsidP="00A521FB">
            <w:pPr>
              <w:rPr>
                <w:sz w:val="19"/>
                <w:szCs w:val="19"/>
              </w:rPr>
            </w:pPr>
          </w:p>
        </w:tc>
      </w:tr>
      <w:tr w:rsidR="001973B2" w:rsidRPr="005C18D5" w14:paraId="07A3C5E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898"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899"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0F13398C" w14:textId="77777777" w:rsidR="001973B2" w:rsidRPr="00C71468" w:rsidRDefault="001973B2" w:rsidP="00A521FB">
            <w:pPr>
              <w:rPr>
                <w:b/>
                <w:sz w:val="19"/>
                <w:szCs w:val="19"/>
              </w:rPr>
            </w:pPr>
            <w:r w:rsidRPr="00C71468">
              <w:rPr>
                <w:b/>
                <w:sz w:val="19"/>
                <w:szCs w:val="19"/>
              </w:rPr>
              <w:t>Forma způsobu ověření studijních výsledků a další požadavky na studenta</w:t>
            </w:r>
          </w:p>
        </w:tc>
        <w:tc>
          <w:tcPr>
            <w:tcW w:w="7117" w:type="dxa"/>
            <w:gridSpan w:val="32"/>
            <w:tcBorders>
              <w:top w:val="single" w:sz="4" w:space="0" w:color="auto"/>
              <w:left w:val="single" w:sz="4" w:space="0" w:color="auto"/>
              <w:bottom w:val="single" w:sz="4" w:space="0" w:color="auto"/>
              <w:right w:val="single" w:sz="4" w:space="0" w:color="auto"/>
            </w:tcBorders>
            <w:vAlign w:val="center"/>
            <w:tcPrChange w:id="900" w:author="utb" w:date="2019-09-09T15:42:00Z">
              <w:tcPr>
                <w:tcW w:w="7116" w:type="dxa"/>
                <w:gridSpan w:val="36"/>
                <w:tcBorders>
                  <w:top w:val="single" w:sz="4" w:space="0" w:color="auto"/>
                  <w:left w:val="single" w:sz="4" w:space="0" w:color="auto"/>
                  <w:bottom w:val="single" w:sz="4" w:space="0" w:color="auto"/>
                  <w:right w:val="single" w:sz="4" w:space="0" w:color="auto"/>
                </w:tcBorders>
                <w:vAlign w:val="center"/>
              </w:tcPr>
            </w:tcPrChange>
          </w:tcPr>
          <w:p w14:paraId="6F93795D" w14:textId="77777777" w:rsidR="001973B2" w:rsidRPr="00C71468" w:rsidRDefault="001973B2" w:rsidP="00A521FB">
            <w:pPr>
              <w:rPr>
                <w:sz w:val="19"/>
                <w:szCs w:val="19"/>
              </w:rPr>
            </w:pPr>
          </w:p>
        </w:tc>
      </w:tr>
      <w:tr w:rsidR="001973B2" w:rsidRPr="005C18D5" w14:paraId="4717586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902" w:author="utb" w:date="2019-09-09T15:42:00Z">
            <w:trPr>
              <w:gridBefore w:val="2"/>
              <w:trHeight w:val="288"/>
            </w:trPr>
          </w:trPrChange>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Change w:id="903" w:author="utb" w:date="2019-09-09T15:42:00Z">
              <w:tcPr>
                <w:tcW w:w="3233" w:type="dxa"/>
                <w:gridSpan w:val="9"/>
                <w:tcBorders>
                  <w:top w:val="nil"/>
                  <w:left w:val="single" w:sz="4" w:space="0" w:color="auto"/>
                  <w:bottom w:val="single" w:sz="4" w:space="0" w:color="auto"/>
                  <w:right w:val="single" w:sz="4" w:space="0" w:color="auto"/>
                </w:tcBorders>
                <w:shd w:val="clear" w:color="auto" w:fill="F7CAAC"/>
                <w:vAlign w:val="center"/>
                <w:hideMark/>
              </w:tcPr>
            </w:tcPrChange>
          </w:tcPr>
          <w:p w14:paraId="30EBA541" w14:textId="77777777" w:rsidR="001973B2" w:rsidRPr="00C71468" w:rsidRDefault="001973B2" w:rsidP="00A521FB">
            <w:pPr>
              <w:rPr>
                <w:b/>
                <w:sz w:val="19"/>
                <w:szCs w:val="19"/>
              </w:rPr>
            </w:pPr>
            <w:r w:rsidRPr="00C71468">
              <w:rPr>
                <w:b/>
                <w:sz w:val="19"/>
                <w:szCs w:val="19"/>
              </w:rPr>
              <w:t>Garant předmětu</w:t>
            </w:r>
          </w:p>
        </w:tc>
        <w:tc>
          <w:tcPr>
            <w:tcW w:w="7117" w:type="dxa"/>
            <w:gridSpan w:val="32"/>
            <w:tcBorders>
              <w:top w:val="single" w:sz="4" w:space="0" w:color="auto"/>
              <w:left w:val="single" w:sz="4" w:space="0" w:color="auto"/>
              <w:bottom w:val="single" w:sz="4" w:space="0" w:color="auto"/>
              <w:right w:val="single" w:sz="4" w:space="0" w:color="auto"/>
            </w:tcBorders>
            <w:vAlign w:val="center"/>
            <w:tcPrChange w:id="904" w:author="utb" w:date="2019-09-09T15:42:00Z">
              <w:tcPr>
                <w:tcW w:w="7116" w:type="dxa"/>
                <w:gridSpan w:val="36"/>
                <w:tcBorders>
                  <w:top w:val="single" w:sz="4" w:space="0" w:color="auto"/>
                  <w:left w:val="single" w:sz="4" w:space="0" w:color="auto"/>
                  <w:bottom w:val="single" w:sz="4" w:space="0" w:color="auto"/>
                  <w:right w:val="single" w:sz="4" w:space="0" w:color="auto"/>
                </w:tcBorders>
                <w:vAlign w:val="center"/>
              </w:tcPr>
            </w:tcPrChange>
          </w:tcPr>
          <w:p w14:paraId="5B2F77E4" w14:textId="77777777" w:rsidR="001973B2" w:rsidRPr="00C71468" w:rsidRDefault="001973B2" w:rsidP="00A521FB">
            <w:pPr>
              <w:rPr>
                <w:sz w:val="19"/>
                <w:szCs w:val="19"/>
              </w:rPr>
            </w:pPr>
            <w:r w:rsidRPr="00C71468">
              <w:rPr>
                <w:spacing w:val="-2"/>
                <w:sz w:val="19"/>
                <w:szCs w:val="19"/>
              </w:rPr>
              <w:t>prof. Ing. Martin Zatloukal, Ph.D. DSc.</w:t>
            </w:r>
          </w:p>
        </w:tc>
      </w:tr>
      <w:tr w:rsidR="001973B2" w:rsidRPr="005C18D5" w14:paraId="21AF74D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906" w:author="utb" w:date="2019-09-09T15:42:00Z">
            <w:trPr>
              <w:gridBefore w:val="2"/>
              <w:trHeight w:val="243"/>
            </w:trPr>
          </w:trPrChange>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Change w:id="907" w:author="utb" w:date="2019-09-09T15:42:00Z">
              <w:tcPr>
                <w:tcW w:w="3233" w:type="dxa"/>
                <w:gridSpan w:val="9"/>
                <w:tcBorders>
                  <w:top w:val="nil"/>
                  <w:left w:val="single" w:sz="4" w:space="0" w:color="auto"/>
                  <w:bottom w:val="single" w:sz="4" w:space="0" w:color="auto"/>
                  <w:right w:val="single" w:sz="4" w:space="0" w:color="auto"/>
                </w:tcBorders>
                <w:shd w:val="clear" w:color="auto" w:fill="F7CAAC"/>
                <w:vAlign w:val="center"/>
                <w:hideMark/>
              </w:tcPr>
            </w:tcPrChange>
          </w:tcPr>
          <w:p w14:paraId="65A6EA1D" w14:textId="77777777" w:rsidR="001973B2" w:rsidRPr="00C71468" w:rsidRDefault="001973B2" w:rsidP="00A521FB">
            <w:pPr>
              <w:rPr>
                <w:b/>
                <w:sz w:val="19"/>
                <w:szCs w:val="19"/>
              </w:rPr>
            </w:pPr>
            <w:r w:rsidRPr="00C71468">
              <w:rPr>
                <w:b/>
                <w:sz w:val="19"/>
                <w:szCs w:val="19"/>
              </w:rPr>
              <w:t>Zapojení garanta do výuky předmětu</w:t>
            </w:r>
          </w:p>
        </w:tc>
        <w:tc>
          <w:tcPr>
            <w:tcW w:w="7117" w:type="dxa"/>
            <w:gridSpan w:val="32"/>
            <w:tcBorders>
              <w:top w:val="nil"/>
              <w:left w:val="single" w:sz="4" w:space="0" w:color="auto"/>
              <w:bottom w:val="single" w:sz="4" w:space="0" w:color="auto"/>
              <w:right w:val="single" w:sz="4" w:space="0" w:color="auto"/>
            </w:tcBorders>
            <w:vAlign w:val="center"/>
            <w:tcPrChange w:id="908" w:author="utb" w:date="2019-09-09T15:42:00Z">
              <w:tcPr>
                <w:tcW w:w="7116" w:type="dxa"/>
                <w:gridSpan w:val="36"/>
                <w:tcBorders>
                  <w:top w:val="nil"/>
                  <w:left w:val="single" w:sz="4" w:space="0" w:color="auto"/>
                  <w:bottom w:val="single" w:sz="4" w:space="0" w:color="auto"/>
                  <w:right w:val="single" w:sz="4" w:space="0" w:color="auto"/>
                </w:tcBorders>
                <w:vAlign w:val="center"/>
              </w:tcPr>
            </w:tcPrChange>
          </w:tcPr>
          <w:p w14:paraId="4F70490E" w14:textId="77777777" w:rsidR="001973B2" w:rsidRPr="00C71468" w:rsidRDefault="001973B2" w:rsidP="00A521FB">
            <w:pPr>
              <w:rPr>
                <w:sz w:val="19"/>
                <w:szCs w:val="19"/>
              </w:rPr>
            </w:pPr>
            <w:r w:rsidRPr="00C71468">
              <w:rPr>
                <w:sz w:val="19"/>
                <w:szCs w:val="19"/>
              </w:rPr>
              <w:t>100%</w:t>
            </w:r>
          </w:p>
        </w:tc>
      </w:tr>
      <w:tr w:rsidR="001973B2" w:rsidRPr="005C18D5" w14:paraId="0169E2E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10"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911"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6322B612" w14:textId="77777777" w:rsidR="001973B2" w:rsidRPr="00C71468" w:rsidRDefault="001973B2" w:rsidP="00A521FB">
            <w:pPr>
              <w:rPr>
                <w:b/>
                <w:sz w:val="19"/>
                <w:szCs w:val="19"/>
              </w:rPr>
            </w:pPr>
            <w:r w:rsidRPr="00C71468">
              <w:rPr>
                <w:b/>
                <w:sz w:val="19"/>
                <w:szCs w:val="19"/>
              </w:rPr>
              <w:t>Vyučující</w:t>
            </w:r>
          </w:p>
        </w:tc>
        <w:tc>
          <w:tcPr>
            <w:tcW w:w="7117" w:type="dxa"/>
            <w:gridSpan w:val="32"/>
            <w:tcBorders>
              <w:top w:val="single" w:sz="4" w:space="0" w:color="auto"/>
              <w:left w:val="single" w:sz="4" w:space="0" w:color="auto"/>
              <w:bottom w:val="nil"/>
              <w:right w:val="single" w:sz="4" w:space="0" w:color="auto"/>
            </w:tcBorders>
            <w:vAlign w:val="center"/>
            <w:tcPrChange w:id="912" w:author="utb" w:date="2019-09-09T15:42:00Z">
              <w:tcPr>
                <w:tcW w:w="7116" w:type="dxa"/>
                <w:gridSpan w:val="36"/>
                <w:tcBorders>
                  <w:top w:val="single" w:sz="4" w:space="0" w:color="auto"/>
                  <w:left w:val="single" w:sz="4" w:space="0" w:color="auto"/>
                  <w:bottom w:val="nil"/>
                  <w:right w:val="single" w:sz="4" w:space="0" w:color="auto"/>
                </w:tcBorders>
                <w:vAlign w:val="center"/>
              </w:tcPr>
            </w:tcPrChange>
          </w:tcPr>
          <w:p w14:paraId="45AFB970" w14:textId="77777777" w:rsidR="001973B2" w:rsidRPr="00C71468" w:rsidRDefault="001973B2" w:rsidP="00A521FB">
            <w:pPr>
              <w:rPr>
                <w:sz w:val="19"/>
                <w:szCs w:val="19"/>
              </w:rPr>
            </w:pPr>
          </w:p>
        </w:tc>
      </w:tr>
      <w:tr w:rsidR="001973B2" w:rsidRPr="005C18D5" w14:paraId="00955042"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633140E" w14:textId="77777777" w:rsidR="001973B2" w:rsidRPr="00C71468" w:rsidRDefault="001973B2" w:rsidP="00A521FB">
            <w:pPr>
              <w:spacing w:before="20" w:after="20"/>
              <w:rPr>
                <w:sz w:val="19"/>
                <w:szCs w:val="19"/>
              </w:rPr>
            </w:pPr>
            <w:r w:rsidRPr="00C71468">
              <w:rPr>
                <w:spacing w:val="-2"/>
                <w:sz w:val="19"/>
                <w:szCs w:val="19"/>
              </w:rPr>
              <w:t>prof. Ing. Martin Zatloukal, Ph.D. DSc.</w:t>
            </w:r>
          </w:p>
        </w:tc>
      </w:tr>
      <w:tr w:rsidR="001973B2" w:rsidRPr="005C18D5" w14:paraId="102EAF9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14"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Change w:id="915"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tcPrChange>
          </w:tcPr>
          <w:p w14:paraId="7B349385" w14:textId="77777777" w:rsidR="001973B2" w:rsidRPr="00C71468" w:rsidRDefault="001973B2" w:rsidP="00A521FB">
            <w:pPr>
              <w:rPr>
                <w:b/>
                <w:sz w:val="19"/>
                <w:szCs w:val="19"/>
              </w:rPr>
            </w:pPr>
            <w:r w:rsidRPr="00C71468">
              <w:rPr>
                <w:b/>
                <w:sz w:val="19"/>
                <w:szCs w:val="19"/>
              </w:rPr>
              <w:t>Stručná anotace předmětu</w:t>
            </w:r>
          </w:p>
        </w:tc>
        <w:tc>
          <w:tcPr>
            <w:tcW w:w="7117" w:type="dxa"/>
            <w:gridSpan w:val="32"/>
            <w:tcBorders>
              <w:top w:val="single" w:sz="4" w:space="0" w:color="auto"/>
              <w:left w:val="single" w:sz="4" w:space="0" w:color="auto"/>
              <w:bottom w:val="nil"/>
              <w:right w:val="single" w:sz="4" w:space="0" w:color="auto"/>
            </w:tcBorders>
            <w:vAlign w:val="center"/>
            <w:tcPrChange w:id="916" w:author="utb" w:date="2019-09-09T15:42:00Z">
              <w:tcPr>
                <w:tcW w:w="7116" w:type="dxa"/>
                <w:gridSpan w:val="36"/>
                <w:tcBorders>
                  <w:top w:val="single" w:sz="4" w:space="0" w:color="auto"/>
                  <w:left w:val="single" w:sz="4" w:space="0" w:color="auto"/>
                  <w:bottom w:val="nil"/>
                  <w:right w:val="single" w:sz="4" w:space="0" w:color="auto"/>
                </w:tcBorders>
                <w:vAlign w:val="center"/>
              </w:tcPr>
            </w:tcPrChange>
          </w:tcPr>
          <w:p w14:paraId="2B0C4137" w14:textId="77777777" w:rsidR="001973B2" w:rsidRPr="00C71468" w:rsidRDefault="001973B2" w:rsidP="00A521FB">
            <w:pPr>
              <w:rPr>
                <w:sz w:val="19"/>
                <w:szCs w:val="19"/>
              </w:rPr>
            </w:pPr>
          </w:p>
        </w:tc>
      </w:tr>
      <w:tr w:rsidR="001973B2" w:rsidRPr="004B35AA" w14:paraId="4CABD8FE" w14:textId="77777777" w:rsidTr="00B7684B">
        <w:trPr>
          <w:trHeight w:val="2805"/>
        </w:trPr>
        <w:tc>
          <w:tcPr>
            <w:tcW w:w="10349" w:type="dxa"/>
            <w:gridSpan w:val="37"/>
            <w:tcBorders>
              <w:top w:val="nil"/>
              <w:left w:val="single" w:sz="4" w:space="0" w:color="auto"/>
              <w:bottom w:val="single" w:sz="12" w:space="0" w:color="auto"/>
              <w:right w:val="single" w:sz="4" w:space="0" w:color="auto"/>
            </w:tcBorders>
          </w:tcPr>
          <w:p w14:paraId="6A127703" w14:textId="77777777" w:rsidR="001973B2" w:rsidRPr="00C71468" w:rsidRDefault="001973B2" w:rsidP="00A521FB">
            <w:pPr>
              <w:jc w:val="both"/>
              <w:rPr>
                <w:sz w:val="19"/>
                <w:szCs w:val="19"/>
              </w:rPr>
            </w:pPr>
            <w:r w:rsidRPr="00C71468">
              <w:rPr>
                <w:sz w:val="19"/>
                <w:szCs w:val="19"/>
              </w:rPr>
              <w:t xml:space="preserve">Cílem předmětu je </w:t>
            </w:r>
            <w:r w:rsidRPr="00C71468">
              <w:rPr>
                <w:color w:val="000000"/>
                <w:sz w:val="19"/>
                <w:szCs w:val="19"/>
                <w:shd w:val="clear" w:color="auto" w:fill="FFFFFF"/>
              </w:rPr>
              <w:t>seznámit studenty s pokročilou aplikovanou matematikou, mechanikou, termodynamikou, reologií a makromolekulární chemií za účelem pochopení fundamentálních principů a významných jevů, ke kterým při toku polymerních tavenin při jejich zpracování dochází. Důraz je kladen na praktickou stránku modelování těchto procesů. </w:t>
            </w:r>
          </w:p>
          <w:p w14:paraId="616C9B69" w14:textId="77777777" w:rsidR="001973B2" w:rsidRPr="00B7684B" w:rsidRDefault="001973B2" w:rsidP="00A521FB">
            <w:pPr>
              <w:jc w:val="both"/>
              <w:rPr>
                <w:sz w:val="6"/>
                <w:szCs w:val="6"/>
              </w:rPr>
            </w:pPr>
          </w:p>
          <w:p w14:paraId="1E92E583" w14:textId="77777777" w:rsidR="001973B2" w:rsidRPr="00C71468" w:rsidRDefault="001973B2" w:rsidP="00A521FB">
            <w:pPr>
              <w:jc w:val="both"/>
              <w:rPr>
                <w:sz w:val="19"/>
                <w:szCs w:val="19"/>
                <w:u w:val="single"/>
              </w:rPr>
            </w:pPr>
            <w:r w:rsidRPr="00C71468">
              <w:rPr>
                <w:sz w:val="19"/>
                <w:szCs w:val="19"/>
                <w:u w:val="single"/>
              </w:rPr>
              <w:t>Základní témata:</w:t>
            </w:r>
          </w:p>
          <w:p w14:paraId="047B8851"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Mechanika kontinua. Tenzor deformace/rychlosti deformace. Napěťová/silová rovnováha. Obecné rovnice mechaniky. </w:t>
            </w:r>
          </w:p>
          <w:p w14:paraId="122947F9"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Konstituční rovnice polymerních tavenin a roztoků. </w:t>
            </w:r>
          </w:p>
          <w:p w14:paraId="54BAC5F1"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Energie a procesy transferu tepla. </w:t>
            </w:r>
          </w:p>
          <w:p w14:paraId="1C488805"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Tok polymerních tavenin v různých geometriích. </w:t>
            </w:r>
          </w:p>
          <w:p w14:paraId="2596D6A6"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Vytlačování, dynamika tvorby filmů a vláken, viskoelasticita polymerních tekutin. </w:t>
            </w:r>
          </w:p>
          <w:p w14:paraId="26B565F0"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Numerické derivování a integrování. Řešení rovnic f(x)=0, řešení soustav lineárních a nelineárních.</w:t>
            </w:r>
          </w:p>
          <w:p w14:paraId="1814748B"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Interpolace, numerický výpočet derivace a určitého integrálu. </w:t>
            </w:r>
          </w:p>
          <w:p w14:paraId="63C7AF7E"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Numerické řešení obyčejných diferenciálních rovnic a jejich soustav (okrajová a počáteční úloha). </w:t>
            </w:r>
          </w:p>
          <w:p w14:paraId="7EA45B0C"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Řešení parciálních diferenciálních rovnic (metoda sítí a metoda konečných prvků). </w:t>
            </w:r>
          </w:p>
          <w:p w14:paraId="0245D93E" w14:textId="77777777" w:rsidR="001973B2" w:rsidRPr="00C71468" w:rsidRDefault="001973B2" w:rsidP="00AB6B08">
            <w:pPr>
              <w:pStyle w:val="ListParagraph"/>
              <w:numPr>
                <w:ilvl w:val="0"/>
                <w:numId w:val="10"/>
              </w:numPr>
              <w:ind w:left="113" w:hanging="113"/>
              <w:jc w:val="both"/>
              <w:rPr>
                <w:sz w:val="19"/>
                <w:szCs w:val="19"/>
                <w:u w:val="single"/>
              </w:rPr>
            </w:pPr>
            <w:r w:rsidRPr="00C71468">
              <w:rPr>
                <w:color w:val="000000"/>
                <w:sz w:val="19"/>
                <w:szCs w:val="19"/>
                <w:shd w:val="clear" w:color="auto" w:fill="FFFFFF"/>
              </w:rPr>
              <w:t>Metody minimalizace (nepodmíněné a vázané), variační počet. </w:t>
            </w:r>
          </w:p>
        </w:tc>
      </w:tr>
      <w:tr w:rsidR="001973B2" w:rsidRPr="005C18D5" w14:paraId="06ABE31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918" w:author="utb" w:date="2019-09-09T15:42:00Z">
            <w:trPr>
              <w:gridBefore w:val="2"/>
              <w:trHeight w:val="265"/>
            </w:trPr>
          </w:trPrChange>
        </w:trPr>
        <w:tc>
          <w:tcPr>
            <w:tcW w:w="3828" w:type="dxa"/>
            <w:gridSpan w:val="11"/>
            <w:tcBorders>
              <w:top w:val="nil"/>
              <w:left w:val="single" w:sz="4" w:space="0" w:color="auto"/>
              <w:bottom w:val="single" w:sz="4" w:space="0" w:color="auto"/>
              <w:right w:val="single" w:sz="4" w:space="0" w:color="auto"/>
            </w:tcBorders>
            <w:shd w:val="clear" w:color="auto" w:fill="F7CAAC"/>
            <w:hideMark/>
            <w:tcPrChange w:id="919" w:author="utb" w:date="2019-09-09T15:42:00Z">
              <w:tcPr>
                <w:tcW w:w="3829" w:type="dxa"/>
                <w:gridSpan w:val="14"/>
                <w:tcBorders>
                  <w:top w:val="nil"/>
                  <w:left w:val="single" w:sz="4" w:space="0" w:color="auto"/>
                  <w:bottom w:val="single" w:sz="4" w:space="0" w:color="auto"/>
                  <w:right w:val="single" w:sz="4" w:space="0" w:color="auto"/>
                </w:tcBorders>
                <w:shd w:val="clear" w:color="auto" w:fill="F7CAAC"/>
                <w:hideMark/>
              </w:tcPr>
            </w:tcPrChange>
          </w:tcPr>
          <w:p w14:paraId="77B06E53" w14:textId="77777777" w:rsidR="001973B2" w:rsidRPr="00C71468" w:rsidRDefault="001973B2" w:rsidP="00A521FB">
            <w:pPr>
              <w:jc w:val="both"/>
              <w:rPr>
                <w:sz w:val="19"/>
                <w:szCs w:val="19"/>
              </w:rPr>
            </w:pPr>
            <w:r w:rsidRPr="00B7684B">
              <w:rPr>
                <w:b/>
                <w:sz w:val="19"/>
              </w:rPr>
              <w:t>Studijní literatura a studijní pomůcky</w:t>
            </w:r>
          </w:p>
        </w:tc>
        <w:tc>
          <w:tcPr>
            <w:tcW w:w="6521" w:type="dxa"/>
            <w:gridSpan w:val="26"/>
            <w:tcBorders>
              <w:top w:val="nil"/>
              <w:left w:val="single" w:sz="4" w:space="0" w:color="auto"/>
              <w:bottom w:val="nil"/>
              <w:right w:val="single" w:sz="4" w:space="0" w:color="auto"/>
            </w:tcBorders>
            <w:tcPrChange w:id="920" w:author="utb" w:date="2019-09-09T15:42:00Z">
              <w:tcPr>
                <w:tcW w:w="6520" w:type="dxa"/>
                <w:gridSpan w:val="31"/>
                <w:tcBorders>
                  <w:top w:val="nil"/>
                  <w:left w:val="single" w:sz="4" w:space="0" w:color="auto"/>
                  <w:bottom w:val="nil"/>
                  <w:right w:val="single" w:sz="4" w:space="0" w:color="auto"/>
                </w:tcBorders>
              </w:tcPr>
            </w:tcPrChange>
          </w:tcPr>
          <w:p w14:paraId="46856621" w14:textId="77777777" w:rsidR="001973B2" w:rsidRPr="005C18D5" w:rsidRDefault="001973B2" w:rsidP="00A521FB">
            <w:pPr>
              <w:jc w:val="both"/>
              <w:rPr>
                <w:sz w:val="19"/>
                <w:szCs w:val="19"/>
              </w:rPr>
            </w:pPr>
          </w:p>
        </w:tc>
      </w:tr>
      <w:tr w:rsidR="001973B2" w:rsidRPr="005C18D5" w14:paraId="23171117"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B34DBA8" w14:textId="77777777" w:rsidR="001973B2" w:rsidRPr="00B7684B" w:rsidRDefault="001973B2" w:rsidP="00A521FB">
            <w:pPr>
              <w:jc w:val="both"/>
              <w:rPr>
                <w:sz w:val="18"/>
                <w:u w:val="single"/>
              </w:rPr>
            </w:pPr>
            <w:r w:rsidRPr="00B7684B">
              <w:rPr>
                <w:sz w:val="18"/>
                <w:u w:val="single"/>
              </w:rPr>
              <w:t>Povinná literatura:</w:t>
            </w:r>
          </w:p>
          <w:p w14:paraId="05DB62C6" w14:textId="77777777" w:rsidR="001973B2" w:rsidRPr="00B7684B" w:rsidRDefault="001973B2" w:rsidP="00A521FB">
            <w:pPr>
              <w:jc w:val="both"/>
              <w:rPr>
                <w:color w:val="000000"/>
                <w:sz w:val="18"/>
              </w:rPr>
            </w:pPr>
            <w:r w:rsidRPr="00B7684B">
              <w:rPr>
                <w:color w:val="000000"/>
                <w:sz w:val="18"/>
              </w:rPr>
              <w:t>AGASSANT, J.F., AVENAS, P., CARREAU, P., VERGNES, B., VINCENT, M. </w:t>
            </w:r>
            <w:r w:rsidRPr="00B7684B">
              <w:rPr>
                <w:i/>
                <w:color w:val="000000"/>
                <w:sz w:val="18"/>
              </w:rPr>
              <w:t>Polymer Processing: Principles and Modeling</w:t>
            </w:r>
            <w:r w:rsidRPr="00B7684B">
              <w:rPr>
                <w:color w:val="000000"/>
                <w:sz w:val="18"/>
              </w:rPr>
              <w:t>. 2nd Ed. Munich: Hanser Publishers, 2017. Dostupné z:</w:t>
            </w:r>
          </w:p>
          <w:p w14:paraId="4C68F5E2" w14:textId="77777777" w:rsidR="001973B2" w:rsidRPr="00B7684B" w:rsidRDefault="004D1230" w:rsidP="00A521FB">
            <w:pPr>
              <w:jc w:val="both"/>
              <w:rPr>
                <w:color w:val="000000"/>
                <w:sz w:val="18"/>
              </w:rPr>
            </w:pPr>
            <w:hyperlink r:id="rId63" w:history="1">
              <w:r w:rsidR="001973B2" w:rsidRPr="00B7684B">
                <w:rPr>
                  <w:rStyle w:val="Hyperlink"/>
                  <w:sz w:val="18"/>
                </w:rPr>
                <w:t>https://app.knovel.com/web/toc.v/cid:kpPPPME004/viewerType:toc//root_slug:polymer-processing-principles/url_slug:polymer-processing-principles?b-q=polymer%20processing&amp;sort_on=default&amp;b-subscription=true&amp;b-group-by=true&amp;b-sort-on=default&amp;b-content-type=all_references</w:t>
              </w:r>
            </w:hyperlink>
            <w:r w:rsidR="001973B2" w:rsidRPr="00B7684B">
              <w:rPr>
                <w:rStyle w:val="Hyperlink"/>
                <w:color w:val="auto"/>
                <w:sz w:val="18"/>
                <w:u w:val="none"/>
              </w:rPr>
              <w:t>.</w:t>
            </w:r>
          </w:p>
          <w:p w14:paraId="71ADC287" w14:textId="77777777" w:rsidR="001973B2" w:rsidRPr="00B7684B" w:rsidRDefault="001973B2" w:rsidP="00A521FB">
            <w:pPr>
              <w:shd w:val="clear" w:color="auto" w:fill="FFFFFF"/>
              <w:jc w:val="both"/>
              <w:rPr>
                <w:color w:val="000000"/>
                <w:sz w:val="18"/>
              </w:rPr>
            </w:pPr>
            <w:r w:rsidRPr="00B7684B">
              <w:rPr>
                <w:color w:val="000000"/>
                <w:sz w:val="18"/>
              </w:rPr>
              <w:t>RAO, S.S. </w:t>
            </w:r>
            <w:r w:rsidRPr="00B7684B">
              <w:rPr>
                <w:i/>
                <w:color w:val="000000"/>
                <w:sz w:val="18"/>
              </w:rPr>
              <w:t>Applied Numerical Methods for Engineers and Scientists</w:t>
            </w:r>
            <w:r w:rsidRPr="00B7684B">
              <w:rPr>
                <w:color w:val="000000"/>
                <w:sz w:val="18"/>
              </w:rPr>
              <w:t>. Upper Saddle River: Prentice Hall, 2002. </w:t>
            </w:r>
          </w:p>
          <w:p w14:paraId="320CB6AC" w14:textId="73CA1A9A" w:rsidR="001973B2" w:rsidRPr="00B7684B" w:rsidDel="009734AC" w:rsidRDefault="001973B2" w:rsidP="00A521FB">
            <w:pPr>
              <w:shd w:val="clear" w:color="auto" w:fill="FFFFFF"/>
              <w:jc w:val="both"/>
              <w:rPr>
                <w:del w:id="921" w:author="utb" w:date="2019-09-09T16:55:00Z"/>
                <w:color w:val="000000"/>
                <w:sz w:val="18"/>
              </w:rPr>
            </w:pPr>
            <w:del w:id="922" w:author="utb" w:date="2019-09-09T16:55:00Z">
              <w:r w:rsidRPr="00B7684B" w:rsidDel="009734AC">
                <w:rPr>
                  <w:color w:val="000000"/>
                  <w:sz w:val="18"/>
                </w:rPr>
                <w:delText>OHNO, K., ESFARJANI, K., KAWAZOE, Y. </w:delText>
              </w:r>
              <w:r w:rsidRPr="00B7684B" w:rsidDel="009734AC">
                <w:rPr>
                  <w:i/>
                  <w:color w:val="000000"/>
                  <w:sz w:val="18"/>
                </w:rPr>
                <w:delText>Computational Material Science</w:delText>
              </w:r>
              <w:r w:rsidRPr="00B7684B" w:rsidDel="009734AC">
                <w:rPr>
                  <w:color w:val="000000"/>
                  <w:sz w:val="18"/>
                </w:rPr>
                <w:delText>. Berlin: Springer, 1999. </w:delText>
              </w:r>
            </w:del>
          </w:p>
          <w:p w14:paraId="2CC8A141" w14:textId="77777777" w:rsidR="001973B2" w:rsidRPr="00B7684B" w:rsidRDefault="001973B2" w:rsidP="00A521FB">
            <w:pPr>
              <w:shd w:val="clear" w:color="auto" w:fill="FFFFFF"/>
              <w:jc w:val="both"/>
              <w:rPr>
                <w:color w:val="000000"/>
                <w:sz w:val="18"/>
              </w:rPr>
            </w:pPr>
            <w:r w:rsidRPr="00B7684B">
              <w:rPr>
                <w:color w:val="000000"/>
                <w:sz w:val="18"/>
              </w:rPr>
              <w:t>OWENS, R.G., PHILLIPS, T.N. </w:t>
            </w:r>
            <w:r w:rsidRPr="00B7684B">
              <w:rPr>
                <w:i/>
                <w:color w:val="000000"/>
                <w:sz w:val="18"/>
              </w:rPr>
              <w:t>Computational Rheology</w:t>
            </w:r>
            <w:r w:rsidRPr="00B7684B">
              <w:rPr>
                <w:color w:val="000000"/>
                <w:sz w:val="18"/>
              </w:rPr>
              <w:t>. London: Imperial College Press, 2002. </w:t>
            </w:r>
          </w:p>
          <w:p w14:paraId="27DEFA01" w14:textId="77777777" w:rsidR="001973B2" w:rsidRPr="00C71468" w:rsidRDefault="001973B2" w:rsidP="00A521FB">
            <w:pPr>
              <w:shd w:val="clear" w:color="auto" w:fill="FFFFFF"/>
              <w:jc w:val="both"/>
              <w:rPr>
                <w:color w:val="000000"/>
                <w:sz w:val="18"/>
                <w:szCs w:val="18"/>
              </w:rPr>
            </w:pPr>
            <w:r w:rsidRPr="00C71468">
              <w:rPr>
                <w:color w:val="000000"/>
                <w:sz w:val="18"/>
                <w:szCs w:val="18"/>
              </w:rPr>
              <w:t>BIRD, R.B., ARMSTRONG, R.C., HASSAGER, O. </w:t>
            </w:r>
            <w:r w:rsidRPr="00C71468">
              <w:rPr>
                <w:i/>
                <w:iCs/>
                <w:color w:val="000000"/>
                <w:sz w:val="18"/>
                <w:szCs w:val="18"/>
              </w:rPr>
              <w:t>Dynamics of Polymeric Liquids, Volume 1 - Fluid Mechanics</w:t>
            </w:r>
            <w:r w:rsidRPr="00C71468">
              <w:rPr>
                <w:color w:val="000000"/>
                <w:sz w:val="18"/>
                <w:szCs w:val="18"/>
              </w:rPr>
              <w:t>. N.Y.: Wiley, 1987. </w:t>
            </w:r>
          </w:p>
          <w:p w14:paraId="3029C577" w14:textId="789589A4" w:rsidR="001973B2" w:rsidRPr="00B7684B" w:rsidDel="009734AC" w:rsidRDefault="001973B2" w:rsidP="00A521FB">
            <w:pPr>
              <w:shd w:val="clear" w:color="auto" w:fill="FFFFFF"/>
              <w:jc w:val="both"/>
              <w:rPr>
                <w:del w:id="923" w:author="utb" w:date="2019-09-09T16:56:00Z"/>
                <w:color w:val="000000"/>
                <w:sz w:val="18"/>
              </w:rPr>
            </w:pPr>
            <w:del w:id="924" w:author="utb" w:date="2019-09-09T16:56:00Z">
              <w:r w:rsidRPr="00B7684B" w:rsidDel="009734AC">
                <w:rPr>
                  <w:color w:val="000000"/>
                  <w:sz w:val="18"/>
                </w:rPr>
                <w:delText>TANNER, R.I. </w:delText>
              </w:r>
              <w:r w:rsidRPr="00B7684B" w:rsidDel="009734AC">
                <w:rPr>
                  <w:i/>
                  <w:color w:val="000000"/>
                  <w:sz w:val="18"/>
                </w:rPr>
                <w:delText>Engineering Rheology</w:delText>
              </w:r>
              <w:r w:rsidRPr="00B7684B" w:rsidDel="009734AC">
                <w:rPr>
                  <w:color w:val="000000"/>
                  <w:sz w:val="18"/>
                </w:rPr>
                <w:delText>. Oxford: Oxford University Press, 2000. </w:delText>
              </w:r>
            </w:del>
          </w:p>
          <w:p w14:paraId="4D893C8C" w14:textId="77777777" w:rsidR="001973B2" w:rsidRPr="00C71468" w:rsidRDefault="001973B2" w:rsidP="00A521FB">
            <w:pPr>
              <w:shd w:val="clear" w:color="auto" w:fill="FFFFFF"/>
              <w:jc w:val="both"/>
              <w:rPr>
                <w:color w:val="000000"/>
                <w:sz w:val="18"/>
                <w:szCs w:val="18"/>
              </w:rPr>
            </w:pPr>
            <w:r w:rsidRPr="00C71468">
              <w:rPr>
                <w:color w:val="000000"/>
                <w:sz w:val="18"/>
                <w:szCs w:val="18"/>
              </w:rPr>
              <w:t>ORTEGA, J.M., RHEINBOLDT, W.C. </w:t>
            </w:r>
            <w:r w:rsidRPr="00C71468">
              <w:rPr>
                <w:i/>
                <w:iCs/>
                <w:color w:val="000000"/>
                <w:sz w:val="18"/>
                <w:szCs w:val="18"/>
              </w:rPr>
              <w:t>Iterative Solution of Nonlinear Equations in Several Variables</w:t>
            </w:r>
            <w:r w:rsidRPr="00C71468">
              <w:rPr>
                <w:color w:val="000000"/>
                <w:sz w:val="18"/>
                <w:szCs w:val="18"/>
              </w:rPr>
              <w:t>. Philadelphia: SIAM, 2000. </w:t>
            </w:r>
          </w:p>
          <w:p w14:paraId="24E4AA4B" w14:textId="77777777" w:rsidR="001973B2" w:rsidRPr="00C71468" w:rsidRDefault="001973B2" w:rsidP="00A521FB">
            <w:pPr>
              <w:shd w:val="clear" w:color="auto" w:fill="FFFFFF"/>
              <w:jc w:val="both"/>
              <w:rPr>
                <w:color w:val="000000"/>
                <w:sz w:val="18"/>
                <w:szCs w:val="18"/>
              </w:rPr>
            </w:pPr>
            <w:r w:rsidRPr="00C71468">
              <w:rPr>
                <w:color w:val="000000"/>
                <w:sz w:val="18"/>
                <w:szCs w:val="18"/>
              </w:rPr>
              <w:t>CAPASSO, V. </w:t>
            </w:r>
            <w:r w:rsidRPr="00C71468">
              <w:rPr>
                <w:i/>
                <w:iCs/>
                <w:color w:val="000000"/>
                <w:sz w:val="18"/>
                <w:szCs w:val="18"/>
              </w:rPr>
              <w:t>Mathematical Modelling for Polymer Processing - Polymerization, Crystallization, Manufacturing</w:t>
            </w:r>
            <w:r w:rsidRPr="00C71468">
              <w:rPr>
                <w:color w:val="000000"/>
                <w:sz w:val="18"/>
                <w:szCs w:val="18"/>
              </w:rPr>
              <w:t>. Springer, 2003. </w:t>
            </w:r>
          </w:p>
          <w:p w14:paraId="7365B425" w14:textId="77777777" w:rsidR="001973B2" w:rsidRPr="00B7684B" w:rsidRDefault="001973B2" w:rsidP="00A521FB">
            <w:pPr>
              <w:shd w:val="clear" w:color="auto" w:fill="FFFFFF"/>
              <w:jc w:val="both"/>
              <w:rPr>
                <w:color w:val="000000"/>
                <w:sz w:val="18"/>
              </w:rPr>
            </w:pPr>
            <w:r w:rsidRPr="00B7684B">
              <w:rPr>
                <w:color w:val="000000"/>
                <w:sz w:val="18"/>
              </w:rPr>
              <w:t>CHENEY, E.W., KINCAID, D. </w:t>
            </w:r>
            <w:r w:rsidRPr="00B7684B">
              <w:rPr>
                <w:i/>
                <w:color w:val="000000"/>
                <w:sz w:val="18"/>
              </w:rPr>
              <w:t>Numerical Mathematics and Computing</w:t>
            </w:r>
            <w:r w:rsidRPr="00B7684B">
              <w:rPr>
                <w:color w:val="000000"/>
                <w:sz w:val="18"/>
              </w:rPr>
              <w:t>. Belmont: Thomson, 2007.</w:t>
            </w:r>
          </w:p>
          <w:p w14:paraId="1FBCD26D" w14:textId="77777777" w:rsidR="001973B2" w:rsidRPr="00B7684B" w:rsidRDefault="001973B2" w:rsidP="00A521FB">
            <w:pPr>
              <w:shd w:val="clear" w:color="auto" w:fill="FFFFFF"/>
              <w:jc w:val="both"/>
              <w:rPr>
                <w:color w:val="000000"/>
                <w:sz w:val="18"/>
              </w:rPr>
            </w:pPr>
            <w:r w:rsidRPr="00B7684B">
              <w:rPr>
                <w:color w:val="000000"/>
                <w:sz w:val="18"/>
              </w:rPr>
              <w:t>CHAPRA, S.C., CANALE, R.P. </w:t>
            </w:r>
            <w:r w:rsidRPr="00B7684B">
              <w:rPr>
                <w:i/>
                <w:color w:val="000000"/>
                <w:sz w:val="18"/>
              </w:rPr>
              <w:t>Numerical Methods for Engineers with Software and Programming Applications</w:t>
            </w:r>
            <w:r w:rsidRPr="00B7684B">
              <w:rPr>
                <w:color w:val="000000"/>
                <w:sz w:val="18"/>
              </w:rPr>
              <w:t>. McGraw-Hill, 2002. </w:t>
            </w:r>
          </w:p>
          <w:p w14:paraId="29E15120" w14:textId="31CF623C" w:rsidR="001973B2" w:rsidRPr="00C71468" w:rsidDel="009734AC" w:rsidRDefault="001973B2" w:rsidP="00A521FB">
            <w:pPr>
              <w:shd w:val="clear" w:color="auto" w:fill="FFFFFF"/>
              <w:jc w:val="both"/>
              <w:rPr>
                <w:del w:id="925" w:author="utb" w:date="2019-09-09T16:56:00Z"/>
                <w:color w:val="000000"/>
                <w:sz w:val="18"/>
                <w:szCs w:val="18"/>
              </w:rPr>
            </w:pPr>
            <w:del w:id="926" w:author="utb" w:date="2019-09-09T16:56:00Z">
              <w:r w:rsidRPr="00C71468" w:rsidDel="009734AC">
                <w:rPr>
                  <w:color w:val="000000"/>
                  <w:sz w:val="18"/>
                  <w:szCs w:val="18"/>
                </w:rPr>
                <w:delText>LAPIDUS, L., PINDER, G.F. </w:delText>
              </w:r>
              <w:r w:rsidRPr="00C71468" w:rsidDel="009734AC">
                <w:rPr>
                  <w:i/>
                  <w:iCs/>
                  <w:color w:val="000000"/>
                  <w:sz w:val="18"/>
                  <w:szCs w:val="18"/>
                </w:rPr>
                <w:delText>Numerical Solution of Partial Differential Equations in Science and Engineering</w:delText>
              </w:r>
              <w:r w:rsidRPr="00C71468" w:rsidDel="009734AC">
                <w:rPr>
                  <w:color w:val="000000"/>
                  <w:sz w:val="18"/>
                  <w:szCs w:val="18"/>
                </w:rPr>
                <w:delText>. N.Y.: Wiley, 1999. </w:delText>
              </w:r>
            </w:del>
          </w:p>
          <w:p w14:paraId="43F214F0" w14:textId="697754BA" w:rsidR="001973B2" w:rsidRPr="00B7684B" w:rsidDel="009734AC" w:rsidRDefault="001973B2" w:rsidP="00A521FB">
            <w:pPr>
              <w:shd w:val="clear" w:color="auto" w:fill="FFFFFF"/>
              <w:jc w:val="both"/>
              <w:rPr>
                <w:del w:id="927" w:author="utb" w:date="2019-09-09T16:56:00Z"/>
                <w:color w:val="000000"/>
                <w:sz w:val="18"/>
              </w:rPr>
            </w:pPr>
            <w:del w:id="928" w:author="utb" w:date="2019-09-09T16:56:00Z">
              <w:r w:rsidRPr="00B7684B" w:rsidDel="009734AC">
                <w:rPr>
                  <w:color w:val="000000"/>
                  <w:sz w:val="18"/>
                </w:rPr>
                <w:delText>BAIRD, D.G., COLLIAS, D.I. </w:delText>
              </w:r>
              <w:r w:rsidRPr="00B7684B" w:rsidDel="009734AC">
                <w:rPr>
                  <w:i/>
                  <w:color w:val="000000"/>
                  <w:sz w:val="18"/>
                </w:rPr>
                <w:delText>Polymer Processing: Principles and Design</w:delText>
              </w:r>
              <w:r w:rsidRPr="00B7684B" w:rsidDel="009734AC">
                <w:rPr>
                  <w:color w:val="000000"/>
                  <w:sz w:val="18"/>
                </w:rPr>
                <w:delText>. 2nd Ed. New Jersey</w:delText>
              </w:r>
              <w:r w:rsidRPr="00B7684B" w:rsidDel="009734AC">
                <w:rPr>
                  <w:color w:val="000000"/>
                  <w:sz w:val="18"/>
                  <w:lang w:val="en-GB"/>
                </w:rPr>
                <w:delText>: Wile</w:delText>
              </w:r>
              <w:r w:rsidRPr="00B7684B" w:rsidDel="009734AC">
                <w:rPr>
                  <w:color w:val="000000"/>
                  <w:sz w:val="18"/>
                </w:rPr>
                <w:delText>y, 2014.</w:delText>
              </w:r>
            </w:del>
          </w:p>
          <w:p w14:paraId="391A0CA3" w14:textId="77777777" w:rsidR="001973B2" w:rsidRPr="00B7684B" w:rsidRDefault="001973B2" w:rsidP="00A521FB">
            <w:pPr>
              <w:shd w:val="clear" w:color="auto" w:fill="FFFFFF"/>
              <w:jc w:val="both"/>
              <w:rPr>
                <w:sz w:val="6"/>
                <w:szCs w:val="6"/>
                <w:u w:val="single"/>
              </w:rPr>
            </w:pPr>
          </w:p>
          <w:p w14:paraId="37638DB3" w14:textId="77777777" w:rsidR="001973B2" w:rsidRPr="00B7684B" w:rsidRDefault="001973B2" w:rsidP="00A521FB">
            <w:pPr>
              <w:jc w:val="both"/>
              <w:rPr>
                <w:sz w:val="18"/>
                <w:u w:val="single"/>
              </w:rPr>
            </w:pPr>
            <w:r w:rsidRPr="00B7684B">
              <w:rPr>
                <w:sz w:val="18"/>
                <w:u w:val="single"/>
              </w:rPr>
              <w:t>Doporučená literatura:</w:t>
            </w:r>
          </w:p>
          <w:p w14:paraId="58D9554F" w14:textId="77777777" w:rsidR="00A956E8" w:rsidRPr="00C71468" w:rsidRDefault="00A956E8" w:rsidP="00A956E8">
            <w:pPr>
              <w:jc w:val="both"/>
              <w:rPr>
                <w:sz w:val="18"/>
                <w:szCs w:val="18"/>
                <w:u w:val="single"/>
              </w:rPr>
            </w:pPr>
            <w:r w:rsidRPr="001A5CC6">
              <w:rPr>
                <w:color w:val="000000"/>
                <w:sz w:val="18"/>
                <w:szCs w:val="18"/>
              </w:rPr>
              <w:lastRenderedPageBreak/>
              <w:t xml:space="preserve">WANG, M.L., CHANG, R.Y., HSU, CH.H. </w:t>
            </w:r>
            <w:r w:rsidRPr="001A5CC6">
              <w:rPr>
                <w:i/>
                <w:iCs/>
                <w:color w:val="000000"/>
                <w:sz w:val="18"/>
                <w:szCs w:val="18"/>
              </w:rPr>
              <w:t>Molding Simulation: Theory and Practice</w:t>
            </w:r>
            <w:r w:rsidRPr="001A5CC6">
              <w:rPr>
                <w:color w:val="000000"/>
                <w:sz w:val="18"/>
                <w:szCs w:val="18"/>
              </w:rPr>
              <w:t>. Cincinnati: Hanser Publications, 2018, xviii, 513 s. ISBN 978-1-56990-619-4.</w:t>
            </w:r>
          </w:p>
          <w:p w14:paraId="013FE69F" w14:textId="77777777" w:rsidR="001973B2" w:rsidRPr="00B7684B" w:rsidRDefault="001973B2" w:rsidP="00A521FB">
            <w:pPr>
              <w:shd w:val="clear" w:color="auto" w:fill="FFFFFF"/>
              <w:jc w:val="both"/>
              <w:rPr>
                <w:color w:val="000000"/>
                <w:sz w:val="18"/>
              </w:rPr>
            </w:pPr>
            <w:r w:rsidRPr="00B7684B">
              <w:rPr>
                <w:color w:val="000000"/>
                <w:sz w:val="18"/>
              </w:rPr>
              <w:t>NASSEHI, V. </w:t>
            </w:r>
            <w:r w:rsidRPr="00B7684B">
              <w:rPr>
                <w:i/>
                <w:color w:val="000000"/>
                <w:sz w:val="18"/>
              </w:rPr>
              <w:t>Practical Aspects of Finite Element Modelling of Polymer Processing</w:t>
            </w:r>
            <w:r w:rsidRPr="00B7684B">
              <w:rPr>
                <w:color w:val="000000"/>
                <w:sz w:val="18"/>
              </w:rPr>
              <w:t>. N.Y.: Wiley, 2002. </w:t>
            </w:r>
          </w:p>
          <w:p w14:paraId="52E46124" w14:textId="77777777" w:rsidR="009734AC" w:rsidRDefault="001973B2" w:rsidP="00A521FB">
            <w:pPr>
              <w:shd w:val="clear" w:color="auto" w:fill="FFFFFF"/>
              <w:jc w:val="both"/>
              <w:rPr>
                <w:ins w:id="929" w:author="utb" w:date="2019-09-09T16:55:00Z"/>
                <w:color w:val="000000"/>
                <w:sz w:val="18"/>
              </w:rPr>
            </w:pPr>
            <w:r w:rsidRPr="00B7684B">
              <w:rPr>
                <w:color w:val="000000"/>
                <w:sz w:val="18"/>
              </w:rPr>
              <w:t>ABERTH, O. </w:t>
            </w:r>
            <w:r w:rsidRPr="00B7684B">
              <w:rPr>
                <w:i/>
                <w:color w:val="000000"/>
                <w:sz w:val="18"/>
              </w:rPr>
              <w:t>Precise Numerical Methods Using C++</w:t>
            </w:r>
            <w:r w:rsidRPr="00B7684B">
              <w:rPr>
                <w:color w:val="000000"/>
                <w:sz w:val="18"/>
              </w:rPr>
              <w:t>. San Diego: Academic Press, 1998.</w:t>
            </w:r>
          </w:p>
          <w:p w14:paraId="3D74966B" w14:textId="77777777" w:rsidR="009734AC" w:rsidRDefault="009734AC" w:rsidP="00A521FB">
            <w:pPr>
              <w:shd w:val="clear" w:color="auto" w:fill="FFFFFF"/>
              <w:jc w:val="both"/>
              <w:rPr>
                <w:ins w:id="930" w:author="utb" w:date="2019-09-09T16:56:00Z"/>
                <w:color w:val="000000"/>
                <w:sz w:val="19"/>
                <w:szCs w:val="19"/>
              </w:rPr>
            </w:pPr>
            <w:ins w:id="931" w:author="utb" w:date="2019-09-09T16:55:00Z">
              <w:r w:rsidRPr="00B7684B">
                <w:rPr>
                  <w:color w:val="000000"/>
                  <w:sz w:val="18"/>
                </w:rPr>
                <w:t>OHNO, K., ESFARJANI, K., KAWAZOE, Y. </w:t>
              </w:r>
              <w:r w:rsidRPr="00B7684B">
                <w:rPr>
                  <w:i/>
                  <w:color w:val="000000"/>
                  <w:sz w:val="18"/>
                </w:rPr>
                <w:t>Computational Material Science</w:t>
              </w:r>
              <w:r w:rsidRPr="00B7684B">
                <w:rPr>
                  <w:color w:val="000000"/>
                  <w:sz w:val="18"/>
                </w:rPr>
                <w:t>. Berlin: Springer, 1999.</w:t>
              </w:r>
            </w:ins>
          </w:p>
          <w:p w14:paraId="21FA48BA" w14:textId="77777777" w:rsidR="009734AC" w:rsidRPr="00B7684B" w:rsidRDefault="009734AC" w:rsidP="009734AC">
            <w:pPr>
              <w:shd w:val="clear" w:color="auto" w:fill="FFFFFF"/>
              <w:jc w:val="both"/>
              <w:rPr>
                <w:ins w:id="932" w:author="utb" w:date="2019-09-09T16:56:00Z"/>
                <w:color w:val="000000"/>
                <w:sz w:val="18"/>
              </w:rPr>
            </w:pPr>
            <w:ins w:id="933" w:author="utb" w:date="2019-09-09T16:56:00Z">
              <w:r w:rsidRPr="00B7684B">
                <w:rPr>
                  <w:color w:val="000000"/>
                  <w:sz w:val="18"/>
                </w:rPr>
                <w:t>BAIRD, D.G., COLLIAS, D.I. </w:t>
              </w:r>
              <w:r w:rsidRPr="00B7684B">
                <w:rPr>
                  <w:i/>
                  <w:color w:val="000000"/>
                  <w:sz w:val="18"/>
                </w:rPr>
                <w:t>Polymer Processing: Principles and Design</w:t>
              </w:r>
              <w:r w:rsidRPr="00B7684B">
                <w:rPr>
                  <w:color w:val="000000"/>
                  <w:sz w:val="18"/>
                </w:rPr>
                <w:t>. 2nd Ed. New Jersey</w:t>
              </w:r>
              <w:r w:rsidRPr="00B7684B">
                <w:rPr>
                  <w:color w:val="000000"/>
                  <w:sz w:val="18"/>
                  <w:lang w:val="en-GB"/>
                </w:rPr>
                <w:t>: Wile</w:t>
              </w:r>
              <w:r w:rsidRPr="00B7684B">
                <w:rPr>
                  <w:color w:val="000000"/>
                  <w:sz w:val="18"/>
                </w:rPr>
                <w:t>y, 2014.</w:t>
              </w:r>
            </w:ins>
          </w:p>
          <w:p w14:paraId="3CBB5D6A" w14:textId="77777777" w:rsidR="009734AC" w:rsidRPr="00B7684B" w:rsidRDefault="009734AC" w:rsidP="009734AC">
            <w:pPr>
              <w:shd w:val="clear" w:color="auto" w:fill="FFFFFF"/>
              <w:jc w:val="both"/>
              <w:rPr>
                <w:ins w:id="934" w:author="utb" w:date="2019-09-09T16:56:00Z"/>
                <w:color w:val="000000"/>
                <w:sz w:val="18"/>
              </w:rPr>
            </w:pPr>
            <w:ins w:id="935" w:author="utb" w:date="2019-09-09T16:56:00Z">
              <w:r w:rsidRPr="00B7684B">
                <w:rPr>
                  <w:color w:val="000000"/>
                  <w:sz w:val="18"/>
                </w:rPr>
                <w:t>TANNER, R.I. </w:t>
              </w:r>
              <w:r w:rsidRPr="00B7684B">
                <w:rPr>
                  <w:i/>
                  <w:color w:val="000000"/>
                  <w:sz w:val="18"/>
                </w:rPr>
                <w:t>Engineering Rheology</w:t>
              </w:r>
              <w:r w:rsidRPr="00B7684B">
                <w:rPr>
                  <w:color w:val="000000"/>
                  <w:sz w:val="18"/>
                </w:rPr>
                <w:t>. Oxford: Oxford University Press, 2000. </w:t>
              </w:r>
            </w:ins>
          </w:p>
          <w:p w14:paraId="0B7F0608" w14:textId="66212769" w:rsidR="001973B2" w:rsidRPr="009734AC" w:rsidRDefault="009734AC" w:rsidP="00A521FB">
            <w:pPr>
              <w:shd w:val="clear" w:color="auto" w:fill="FFFFFF"/>
              <w:jc w:val="both"/>
              <w:rPr>
                <w:color w:val="000000"/>
                <w:sz w:val="18"/>
                <w:szCs w:val="18"/>
                <w:rPrChange w:id="936" w:author="utb" w:date="2019-09-09T16:56:00Z">
                  <w:rPr>
                    <w:sz w:val="19"/>
                    <w:szCs w:val="19"/>
                  </w:rPr>
                </w:rPrChange>
              </w:rPr>
            </w:pPr>
            <w:ins w:id="937" w:author="utb" w:date="2019-09-09T16:56:00Z">
              <w:r w:rsidRPr="00C71468">
                <w:rPr>
                  <w:color w:val="000000"/>
                  <w:sz w:val="18"/>
                  <w:szCs w:val="18"/>
                </w:rPr>
                <w:t>LAPIDUS, L., PINDER, G.F. </w:t>
              </w:r>
              <w:r w:rsidRPr="00C71468">
                <w:rPr>
                  <w:i/>
                  <w:iCs/>
                  <w:color w:val="000000"/>
                  <w:sz w:val="18"/>
                  <w:szCs w:val="18"/>
                </w:rPr>
                <w:t>Numerical Solution of Partial Differential Equations in Science and Engineering</w:t>
              </w:r>
              <w:r w:rsidRPr="00C71468">
                <w:rPr>
                  <w:color w:val="000000"/>
                  <w:sz w:val="18"/>
                  <w:szCs w:val="18"/>
                </w:rPr>
                <w:t>. N.Y.: Wiley, 1999. </w:t>
              </w:r>
            </w:ins>
            <w:del w:id="938" w:author="utb" w:date="2019-09-09T16:56:00Z">
              <w:r w:rsidR="001973B2" w:rsidRPr="006F245C" w:rsidDel="009734AC">
                <w:rPr>
                  <w:color w:val="000000"/>
                  <w:sz w:val="19"/>
                  <w:szCs w:val="19"/>
                </w:rPr>
                <w:delText> </w:delText>
              </w:r>
            </w:del>
          </w:p>
        </w:tc>
      </w:tr>
      <w:tr w:rsidR="001973B2" w:rsidRPr="005C18D5" w14:paraId="19BCF0C8"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46F75677" w14:textId="77777777" w:rsidR="001973B2" w:rsidRPr="005C18D5" w:rsidRDefault="001973B2" w:rsidP="00A521FB">
            <w:pPr>
              <w:jc w:val="center"/>
              <w:rPr>
                <w:b/>
                <w:sz w:val="19"/>
                <w:szCs w:val="19"/>
              </w:rPr>
            </w:pPr>
            <w:r w:rsidRPr="005C18D5">
              <w:rPr>
                <w:b/>
                <w:sz w:val="19"/>
                <w:szCs w:val="19"/>
              </w:rPr>
              <w:lastRenderedPageBreak/>
              <w:t>Informace ke kombinované nebo distanční formě</w:t>
            </w:r>
          </w:p>
        </w:tc>
      </w:tr>
      <w:tr w:rsidR="001973B2" w:rsidRPr="005C18D5" w14:paraId="0BF3F0C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3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40" w:author="utb" w:date="2019-09-09T15:42:00Z">
            <w:trPr>
              <w:gridBefore w:val="2"/>
            </w:trPr>
          </w:trPrChange>
        </w:trPr>
        <w:tc>
          <w:tcPr>
            <w:tcW w:w="5022" w:type="dxa"/>
            <w:gridSpan w:val="16"/>
            <w:tcBorders>
              <w:top w:val="single" w:sz="2" w:space="0" w:color="auto"/>
              <w:left w:val="single" w:sz="4" w:space="0" w:color="auto"/>
              <w:bottom w:val="single" w:sz="4" w:space="0" w:color="auto"/>
              <w:right w:val="single" w:sz="4" w:space="0" w:color="auto"/>
            </w:tcBorders>
            <w:shd w:val="clear" w:color="auto" w:fill="F7CAAC"/>
            <w:hideMark/>
            <w:tcPrChange w:id="941" w:author="utb" w:date="2019-09-09T15:42:00Z">
              <w:tcPr>
                <w:tcW w:w="5023" w:type="dxa"/>
                <w:gridSpan w:val="20"/>
                <w:tcBorders>
                  <w:top w:val="single" w:sz="2" w:space="0" w:color="auto"/>
                  <w:left w:val="single" w:sz="4" w:space="0" w:color="auto"/>
                  <w:bottom w:val="single" w:sz="4" w:space="0" w:color="auto"/>
                  <w:right w:val="single" w:sz="4" w:space="0" w:color="auto"/>
                </w:tcBorders>
                <w:shd w:val="clear" w:color="auto" w:fill="F7CAAC"/>
                <w:hideMark/>
              </w:tcPr>
            </w:tcPrChange>
          </w:tcPr>
          <w:p w14:paraId="006DE6DA" w14:textId="77777777" w:rsidR="001973B2" w:rsidRPr="005C18D5" w:rsidRDefault="001973B2" w:rsidP="00A521FB">
            <w:pPr>
              <w:jc w:val="both"/>
              <w:rPr>
                <w:sz w:val="19"/>
                <w:szCs w:val="19"/>
              </w:rPr>
            </w:pPr>
            <w:r w:rsidRPr="005C18D5">
              <w:rPr>
                <w:b/>
                <w:sz w:val="19"/>
                <w:szCs w:val="19"/>
              </w:rPr>
              <w:t>Rozsah konzultací (soustředění)</w:t>
            </w:r>
          </w:p>
        </w:tc>
        <w:tc>
          <w:tcPr>
            <w:tcW w:w="935" w:type="dxa"/>
            <w:gridSpan w:val="4"/>
            <w:tcBorders>
              <w:top w:val="single" w:sz="2" w:space="0" w:color="auto"/>
              <w:left w:val="single" w:sz="4" w:space="0" w:color="auto"/>
              <w:bottom w:val="single" w:sz="4" w:space="0" w:color="auto"/>
              <w:right w:val="single" w:sz="4" w:space="0" w:color="auto"/>
            </w:tcBorders>
            <w:tcPrChange w:id="942" w:author="utb" w:date="2019-09-09T15:42:00Z">
              <w:tcPr>
                <w:tcW w:w="935" w:type="dxa"/>
                <w:gridSpan w:val="5"/>
                <w:tcBorders>
                  <w:top w:val="single" w:sz="2" w:space="0" w:color="auto"/>
                  <w:left w:val="single" w:sz="4" w:space="0" w:color="auto"/>
                  <w:bottom w:val="single" w:sz="4" w:space="0" w:color="auto"/>
                  <w:right w:val="single" w:sz="4" w:space="0" w:color="auto"/>
                </w:tcBorders>
              </w:tcPr>
            </w:tcPrChange>
          </w:tcPr>
          <w:p w14:paraId="133DE388" w14:textId="77777777" w:rsidR="001973B2" w:rsidRPr="005C18D5" w:rsidRDefault="001973B2" w:rsidP="00A521FB">
            <w:pPr>
              <w:jc w:val="both"/>
              <w:rPr>
                <w:sz w:val="19"/>
                <w:szCs w:val="19"/>
              </w:rPr>
            </w:pPr>
          </w:p>
        </w:tc>
        <w:tc>
          <w:tcPr>
            <w:tcW w:w="4392" w:type="dxa"/>
            <w:gridSpan w:val="17"/>
            <w:tcBorders>
              <w:top w:val="single" w:sz="2" w:space="0" w:color="auto"/>
              <w:left w:val="single" w:sz="4" w:space="0" w:color="auto"/>
              <w:bottom w:val="single" w:sz="4" w:space="0" w:color="auto"/>
              <w:right w:val="single" w:sz="4" w:space="0" w:color="auto"/>
            </w:tcBorders>
            <w:shd w:val="clear" w:color="auto" w:fill="F7CAAC"/>
            <w:hideMark/>
            <w:tcPrChange w:id="943" w:author="utb" w:date="2019-09-09T15:42:00Z">
              <w:tcPr>
                <w:tcW w:w="4391" w:type="dxa"/>
                <w:gridSpan w:val="20"/>
                <w:tcBorders>
                  <w:top w:val="single" w:sz="2" w:space="0" w:color="auto"/>
                  <w:left w:val="single" w:sz="4" w:space="0" w:color="auto"/>
                  <w:bottom w:val="single" w:sz="4" w:space="0" w:color="auto"/>
                  <w:right w:val="single" w:sz="4" w:space="0" w:color="auto"/>
                </w:tcBorders>
                <w:shd w:val="clear" w:color="auto" w:fill="F7CAAC"/>
                <w:hideMark/>
              </w:tcPr>
            </w:tcPrChange>
          </w:tcPr>
          <w:p w14:paraId="484EA3EF" w14:textId="77777777" w:rsidR="001973B2" w:rsidRPr="005C18D5" w:rsidRDefault="001973B2" w:rsidP="00A521FB">
            <w:pPr>
              <w:jc w:val="both"/>
              <w:rPr>
                <w:b/>
                <w:sz w:val="19"/>
                <w:szCs w:val="19"/>
              </w:rPr>
            </w:pPr>
            <w:r w:rsidRPr="005C18D5">
              <w:rPr>
                <w:b/>
                <w:sz w:val="19"/>
                <w:szCs w:val="19"/>
              </w:rPr>
              <w:t xml:space="preserve">hodin </w:t>
            </w:r>
          </w:p>
        </w:tc>
      </w:tr>
      <w:tr w:rsidR="001973B2" w:rsidRPr="005C18D5" w14:paraId="422F0641"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8683E69" w14:textId="77777777" w:rsidR="001973B2" w:rsidRPr="005C18D5" w:rsidRDefault="001973B2" w:rsidP="00A521FB">
            <w:pPr>
              <w:jc w:val="both"/>
              <w:rPr>
                <w:b/>
                <w:sz w:val="19"/>
                <w:szCs w:val="19"/>
              </w:rPr>
            </w:pPr>
            <w:r w:rsidRPr="005C18D5">
              <w:rPr>
                <w:b/>
                <w:sz w:val="19"/>
                <w:szCs w:val="19"/>
              </w:rPr>
              <w:t>Informace o způsobu kontaktu s vyučujícím</w:t>
            </w:r>
          </w:p>
        </w:tc>
      </w:tr>
      <w:tr w:rsidR="001973B2" w14:paraId="38589293" w14:textId="77777777" w:rsidTr="00B7684B">
        <w:trPr>
          <w:trHeight w:val="283"/>
        </w:trPr>
        <w:tc>
          <w:tcPr>
            <w:tcW w:w="10349" w:type="dxa"/>
            <w:gridSpan w:val="37"/>
            <w:tcBorders>
              <w:top w:val="single" w:sz="4" w:space="0" w:color="auto"/>
              <w:left w:val="single" w:sz="4" w:space="0" w:color="auto"/>
              <w:bottom w:val="single" w:sz="4" w:space="0" w:color="auto"/>
              <w:right w:val="single" w:sz="4" w:space="0" w:color="auto"/>
            </w:tcBorders>
          </w:tcPr>
          <w:p w14:paraId="210FC9BA" w14:textId="7838340C" w:rsidR="001973B2" w:rsidRPr="004B0BCA" w:rsidRDefault="00C71468" w:rsidP="00A521FB">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4B0BCA">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1973B2">
              <w:rPr>
                <w:color w:val="000000"/>
                <w:sz w:val="19"/>
                <w:szCs w:val="19"/>
              </w:rPr>
              <w:t>tematických</w:t>
            </w:r>
            <w:r w:rsidR="001973B2" w:rsidRPr="004B0BCA">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0308B2D" w14:textId="1450BAAF" w:rsidR="00C71468" w:rsidRDefault="00C71468" w:rsidP="00C71468">
            <w:pPr>
              <w:pStyle w:val="xxmsonormal"/>
              <w:shd w:val="clear" w:color="auto" w:fill="FFFFFF"/>
              <w:spacing w:before="0" w:beforeAutospacing="0" w:after="0" w:afterAutospacing="0"/>
              <w:jc w:val="both"/>
              <w:rPr>
                <w:color w:val="000000"/>
                <w:sz w:val="19"/>
                <w:szCs w:val="19"/>
              </w:rPr>
            </w:pPr>
          </w:p>
          <w:p w14:paraId="7AFF70D1" w14:textId="77777777" w:rsidR="00CD5508" w:rsidRDefault="001973B2" w:rsidP="00B7684B">
            <w:pPr>
              <w:pStyle w:val="xxmsonormal"/>
              <w:shd w:val="clear" w:color="auto" w:fill="FFFFFF"/>
              <w:spacing w:before="0" w:beforeAutospacing="0" w:after="0" w:afterAutospacing="0"/>
              <w:rPr>
                <w:color w:val="000000"/>
                <w:sz w:val="19"/>
                <w:szCs w:val="19"/>
              </w:rPr>
            </w:pPr>
            <w:r w:rsidRPr="004B0BCA">
              <w:rPr>
                <w:color w:val="000000"/>
                <w:sz w:val="19"/>
                <w:szCs w:val="19"/>
              </w:rPr>
              <w:t>Možnosti komunikace s </w:t>
            </w:r>
            <w:r>
              <w:rPr>
                <w:color w:val="000000"/>
                <w:sz w:val="19"/>
                <w:szCs w:val="19"/>
              </w:rPr>
              <w:t>vyučujícím</w:t>
            </w:r>
            <w:r w:rsidRPr="004B0BCA">
              <w:rPr>
                <w:color w:val="000000"/>
                <w:sz w:val="19"/>
                <w:szCs w:val="19"/>
              </w:rPr>
              <w:t>: </w:t>
            </w:r>
            <w:hyperlink r:id="rId64" w:history="1">
              <w:r w:rsidRPr="00F44B78">
                <w:rPr>
                  <w:rStyle w:val="Hyperlink"/>
                  <w:sz w:val="19"/>
                  <w:szCs w:val="19"/>
                </w:rPr>
                <w:t>mzatloukal@utb.cz</w:t>
              </w:r>
            </w:hyperlink>
            <w:r w:rsidRPr="004B0BCA">
              <w:rPr>
                <w:color w:val="000000"/>
                <w:sz w:val="19"/>
                <w:szCs w:val="19"/>
              </w:rPr>
              <w:t>, 576</w:t>
            </w:r>
            <w:r>
              <w:rPr>
                <w:color w:val="000000"/>
                <w:sz w:val="19"/>
                <w:szCs w:val="19"/>
              </w:rPr>
              <w:t> </w:t>
            </w:r>
            <w:r w:rsidRPr="004B0BCA">
              <w:rPr>
                <w:color w:val="000000"/>
                <w:sz w:val="19"/>
                <w:szCs w:val="19"/>
              </w:rPr>
              <w:t>03</w:t>
            </w:r>
            <w:r>
              <w:rPr>
                <w:color w:val="000000"/>
                <w:sz w:val="19"/>
                <w:szCs w:val="19"/>
              </w:rPr>
              <w:t>1</w:t>
            </w:r>
            <w:r w:rsidR="0064112C">
              <w:rPr>
                <w:color w:val="000000"/>
                <w:sz w:val="19"/>
                <w:szCs w:val="19"/>
              </w:rPr>
              <w:t> </w:t>
            </w:r>
            <w:r>
              <w:rPr>
                <w:color w:val="000000"/>
                <w:sz w:val="19"/>
                <w:szCs w:val="19"/>
              </w:rPr>
              <w:t>320.</w:t>
            </w:r>
          </w:p>
          <w:p w14:paraId="1336CCB9" w14:textId="3460A750" w:rsidR="0064112C" w:rsidRDefault="0064112C" w:rsidP="00B7684B">
            <w:pPr>
              <w:pStyle w:val="xxmsonormal"/>
              <w:shd w:val="clear" w:color="auto" w:fill="FFFFFF"/>
              <w:spacing w:before="0" w:beforeAutospacing="0" w:after="0" w:afterAutospacing="0"/>
            </w:pPr>
          </w:p>
        </w:tc>
      </w:tr>
      <w:tr w:rsidR="001973B2" w14:paraId="3220AAD8"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8FBE22D" w14:textId="77777777" w:rsidR="001973B2" w:rsidRDefault="001973B2" w:rsidP="00A521FB">
            <w:pPr>
              <w:jc w:val="both"/>
              <w:rPr>
                <w:b/>
                <w:sz w:val="28"/>
              </w:rPr>
            </w:pPr>
            <w:r>
              <w:br w:type="page"/>
            </w:r>
            <w:r>
              <w:rPr>
                <w:b/>
                <w:sz w:val="28"/>
              </w:rPr>
              <w:t>B-III – Charakteristika studijního předmětu</w:t>
            </w:r>
          </w:p>
        </w:tc>
      </w:tr>
      <w:tr w:rsidR="001973B2" w:rsidRPr="00DF6C82" w14:paraId="365F82A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945" w:author="utb" w:date="2019-09-09T15:42:00Z">
            <w:trPr>
              <w:gridBefore w:val="2"/>
              <w:trHeight w:hRule="exact" w:val="284"/>
            </w:trPr>
          </w:trPrChange>
        </w:trPr>
        <w:tc>
          <w:tcPr>
            <w:tcW w:w="3232" w:type="dxa"/>
            <w:gridSpan w:val="5"/>
            <w:tcBorders>
              <w:top w:val="double" w:sz="4" w:space="0" w:color="auto"/>
              <w:left w:val="single" w:sz="4" w:space="0" w:color="auto"/>
              <w:bottom w:val="single" w:sz="4" w:space="0" w:color="auto"/>
              <w:right w:val="single" w:sz="4" w:space="0" w:color="auto"/>
            </w:tcBorders>
            <w:shd w:val="clear" w:color="auto" w:fill="F7CAAC"/>
            <w:hideMark/>
            <w:tcPrChange w:id="946" w:author="utb" w:date="2019-09-09T15:42:00Z">
              <w:tcPr>
                <w:tcW w:w="3233" w:type="dxa"/>
                <w:gridSpan w:val="9"/>
                <w:tcBorders>
                  <w:top w:val="double" w:sz="4" w:space="0" w:color="auto"/>
                  <w:left w:val="single" w:sz="4" w:space="0" w:color="auto"/>
                  <w:bottom w:val="single" w:sz="4" w:space="0" w:color="auto"/>
                  <w:right w:val="single" w:sz="4" w:space="0" w:color="auto"/>
                </w:tcBorders>
                <w:shd w:val="clear" w:color="auto" w:fill="F7CAAC"/>
                <w:hideMark/>
              </w:tcPr>
            </w:tcPrChange>
          </w:tcPr>
          <w:p w14:paraId="2A46F9C9" w14:textId="77777777" w:rsidR="001973B2" w:rsidRPr="00B7684B" w:rsidRDefault="001973B2" w:rsidP="00A521FB">
            <w:pPr>
              <w:jc w:val="both"/>
              <w:rPr>
                <w:b/>
                <w:sz w:val="19"/>
              </w:rPr>
            </w:pPr>
            <w:r w:rsidRPr="00B7684B">
              <w:rPr>
                <w:b/>
                <w:sz w:val="19"/>
              </w:rPr>
              <w:t>Název studijního předmětu</w:t>
            </w:r>
          </w:p>
        </w:tc>
        <w:tc>
          <w:tcPr>
            <w:tcW w:w="7117" w:type="dxa"/>
            <w:gridSpan w:val="32"/>
            <w:tcBorders>
              <w:top w:val="double" w:sz="4" w:space="0" w:color="auto"/>
              <w:left w:val="single" w:sz="4" w:space="0" w:color="auto"/>
              <w:bottom w:val="single" w:sz="4" w:space="0" w:color="auto"/>
              <w:right w:val="single" w:sz="4" w:space="0" w:color="auto"/>
            </w:tcBorders>
            <w:tcPrChange w:id="947" w:author="utb" w:date="2019-09-09T15:42:00Z">
              <w:tcPr>
                <w:tcW w:w="7116" w:type="dxa"/>
                <w:gridSpan w:val="36"/>
                <w:tcBorders>
                  <w:top w:val="double" w:sz="4" w:space="0" w:color="auto"/>
                  <w:left w:val="single" w:sz="4" w:space="0" w:color="auto"/>
                  <w:bottom w:val="single" w:sz="4" w:space="0" w:color="auto"/>
                  <w:right w:val="single" w:sz="4" w:space="0" w:color="auto"/>
                </w:tcBorders>
              </w:tcPr>
            </w:tcPrChange>
          </w:tcPr>
          <w:p w14:paraId="7FE95B46" w14:textId="77777777" w:rsidR="001973B2" w:rsidRPr="00B7684B" w:rsidRDefault="001973B2" w:rsidP="00A521FB">
            <w:pPr>
              <w:jc w:val="both"/>
              <w:rPr>
                <w:b/>
                <w:sz w:val="19"/>
              </w:rPr>
            </w:pPr>
            <w:bookmarkStart w:id="948" w:name="Mol_Spectroscopy"/>
            <w:bookmarkEnd w:id="948"/>
            <w:r w:rsidRPr="00B7684B">
              <w:rPr>
                <w:b/>
                <w:spacing w:val="-2"/>
                <w:sz w:val="19"/>
              </w:rPr>
              <w:t>Molecular Spectroscopy</w:t>
            </w:r>
          </w:p>
        </w:tc>
      </w:tr>
      <w:tr w:rsidR="001973B2" w14:paraId="07550B2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950" w:author="utb" w:date="2019-09-09T15:42:00Z">
            <w:trPr>
              <w:gridBefore w:val="2"/>
              <w:trHeight w:hRule="exact" w:val="284"/>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951"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0924A5E1" w14:textId="77777777" w:rsidR="001973B2" w:rsidRPr="00B7684B" w:rsidRDefault="001973B2" w:rsidP="00A521FB">
            <w:pPr>
              <w:jc w:val="both"/>
              <w:rPr>
                <w:b/>
                <w:sz w:val="19"/>
              </w:rPr>
            </w:pPr>
            <w:r w:rsidRPr="00B7684B">
              <w:rPr>
                <w:b/>
                <w:sz w:val="19"/>
              </w:rPr>
              <w:t>Typ předmětu</w:t>
            </w:r>
          </w:p>
        </w:tc>
        <w:tc>
          <w:tcPr>
            <w:tcW w:w="3583" w:type="dxa"/>
            <w:gridSpan w:val="19"/>
            <w:tcBorders>
              <w:top w:val="single" w:sz="4" w:space="0" w:color="auto"/>
              <w:left w:val="single" w:sz="4" w:space="0" w:color="auto"/>
              <w:bottom w:val="single" w:sz="4" w:space="0" w:color="auto"/>
              <w:right w:val="single" w:sz="4" w:space="0" w:color="auto"/>
            </w:tcBorders>
            <w:tcPrChange w:id="952" w:author="utb" w:date="2019-09-09T15:42:00Z">
              <w:tcPr>
                <w:tcW w:w="3583" w:type="dxa"/>
                <w:gridSpan w:val="20"/>
                <w:tcBorders>
                  <w:top w:val="single" w:sz="4" w:space="0" w:color="auto"/>
                  <w:left w:val="single" w:sz="4" w:space="0" w:color="auto"/>
                  <w:bottom w:val="single" w:sz="4" w:space="0" w:color="auto"/>
                  <w:right w:val="single" w:sz="4" w:space="0" w:color="auto"/>
                </w:tcBorders>
              </w:tcPr>
            </w:tcPrChange>
          </w:tcPr>
          <w:p w14:paraId="5DFC4E5A" w14:textId="77777777" w:rsidR="001973B2" w:rsidRPr="00B7684B" w:rsidRDefault="001973B2" w:rsidP="00A521FB">
            <w:pPr>
              <w:jc w:val="both"/>
              <w:rPr>
                <w:sz w:val="19"/>
              </w:rPr>
            </w:pPr>
          </w:p>
        </w:tc>
        <w:tc>
          <w:tcPr>
            <w:tcW w:w="2830" w:type="dxa"/>
            <w:gridSpan w:val="9"/>
            <w:tcBorders>
              <w:top w:val="single" w:sz="4" w:space="0" w:color="auto"/>
              <w:left w:val="single" w:sz="4" w:space="0" w:color="auto"/>
              <w:bottom w:val="single" w:sz="4" w:space="0" w:color="auto"/>
              <w:right w:val="single" w:sz="4" w:space="0" w:color="auto"/>
            </w:tcBorders>
            <w:shd w:val="clear" w:color="auto" w:fill="F7CAAC"/>
            <w:hideMark/>
            <w:tcPrChange w:id="953" w:author="utb" w:date="2019-09-09T15:42:00Z">
              <w:tcPr>
                <w:tcW w:w="2830"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3356B394" w14:textId="77777777" w:rsidR="001973B2" w:rsidRPr="00B7684B" w:rsidRDefault="001973B2" w:rsidP="00A521FB">
            <w:pPr>
              <w:jc w:val="both"/>
              <w:rPr>
                <w:sz w:val="19"/>
              </w:rPr>
            </w:pPr>
            <w:r w:rsidRPr="00B7684B">
              <w:rPr>
                <w:b/>
                <w:sz w:val="19"/>
              </w:rPr>
              <w:t>doporučený ročník / semestr</w:t>
            </w:r>
          </w:p>
        </w:tc>
        <w:tc>
          <w:tcPr>
            <w:tcW w:w="704" w:type="dxa"/>
            <w:gridSpan w:val="4"/>
            <w:tcBorders>
              <w:top w:val="single" w:sz="4" w:space="0" w:color="auto"/>
              <w:left w:val="single" w:sz="4" w:space="0" w:color="auto"/>
              <w:bottom w:val="single" w:sz="4" w:space="0" w:color="auto"/>
              <w:right w:val="single" w:sz="4" w:space="0" w:color="auto"/>
            </w:tcBorders>
            <w:tcPrChange w:id="954" w:author="utb" w:date="2019-09-09T15:42:00Z">
              <w:tcPr>
                <w:tcW w:w="703" w:type="dxa"/>
                <w:gridSpan w:val="3"/>
                <w:tcBorders>
                  <w:top w:val="single" w:sz="4" w:space="0" w:color="auto"/>
                  <w:left w:val="single" w:sz="4" w:space="0" w:color="auto"/>
                  <w:bottom w:val="single" w:sz="4" w:space="0" w:color="auto"/>
                  <w:right w:val="single" w:sz="4" w:space="0" w:color="auto"/>
                </w:tcBorders>
              </w:tcPr>
            </w:tcPrChange>
          </w:tcPr>
          <w:p w14:paraId="20340949" w14:textId="77777777" w:rsidR="001973B2" w:rsidRPr="00B7684B" w:rsidRDefault="001973B2" w:rsidP="00A521FB">
            <w:pPr>
              <w:jc w:val="both"/>
              <w:rPr>
                <w:sz w:val="19"/>
              </w:rPr>
            </w:pPr>
          </w:p>
        </w:tc>
      </w:tr>
      <w:tr w:rsidR="003B3A9A" w14:paraId="323A004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5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956" w:author="utb" w:date="2019-09-09T15:42:00Z">
            <w:trPr>
              <w:gridBefore w:val="2"/>
              <w:trHeight w:hRule="exact" w:val="284"/>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957"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649A1556" w14:textId="77777777" w:rsidR="001973B2" w:rsidRPr="00B7684B" w:rsidRDefault="001973B2" w:rsidP="00A521FB">
            <w:pPr>
              <w:jc w:val="both"/>
              <w:rPr>
                <w:b/>
                <w:sz w:val="19"/>
              </w:rPr>
            </w:pPr>
            <w:r w:rsidRPr="00B7684B">
              <w:rPr>
                <w:b/>
                <w:sz w:val="19"/>
              </w:rPr>
              <w:t>Rozsah studijního předmětu</w:t>
            </w:r>
          </w:p>
        </w:tc>
        <w:tc>
          <w:tcPr>
            <w:tcW w:w="1790" w:type="dxa"/>
            <w:gridSpan w:val="11"/>
            <w:tcBorders>
              <w:top w:val="single" w:sz="4" w:space="0" w:color="auto"/>
              <w:left w:val="single" w:sz="4" w:space="0" w:color="auto"/>
              <w:bottom w:val="single" w:sz="4" w:space="0" w:color="auto"/>
              <w:right w:val="single" w:sz="4" w:space="0" w:color="auto"/>
            </w:tcBorders>
            <w:tcPrChange w:id="958" w:author="utb" w:date="2019-09-09T15:42:00Z">
              <w:tcPr>
                <w:tcW w:w="1790" w:type="dxa"/>
                <w:gridSpan w:val="11"/>
                <w:tcBorders>
                  <w:top w:val="single" w:sz="4" w:space="0" w:color="auto"/>
                  <w:left w:val="single" w:sz="4" w:space="0" w:color="auto"/>
                  <w:bottom w:val="single" w:sz="4" w:space="0" w:color="auto"/>
                  <w:right w:val="single" w:sz="4" w:space="0" w:color="auto"/>
                </w:tcBorders>
              </w:tcPr>
            </w:tcPrChange>
          </w:tcPr>
          <w:p w14:paraId="06315E3C" w14:textId="77777777" w:rsidR="001973B2" w:rsidRPr="00B7684B" w:rsidRDefault="001973B2" w:rsidP="00A521FB">
            <w:pPr>
              <w:jc w:val="both"/>
              <w:rPr>
                <w:sz w:val="19"/>
              </w:rPr>
            </w:pPr>
          </w:p>
        </w:tc>
        <w:tc>
          <w:tcPr>
            <w:tcW w:w="935" w:type="dxa"/>
            <w:gridSpan w:val="4"/>
            <w:tcBorders>
              <w:top w:val="single" w:sz="4" w:space="0" w:color="auto"/>
              <w:left w:val="single" w:sz="4" w:space="0" w:color="auto"/>
              <w:bottom w:val="single" w:sz="4" w:space="0" w:color="auto"/>
              <w:right w:val="single" w:sz="4" w:space="0" w:color="auto"/>
            </w:tcBorders>
            <w:shd w:val="clear" w:color="auto" w:fill="F7CAAC"/>
            <w:hideMark/>
            <w:tcPrChange w:id="959" w:author="utb" w:date="2019-09-09T15:42:00Z">
              <w:tcPr>
                <w:tcW w:w="935"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2EF8DD0B" w14:textId="77777777" w:rsidR="001973B2" w:rsidRPr="00B7684B" w:rsidRDefault="001973B2" w:rsidP="00A521FB">
            <w:pPr>
              <w:jc w:val="both"/>
              <w:rPr>
                <w:b/>
                <w:sz w:val="19"/>
              </w:rPr>
            </w:pPr>
            <w:r w:rsidRPr="00B7684B">
              <w:rPr>
                <w:b/>
                <w:sz w:val="19"/>
              </w:rPr>
              <w:t xml:space="preserve">hod. </w:t>
            </w:r>
          </w:p>
        </w:tc>
        <w:tc>
          <w:tcPr>
            <w:tcW w:w="858" w:type="dxa"/>
            <w:gridSpan w:val="4"/>
            <w:tcBorders>
              <w:top w:val="single" w:sz="4" w:space="0" w:color="auto"/>
              <w:left w:val="single" w:sz="4" w:space="0" w:color="auto"/>
              <w:bottom w:val="single" w:sz="4" w:space="0" w:color="auto"/>
              <w:right w:val="single" w:sz="4" w:space="0" w:color="auto"/>
            </w:tcBorders>
            <w:tcPrChange w:id="960" w:author="utb" w:date="2019-09-09T15:42:00Z">
              <w:tcPr>
                <w:tcW w:w="858" w:type="dxa"/>
                <w:gridSpan w:val="4"/>
                <w:tcBorders>
                  <w:top w:val="single" w:sz="4" w:space="0" w:color="auto"/>
                  <w:left w:val="single" w:sz="4" w:space="0" w:color="auto"/>
                  <w:bottom w:val="single" w:sz="4" w:space="0" w:color="auto"/>
                  <w:right w:val="single" w:sz="4" w:space="0" w:color="auto"/>
                </w:tcBorders>
              </w:tcPr>
            </w:tcPrChange>
          </w:tcPr>
          <w:p w14:paraId="1C44C025" w14:textId="77777777" w:rsidR="001973B2" w:rsidRPr="00B7684B" w:rsidRDefault="001973B2" w:rsidP="00A521FB">
            <w:pPr>
              <w:jc w:val="both"/>
              <w:rPr>
                <w:sz w:val="19"/>
              </w:rPr>
            </w:pP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Change w:id="961" w:author="utb" w:date="2019-09-09T15:42:00Z">
              <w:tcPr>
                <w:tcW w:w="2266"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148C1A6B" w14:textId="77777777" w:rsidR="001973B2" w:rsidRPr="00B7684B" w:rsidRDefault="001973B2" w:rsidP="00A521FB">
            <w:pPr>
              <w:jc w:val="both"/>
              <w:rPr>
                <w:b/>
                <w:sz w:val="19"/>
              </w:rPr>
            </w:pPr>
            <w:r w:rsidRPr="00B7684B">
              <w:rPr>
                <w:b/>
                <w:sz w:val="19"/>
              </w:rPr>
              <w:t>kreditů</w:t>
            </w:r>
          </w:p>
        </w:tc>
        <w:tc>
          <w:tcPr>
            <w:tcW w:w="1268" w:type="dxa"/>
            <w:gridSpan w:val="8"/>
            <w:tcBorders>
              <w:top w:val="single" w:sz="4" w:space="0" w:color="auto"/>
              <w:left w:val="single" w:sz="4" w:space="0" w:color="auto"/>
              <w:bottom w:val="single" w:sz="4" w:space="0" w:color="auto"/>
              <w:right w:val="single" w:sz="4" w:space="0" w:color="auto"/>
            </w:tcBorders>
            <w:tcPrChange w:id="962" w:author="utb" w:date="2019-09-09T15:42:00Z">
              <w:tcPr>
                <w:tcW w:w="1267" w:type="dxa"/>
                <w:gridSpan w:val="7"/>
                <w:tcBorders>
                  <w:top w:val="single" w:sz="4" w:space="0" w:color="auto"/>
                  <w:left w:val="single" w:sz="4" w:space="0" w:color="auto"/>
                  <w:bottom w:val="single" w:sz="4" w:space="0" w:color="auto"/>
                  <w:right w:val="single" w:sz="4" w:space="0" w:color="auto"/>
                </w:tcBorders>
              </w:tcPr>
            </w:tcPrChange>
          </w:tcPr>
          <w:p w14:paraId="5DDE3F94" w14:textId="77777777" w:rsidR="001973B2" w:rsidRPr="00B7684B" w:rsidRDefault="001973B2" w:rsidP="00A521FB">
            <w:pPr>
              <w:jc w:val="both"/>
              <w:rPr>
                <w:sz w:val="19"/>
              </w:rPr>
            </w:pPr>
          </w:p>
        </w:tc>
      </w:tr>
      <w:tr w:rsidR="001973B2" w14:paraId="6B7F736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6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64"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965"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628C89A" w14:textId="77777777" w:rsidR="001973B2" w:rsidRPr="00B7684B" w:rsidRDefault="001973B2" w:rsidP="00A521FB">
            <w:pPr>
              <w:jc w:val="both"/>
              <w:rPr>
                <w:b/>
                <w:sz w:val="19"/>
              </w:rPr>
            </w:pPr>
            <w:r w:rsidRPr="00B7684B">
              <w:rPr>
                <w:b/>
                <w:sz w:val="19"/>
              </w:rPr>
              <w:t>Prerekvizity, korekvizity, ekvivalence</w:t>
            </w:r>
          </w:p>
        </w:tc>
        <w:tc>
          <w:tcPr>
            <w:tcW w:w="7117" w:type="dxa"/>
            <w:gridSpan w:val="32"/>
            <w:tcBorders>
              <w:top w:val="single" w:sz="4" w:space="0" w:color="auto"/>
              <w:left w:val="single" w:sz="4" w:space="0" w:color="auto"/>
              <w:bottom w:val="single" w:sz="4" w:space="0" w:color="auto"/>
              <w:right w:val="single" w:sz="4" w:space="0" w:color="auto"/>
            </w:tcBorders>
            <w:tcPrChange w:id="966" w:author="utb" w:date="2019-09-09T15:42:00Z">
              <w:tcPr>
                <w:tcW w:w="7116" w:type="dxa"/>
                <w:gridSpan w:val="36"/>
                <w:tcBorders>
                  <w:top w:val="single" w:sz="4" w:space="0" w:color="auto"/>
                  <w:left w:val="single" w:sz="4" w:space="0" w:color="auto"/>
                  <w:bottom w:val="single" w:sz="4" w:space="0" w:color="auto"/>
                  <w:right w:val="single" w:sz="4" w:space="0" w:color="auto"/>
                </w:tcBorders>
              </w:tcPr>
            </w:tcPrChange>
          </w:tcPr>
          <w:p w14:paraId="15A4B9FA" w14:textId="77777777" w:rsidR="001973B2" w:rsidRPr="00B7684B" w:rsidRDefault="001973B2" w:rsidP="00A521FB">
            <w:pPr>
              <w:jc w:val="both"/>
              <w:rPr>
                <w:sz w:val="19"/>
              </w:rPr>
            </w:pPr>
          </w:p>
        </w:tc>
      </w:tr>
      <w:tr w:rsidR="001973B2" w14:paraId="4F91A9B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6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68"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969"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137A15A0" w14:textId="77777777" w:rsidR="001973B2" w:rsidRPr="00B7684B" w:rsidRDefault="001973B2" w:rsidP="00A521FB">
            <w:pPr>
              <w:jc w:val="both"/>
              <w:rPr>
                <w:b/>
                <w:sz w:val="19"/>
              </w:rPr>
            </w:pPr>
            <w:r w:rsidRPr="00B7684B">
              <w:rPr>
                <w:b/>
                <w:sz w:val="19"/>
              </w:rPr>
              <w:t>Způsob ověření studijních výsledků</w:t>
            </w:r>
          </w:p>
        </w:tc>
        <w:tc>
          <w:tcPr>
            <w:tcW w:w="3583" w:type="dxa"/>
            <w:gridSpan w:val="19"/>
            <w:tcBorders>
              <w:top w:val="single" w:sz="4" w:space="0" w:color="auto"/>
              <w:left w:val="single" w:sz="4" w:space="0" w:color="auto"/>
              <w:bottom w:val="single" w:sz="4" w:space="0" w:color="auto"/>
              <w:right w:val="single" w:sz="4" w:space="0" w:color="auto"/>
            </w:tcBorders>
            <w:tcPrChange w:id="970" w:author="utb" w:date="2019-09-09T15:42:00Z">
              <w:tcPr>
                <w:tcW w:w="3583" w:type="dxa"/>
                <w:gridSpan w:val="20"/>
                <w:tcBorders>
                  <w:top w:val="single" w:sz="4" w:space="0" w:color="auto"/>
                  <w:left w:val="single" w:sz="4" w:space="0" w:color="auto"/>
                  <w:bottom w:val="single" w:sz="4" w:space="0" w:color="auto"/>
                  <w:right w:val="single" w:sz="4" w:space="0" w:color="auto"/>
                </w:tcBorders>
              </w:tcPr>
            </w:tcPrChange>
          </w:tcPr>
          <w:p w14:paraId="4D9C5665" w14:textId="77777777" w:rsidR="001973B2" w:rsidRPr="00B7684B" w:rsidRDefault="001973B2" w:rsidP="00A521FB">
            <w:pPr>
              <w:jc w:val="both"/>
              <w:rPr>
                <w:sz w:val="19"/>
              </w:rPr>
            </w:pPr>
            <w:r w:rsidRPr="00B7684B">
              <w:rPr>
                <w:sz w:val="19"/>
              </w:rPr>
              <w:t>zkouška</w:t>
            </w: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Change w:id="971" w:author="utb" w:date="2019-09-09T15:42:00Z">
              <w:tcPr>
                <w:tcW w:w="2266"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01AB2E2C" w14:textId="77777777" w:rsidR="001973B2" w:rsidRPr="00B7684B" w:rsidRDefault="001973B2" w:rsidP="00A521FB">
            <w:pPr>
              <w:jc w:val="both"/>
              <w:rPr>
                <w:b/>
                <w:sz w:val="19"/>
              </w:rPr>
            </w:pPr>
            <w:r w:rsidRPr="00B7684B">
              <w:rPr>
                <w:b/>
                <w:sz w:val="19"/>
              </w:rPr>
              <w:t>Forma výuky</w:t>
            </w:r>
          </w:p>
        </w:tc>
        <w:tc>
          <w:tcPr>
            <w:tcW w:w="1268" w:type="dxa"/>
            <w:gridSpan w:val="8"/>
            <w:tcBorders>
              <w:top w:val="single" w:sz="4" w:space="0" w:color="auto"/>
              <w:left w:val="single" w:sz="4" w:space="0" w:color="auto"/>
              <w:bottom w:val="single" w:sz="4" w:space="0" w:color="auto"/>
              <w:right w:val="single" w:sz="4" w:space="0" w:color="auto"/>
            </w:tcBorders>
            <w:tcPrChange w:id="972" w:author="utb" w:date="2019-09-09T15:42:00Z">
              <w:tcPr>
                <w:tcW w:w="1267" w:type="dxa"/>
                <w:gridSpan w:val="7"/>
                <w:tcBorders>
                  <w:top w:val="single" w:sz="4" w:space="0" w:color="auto"/>
                  <w:left w:val="single" w:sz="4" w:space="0" w:color="auto"/>
                  <w:bottom w:val="single" w:sz="4" w:space="0" w:color="auto"/>
                  <w:right w:val="single" w:sz="4" w:space="0" w:color="auto"/>
                </w:tcBorders>
              </w:tcPr>
            </w:tcPrChange>
          </w:tcPr>
          <w:p w14:paraId="1F16FA6B" w14:textId="77777777" w:rsidR="001973B2" w:rsidRPr="00B7684B" w:rsidRDefault="001973B2" w:rsidP="00A521FB">
            <w:pPr>
              <w:jc w:val="both"/>
              <w:rPr>
                <w:sz w:val="19"/>
              </w:rPr>
            </w:pPr>
          </w:p>
        </w:tc>
      </w:tr>
      <w:tr w:rsidR="001973B2" w14:paraId="0CD4E1C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74"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975"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22805CE"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117" w:type="dxa"/>
            <w:gridSpan w:val="32"/>
            <w:tcBorders>
              <w:top w:val="single" w:sz="4" w:space="0" w:color="auto"/>
              <w:left w:val="single" w:sz="4" w:space="0" w:color="auto"/>
              <w:bottom w:val="single" w:sz="4" w:space="0" w:color="auto"/>
              <w:right w:val="single" w:sz="4" w:space="0" w:color="auto"/>
            </w:tcBorders>
            <w:tcPrChange w:id="976" w:author="utb" w:date="2019-09-09T15:42:00Z">
              <w:tcPr>
                <w:tcW w:w="7116" w:type="dxa"/>
                <w:gridSpan w:val="36"/>
                <w:tcBorders>
                  <w:top w:val="single" w:sz="4" w:space="0" w:color="auto"/>
                  <w:left w:val="single" w:sz="4" w:space="0" w:color="auto"/>
                  <w:bottom w:val="single" w:sz="4" w:space="0" w:color="auto"/>
                  <w:right w:val="single" w:sz="4" w:space="0" w:color="auto"/>
                </w:tcBorders>
              </w:tcPr>
            </w:tcPrChange>
          </w:tcPr>
          <w:p w14:paraId="74737824" w14:textId="77777777" w:rsidR="001973B2" w:rsidRPr="00B7684B" w:rsidRDefault="001973B2" w:rsidP="00A521FB">
            <w:pPr>
              <w:jc w:val="both"/>
              <w:rPr>
                <w:sz w:val="19"/>
              </w:rPr>
            </w:pPr>
          </w:p>
        </w:tc>
      </w:tr>
      <w:tr w:rsidR="001973B2" w14:paraId="6427739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978" w:author="utb" w:date="2019-09-09T15:42:00Z">
            <w:trPr>
              <w:gridBefore w:val="2"/>
              <w:trHeight w:val="288"/>
            </w:trPr>
          </w:trPrChange>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Change w:id="979" w:author="utb" w:date="2019-09-09T15:42:00Z">
              <w:tcPr>
                <w:tcW w:w="3233" w:type="dxa"/>
                <w:gridSpan w:val="9"/>
                <w:tcBorders>
                  <w:top w:val="nil"/>
                  <w:left w:val="single" w:sz="4" w:space="0" w:color="auto"/>
                  <w:bottom w:val="single" w:sz="4" w:space="0" w:color="auto"/>
                  <w:right w:val="single" w:sz="4" w:space="0" w:color="auto"/>
                </w:tcBorders>
                <w:shd w:val="clear" w:color="auto" w:fill="F7CAAC"/>
                <w:vAlign w:val="center"/>
                <w:hideMark/>
              </w:tcPr>
            </w:tcPrChange>
          </w:tcPr>
          <w:p w14:paraId="5DE6944A" w14:textId="77777777" w:rsidR="001973B2" w:rsidRPr="00B7684B" w:rsidRDefault="001973B2" w:rsidP="00A521FB">
            <w:pPr>
              <w:rPr>
                <w:b/>
                <w:sz w:val="19"/>
              </w:rPr>
            </w:pPr>
            <w:r w:rsidRPr="00B7684B">
              <w:rPr>
                <w:b/>
                <w:sz w:val="19"/>
              </w:rPr>
              <w:t>Garant předmětu</w:t>
            </w:r>
          </w:p>
        </w:tc>
        <w:tc>
          <w:tcPr>
            <w:tcW w:w="7117" w:type="dxa"/>
            <w:gridSpan w:val="32"/>
            <w:tcBorders>
              <w:top w:val="single" w:sz="4" w:space="0" w:color="auto"/>
              <w:left w:val="single" w:sz="4" w:space="0" w:color="auto"/>
              <w:bottom w:val="single" w:sz="4" w:space="0" w:color="auto"/>
              <w:right w:val="single" w:sz="4" w:space="0" w:color="auto"/>
            </w:tcBorders>
            <w:vAlign w:val="center"/>
            <w:tcPrChange w:id="980" w:author="utb" w:date="2019-09-09T15:42:00Z">
              <w:tcPr>
                <w:tcW w:w="7116" w:type="dxa"/>
                <w:gridSpan w:val="36"/>
                <w:tcBorders>
                  <w:top w:val="single" w:sz="4" w:space="0" w:color="auto"/>
                  <w:left w:val="single" w:sz="4" w:space="0" w:color="auto"/>
                  <w:bottom w:val="single" w:sz="4" w:space="0" w:color="auto"/>
                  <w:right w:val="single" w:sz="4" w:space="0" w:color="auto"/>
                </w:tcBorders>
                <w:vAlign w:val="center"/>
              </w:tcPr>
            </w:tcPrChange>
          </w:tcPr>
          <w:p w14:paraId="71D3C487" w14:textId="77777777" w:rsidR="001973B2" w:rsidRPr="00B7684B" w:rsidRDefault="001973B2" w:rsidP="00A521FB">
            <w:pPr>
              <w:rPr>
                <w:sz w:val="19"/>
              </w:rPr>
            </w:pPr>
            <w:r w:rsidRPr="00B7684B">
              <w:rPr>
                <w:spacing w:val="-2"/>
                <w:sz w:val="19"/>
              </w:rPr>
              <w:t>doc. Ing. et Ing. Ivo Kuřitka, Ph.D. et Ph.D.</w:t>
            </w:r>
          </w:p>
        </w:tc>
      </w:tr>
      <w:tr w:rsidR="001973B2" w14:paraId="6C59357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982" w:author="utb" w:date="2019-09-09T15:42:00Z">
            <w:trPr>
              <w:gridBefore w:val="2"/>
              <w:trHeight w:val="243"/>
            </w:trPr>
          </w:trPrChange>
        </w:trPr>
        <w:tc>
          <w:tcPr>
            <w:tcW w:w="3232" w:type="dxa"/>
            <w:gridSpan w:val="5"/>
            <w:tcBorders>
              <w:top w:val="nil"/>
              <w:left w:val="single" w:sz="4" w:space="0" w:color="auto"/>
              <w:bottom w:val="single" w:sz="4" w:space="0" w:color="auto"/>
              <w:right w:val="single" w:sz="4" w:space="0" w:color="auto"/>
            </w:tcBorders>
            <w:shd w:val="clear" w:color="auto" w:fill="F7CAAC"/>
            <w:hideMark/>
            <w:tcPrChange w:id="983" w:author="utb" w:date="2019-09-09T15:42:00Z">
              <w:tcPr>
                <w:tcW w:w="3233" w:type="dxa"/>
                <w:gridSpan w:val="9"/>
                <w:tcBorders>
                  <w:top w:val="nil"/>
                  <w:left w:val="single" w:sz="4" w:space="0" w:color="auto"/>
                  <w:bottom w:val="single" w:sz="4" w:space="0" w:color="auto"/>
                  <w:right w:val="single" w:sz="4" w:space="0" w:color="auto"/>
                </w:tcBorders>
                <w:shd w:val="clear" w:color="auto" w:fill="F7CAAC"/>
                <w:hideMark/>
              </w:tcPr>
            </w:tcPrChange>
          </w:tcPr>
          <w:p w14:paraId="588A4E22" w14:textId="77777777" w:rsidR="001973B2" w:rsidRPr="00B7684B" w:rsidRDefault="001973B2" w:rsidP="00A521FB">
            <w:pPr>
              <w:jc w:val="both"/>
              <w:rPr>
                <w:b/>
                <w:sz w:val="19"/>
              </w:rPr>
            </w:pPr>
            <w:r w:rsidRPr="00B7684B">
              <w:rPr>
                <w:b/>
                <w:sz w:val="19"/>
              </w:rPr>
              <w:t>Zapojení garanta do výuky předmětu</w:t>
            </w:r>
          </w:p>
        </w:tc>
        <w:tc>
          <w:tcPr>
            <w:tcW w:w="7117" w:type="dxa"/>
            <w:gridSpan w:val="32"/>
            <w:tcBorders>
              <w:top w:val="nil"/>
              <w:left w:val="single" w:sz="4" w:space="0" w:color="auto"/>
              <w:bottom w:val="single" w:sz="4" w:space="0" w:color="auto"/>
              <w:right w:val="single" w:sz="4" w:space="0" w:color="auto"/>
            </w:tcBorders>
            <w:tcPrChange w:id="984" w:author="utb" w:date="2019-09-09T15:42:00Z">
              <w:tcPr>
                <w:tcW w:w="7116" w:type="dxa"/>
                <w:gridSpan w:val="36"/>
                <w:tcBorders>
                  <w:top w:val="nil"/>
                  <w:left w:val="single" w:sz="4" w:space="0" w:color="auto"/>
                  <w:bottom w:val="single" w:sz="4" w:space="0" w:color="auto"/>
                  <w:right w:val="single" w:sz="4" w:space="0" w:color="auto"/>
                </w:tcBorders>
              </w:tcPr>
            </w:tcPrChange>
          </w:tcPr>
          <w:p w14:paraId="4CE445DE" w14:textId="77777777" w:rsidR="001973B2" w:rsidRPr="00B7684B" w:rsidRDefault="001973B2" w:rsidP="00A521FB">
            <w:pPr>
              <w:jc w:val="both"/>
              <w:rPr>
                <w:sz w:val="19"/>
              </w:rPr>
            </w:pPr>
            <w:r w:rsidRPr="00B7684B">
              <w:rPr>
                <w:sz w:val="19"/>
              </w:rPr>
              <w:t>100%</w:t>
            </w:r>
          </w:p>
        </w:tc>
      </w:tr>
      <w:tr w:rsidR="001973B2" w14:paraId="28EAA10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86"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987"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56595BD" w14:textId="77777777" w:rsidR="001973B2" w:rsidRPr="00B7684B" w:rsidRDefault="001973B2" w:rsidP="00A521FB">
            <w:pPr>
              <w:jc w:val="both"/>
              <w:rPr>
                <w:b/>
                <w:sz w:val="19"/>
              </w:rPr>
            </w:pPr>
            <w:r w:rsidRPr="00B7684B">
              <w:rPr>
                <w:b/>
                <w:sz w:val="19"/>
              </w:rPr>
              <w:t>Vyučující</w:t>
            </w:r>
          </w:p>
        </w:tc>
        <w:tc>
          <w:tcPr>
            <w:tcW w:w="7117" w:type="dxa"/>
            <w:gridSpan w:val="32"/>
            <w:tcBorders>
              <w:top w:val="single" w:sz="4" w:space="0" w:color="auto"/>
              <w:left w:val="single" w:sz="4" w:space="0" w:color="auto"/>
              <w:bottom w:val="nil"/>
              <w:right w:val="single" w:sz="4" w:space="0" w:color="auto"/>
            </w:tcBorders>
            <w:tcPrChange w:id="988" w:author="utb" w:date="2019-09-09T15:42:00Z">
              <w:tcPr>
                <w:tcW w:w="7116" w:type="dxa"/>
                <w:gridSpan w:val="36"/>
                <w:tcBorders>
                  <w:top w:val="single" w:sz="4" w:space="0" w:color="auto"/>
                  <w:left w:val="single" w:sz="4" w:space="0" w:color="auto"/>
                  <w:bottom w:val="nil"/>
                  <w:right w:val="single" w:sz="4" w:space="0" w:color="auto"/>
                </w:tcBorders>
              </w:tcPr>
            </w:tcPrChange>
          </w:tcPr>
          <w:p w14:paraId="152E366D" w14:textId="77777777" w:rsidR="001973B2" w:rsidRPr="00B7684B" w:rsidRDefault="001973B2" w:rsidP="00A521FB">
            <w:pPr>
              <w:jc w:val="both"/>
              <w:rPr>
                <w:sz w:val="19"/>
              </w:rPr>
            </w:pPr>
          </w:p>
        </w:tc>
      </w:tr>
      <w:tr w:rsidR="001973B2" w14:paraId="555040A6"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4C2F800D" w14:textId="77777777" w:rsidR="001973B2" w:rsidRPr="00B7684B" w:rsidRDefault="001973B2" w:rsidP="00A521FB">
            <w:pPr>
              <w:spacing w:before="20" w:after="20"/>
              <w:rPr>
                <w:sz w:val="19"/>
              </w:rPr>
            </w:pPr>
            <w:r w:rsidRPr="00B7684B">
              <w:rPr>
                <w:spacing w:val="-2"/>
                <w:sz w:val="19"/>
              </w:rPr>
              <w:t>doc. Ing. et Ing. Ivo Kuřitka, Ph.D. et Ph.D.</w:t>
            </w:r>
          </w:p>
        </w:tc>
      </w:tr>
      <w:tr w:rsidR="001973B2" w14:paraId="0AD96A2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90"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991"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02CCF68D" w14:textId="77777777" w:rsidR="001973B2" w:rsidRPr="00B7684B" w:rsidRDefault="001973B2" w:rsidP="00A521FB">
            <w:pPr>
              <w:jc w:val="both"/>
              <w:rPr>
                <w:b/>
                <w:sz w:val="19"/>
              </w:rPr>
            </w:pPr>
            <w:r w:rsidRPr="00B7684B">
              <w:rPr>
                <w:b/>
                <w:sz w:val="19"/>
              </w:rPr>
              <w:t>Stručná anotace předmětu</w:t>
            </w:r>
          </w:p>
        </w:tc>
        <w:tc>
          <w:tcPr>
            <w:tcW w:w="7117" w:type="dxa"/>
            <w:gridSpan w:val="32"/>
            <w:tcBorders>
              <w:top w:val="single" w:sz="4" w:space="0" w:color="auto"/>
              <w:left w:val="single" w:sz="4" w:space="0" w:color="auto"/>
              <w:bottom w:val="nil"/>
              <w:right w:val="single" w:sz="4" w:space="0" w:color="auto"/>
            </w:tcBorders>
            <w:tcPrChange w:id="992" w:author="utb" w:date="2019-09-09T15:42:00Z">
              <w:tcPr>
                <w:tcW w:w="7116" w:type="dxa"/>
                <w:gridSpan w:val="36"/>
                <w:tcBorders>
                  <w:top w:val="single" w:sz="4" w:space="0" w:color="auto"/>
                  <w:left w:val="single" w:sz="4" w:space="0" w:color="auto"/>
                  <w:bottom w:val="nil"/>
                  <w:right w:val="single" w:sz="4" w:space="0" w:color="auto"/>
                </w:tcBorders>
              </w:tcPr>
            </w:tcPrChange>
          </w:tcPr>
          <w:p w14:paraId="0C1B3553" w14:textId="77777777" w:rsidR="001973B2" w:rsidRPr="00B7684B" w:rsidRDefault="001973B2" w:rsidP="00A521FB">
            <w:pPr>
              <w:jc w:val="both"/>
              <w:rPr>
                <w:sz w:val="19"/>
              </w:rPr>
            </w:pPr>
          </w:p>
        </w:tc>
      </w:tr>
      <w:tr w:rsidR="001973B2" w:rsidRPr="004B35AA" w14:paraId="450D52DA" w14:textId="77777777" w:rsidTr="00B7684B">
        <w:trPr>
          <w:trHeight w:val="3498"/>
        </w:trPr>
        <w:tc>
          <w:tcPr>
            <w:tcW w:w="10349" w:type="dxa"/>
            <w:gridSpan w:val="37"/>
            <w:tcBorders>
              <w:top w:val="nil"/>
              <w:left w:val="single" w:sz="4" w:space="0" w:color="auto"/>
              <w:bottom w:val="single" w:sz="12" w:space="0" w:color="auto"/>
              <w:right w:val="single" w:sz="4" w:space="0" w:color="auto"/>
            </w:tcBorders>
          </w:tcPr>
          <w:p w14:paraId="51CB1395" w14:textId="77777777" w:rsidR="001973B2" w:rsidRPr="00B7684B" w:rsidRDefault="001973B2" w:rsidP="00A521FB">
            <w:pPr>
              <w:jc w:val="both"/>
              <w:rPr>
                <w:sz w:val="19"/>
              </w:rPr>
            </w:pPr>
            <w:r w:rsidRPr="00B7684B">
              <w:rPr>
                <w:color w:val="000000"/>
                <w:sz w:val="19"/>
                <w:shd w:val="clear" w:color="auto" w:fill="FFFFFF"/>
              </w:rPr>
              <w:t xml:space="preserve">Cílem předmětu je seznámit studenty průřezově se spektroskopickými metodami, tvořícími základ mikrofyzikálního a chemického výzkumu, vytváření nových materiálů a studium funkce mikrofyzikálních prvků. Stěžejní pozornost je věnována vysvětlení jejich použitelnosti, výhod/nevýhod a informace, které můžeme aplikací těchto metod získat. </w:t>
            </w:r>
          </w:p>
          <w:p w14:paraId="76BB2481" w14:textId="77777777" w:rsidR="001973B2" w:rsidRPr="00B7684B" w:rsidRDefault="001973B2" w:rsidP="00A521FB">
            <w:pPr>
              <w:jc w:val="both"/>
              <w:rPr>
                <w:sz w:val="19"/>
              </w:rPr>
            </w:pPr>
          </w:p>
          <w:p w14:paraId="047458F6" w14:textId="77777777" w:rsidR="001973B2" w:rsidRPr="00B7684B" w:rsidRDefault="001973B2" w:rsidP="00A521FB">
            <w:pPr>
              <w:jc w:val="both"/>
              <w:rPr>
                <w:sz w:val="19"/>
                <w:u w:val="single"/>
              </w:rPr>
            </w:pPr>
            <w:r w:rsidRPr="00B7684B">
              <w:rPr>
                <w:sz w:val="19"/>
                <w:u w:val="single"/>
              </w:rPr>
              <w:t>Základní témata:</w:t>
            </w:r>
          </w:p>
          <w:p w14:paraId="7E857EA6" w14:textId="77777777" w:rsidR="001973B2" w:rsidRPr="00B7684B" w:rsidRDefault="001973B2" w:rsidP="00AB6B08">
            <w:pPr>
              <w:pStyle w:val="ListParagraph"/>
              <w:numPr>
                <w:ilvl w:val="0"/>
                <w:numId w:val="11"/>
              </w:numPr>
              <w:ind w:left="113" w:hanging="113"/>
              <w:jc w:val="both"/>
              <w:rPr>
                <w:color w:val="000000"/>
                <w:sz w:val="19"/>
                <w:shd w:val="clear" w:color="auto" w:fill="FFFFFF"/>
              </w:rPr>
            </w:pPr>
            <w:r w:rsidRPr="00B7684B">
              <w:rPr>
                <w:color w:val="000000"/>
                <w:sz w:val="19"/>
                <w:shd w:val="clear" w:color="auto" w:fill="FFFFFF"/>
              </w:rPr>
              <w:t>Přehled spektroskopických metod. Rozdělení záření podle vlnové délky, charakterizace zkoumaných energetických přechodů.</w:t>
            </w:r>
          </w:p>
          <w:p w14:paraId="6258A9BA" w14:textId="77777777" w:rsidR="001973B2" w:rsidRPr="00B7684B" w:rsidRDefault="001973B2" w:rsidP="00AB6B08">
            <w:pPr>
              <w:pStyle w:val="ListParagraph"/>
              <w:numPr>
                <w:ilvl w:val="0"/>
                <w:numId w:val="11"/>
              </w:numPr>
              <w:ind w:left="113" w:hanging="113"/>
              <w:jc w:val="both"/>
              <w:rPr>
                <w:color w:val="000000"/>
                <w:sz w:val="19"/>
                <w:shd w:val="clear" w:color="auto" w:fill="FFFFFF"/>
              </w:rPr>
            </w:pPr>
            <w:r w:rsidRPr="00B7684B">
              <w:rPr>
                <w:color w:val="000000"/>
                <w:sz w:val="19"/>
                <w:shd w:val="clear" w:color="auto" w:fill="FFFFFF"/>
              </w:rPr>
              <w:t>Molekulární spektra. Jablonského diagram, absorpce, vibrační relaxace, vnitřní konverze, intersystem crossing, fosforescence, zpožděná fluorescence, experimentální metody a zařízení, aplikace pro složité molekuly. Efekty v polarizovaném světle. Optická aktivita, optická rotační disperze, cirkulární dichroismus.</w:t>
            </w:r>
          </w:p>
          <w:p w14:paraId="7E74357C" w14:textId="77777777" w:rsidR="001973B2" w:rsidRPr="00B7684B" w:rsidRDefault="001973B2" w:rsidP="00AB6B08">
            <w:pPr>
              <w:pStyle w:val="ListParagraph"/>
              <w:numPr>
                <w:ilvl w:val="0"/>
                <w:numId w:val="11"/>
              </w:numPr>
              <w:ind w:left="113" w:hanging="113"/>
              <w:jc w:val="both"/>
              <w:rPr>
                <w:color w:val="000000"/>
                <w:sz w:val="19"/>
                <w:shd w:val="clear" w:color="auto" w:fill="FFFFFF"/>
              </w:rPr>
            </w:pPr>
            <w:r w:rsidRPr="00B7684B">
              <w:rPr>
                <w:color w:val="000000"/>
                <w:sz w:val="19"/>
                <w:shd w:val="clear" w:color="auto" w:fill="FFFFFF"/>
              </w:rPr>
              <w:t>Infračervená spektroskopie. Klasická a kvantová teorie malých molekulárních vibrací, separace translace, vibrace a rotace, normální vibrace, symetrie, charakterističnost molekulárních vibrací, rotační spektra P, Q, R větev, výběrová pravidla pro vybrané molekuly, disperzní a FT spektrofotometr, interpretace spekter, srovnání s metodou Ramanova rozptylu.</w:t>
            </w:r>
          </w:p>
          <w:p w14:paraId="4B34CBFC" w14:textId="77777777" w:rsidR="001973B2" w:rsidRPr="00B7684B" w:rsidRDefault="001973B2" w:rsidP="00AB6B08">
            <w:pPr>
              <w:pStyle w:val="ListParagraph"/>
              <w:numPr>
                <w:ilvl w:val="0"/>
                <w:numId w:val="22"/>
              </w:numPr>
              <w:ind w:left="113" w:hanging="113"/>
              <w:jc w:val="both"/>
              <w:rPr>
                <w:color w:val="000000"/>
                <w:sz w:val="19"/>
                <w:shd w:val="clear" w:color="auto" w:fill="FFFFFF"/>
              </w:rPr>
            </w:pPr>
            <w:r w:rsidRPr="00B7684B">
              <w:rPr>
                <w:color w:val="000000"/>
                <w:sz w:val="19"/>
                <w:shd w:val="clear" w:color="auto" w:fill="FFFFFF"/>
              </w:rPr>
              <w:t>Nukleární magnetická rezonance. Experimentální technika, spektrometr a metody snímání spekter, aplikace, chemický posuv, jemná interakce, analýza NMR spektra.</w:t>
            </w:r>
          </w:p>
          <w:p w14:paraId="438258CA" w14:textId="77777777" w:rsidR="001973B2" w:rsidRPr="00B7684B" w:rsidRDefault="001973B2" w:rsidP="00AB6B08">
            <w:pPr>
              <w:pStyle w:val="ListParagraph"/>
              <w:numPr>
                <w:ilvl w:val="0"/>
                <w:numId w:val="22"/>
              </w:numPr>
              <w:ind w:left="113" w:hanging="113"/>
              <w:jc w:val="both"/>
              <w:rPr>
                <w:color w:val="000000"/>
                <w:sz w:val="19"/>
                <w:shd w:val="clear" w:color="auto" w:fill="FFFFFF"/>
              </w:rPr>
            </w:pPr>
            <w:r w:rsidRPr="00B7684B">
              <w:rPr>
                <w:color w:val="000000"/>
                <w:sz w:val="19"/>
                <w:shd w:val="clear" w:color="auto" w:fill="FFFFFF"/>
              </w:rPr>
              <w:t>Fotoelektronová spektroskopie. XPS a UPS spektrometr, aplikace pro studium povrchů, chemický posuv.</w:t>
            </w:r>
          </w:p>
          <w:p w14:paraId="7A9519D7" w14:textId="77777777" w:rsidR="001973B2" w:rsidRPr="00B7684B" w:rsidRDefault="001973B2" w:rsidP="00AB6B08">
            <w:pPr>
              <w:pStyle w:val="ListParagraph"/>
              <w:numPr>
                <w:ilvl w:val="0"/>
                <w:numId w:val="22"/>
              </w:numPr>
              <w:ind w:left="113" w:hanging="113"/>
              <w:jc w:val="both"/>
              <w:rPr>
                <w:sz w:val="19"/>
                <w:u w:val="single"/>
              </w:rPr>
            </w:pPr>
            <w:r w:rsidRPr="00B7684B">
              <w:rPr>
                <w:color w:val="000000"/>
                <w:sz w:val="19"/>
                <w:shd w:val="clear" w:color="auto" w:fill="FFFFFF"/>
              </w:rPr>
              <w:t>Hmotnostní spektroskopie. Princip, iontový zdroj, typy spektrometrů, využití v chemické fyzice a biofyzice.</w:t>
            </w:r>
          </w:p>
        </w:tc>
      </w:tr>
      <w:tr w:rsidR="001973B2" w:rsidRPr="007B40BC" w14:paraId="62480F0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9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994" w:author="utb" w:date="2019-09-09T15:42:00Z">
            <w:trPr>
              <w:gridBefore w:val="2"/>
              <w:trHeight w:val="265"/>
            </w:trPr>
          </w:trPrChange>
        </w:trPr>
        <w:tc>
          <w:tcPr>
            <w:tcW w:w="3828" w:type="dxa"/>
            <w:gridSpan w:val="11"/>
            <w:tcBorders>
              <w:top w:val="nil"/>
              <w:left w:val="single" w:sz="4" w:space="0" w:color="auto"/>
              <w:bottom w:val="single" w:sz="4" w:space="0" w:color="auto"/>
              <w:right w:val="single" w:sz="4" w:space="0" w:color="auto"/>
            </w:tcBorders>
            <w:shd w:val="clear" w:color="auto" w:fill="F7CAAC"/>
            <w:hideMark/>
            <w:tcPrChange w:id="995" w:author="utb" w:date="2019-09-09T15:42:00Z">
              <w:tcPr>
                <w:tcW w:w="3829" w:type="dxa"/>
                <w:gridSpan w:val="14"/>
                <w:tcBorders>
                  <w:top w:val="nil"/>
                  <w:left w:val="single" w:sz="4" w:space="0" w:color="auto"/>
                  <w:bottom w:val="single" w:sz="4" w:space="0" w:color="auto"/>
                  <w:right w:val="single" w:sz="4" w:space="0" w:color="auto"/>
                </w:tcBorders>
                <w:shd w:val="clear" w:color="auto" w:fill="F7CAAC"/>
                <w:hideMark/>
              </w:tcPr>
            </w:tcPrChange>
          </w:tcPr>
          <w:p w14:paraId="2B3057E1" w14:textId="77777777" w:rsidR="001973B2" w:rsidRPr="00B7684B" w:rsidRDefault="001973B2" w:rsidP="00A521FB">
            <w:pPr>
              <w:jc w:val="both"/>
              <w:rPr>
                <w:sz w:val="19"/>
              </w:rPr>
            </w:pPr>
            <w:r w:rsidRPr="00B7684B">
              <w:rPr>
                <w:b/>
                <w:sz w:val="19"/>
              </w:rPr>
              <w:t>Studijní literatura a studijní pomůcky</w:t>
            </w:r>
          </w:p>
        </w:tc>
        <w:tc>
          <w:tcPr>
            <w:tcW w:w="6521" w:type="dxa"/>
            <w:gridSpan w:val="26"/>
            <w:tcBorders>
              <w:top w:val="nil"/>
              <w:left w:val="single" w:sz="4" w:space="0" w:color="auto"/>
              <w:bottom w:val="nil"/>
              <w:right w:val="single" w:sz="4" w:space="0" w:color="auto"/>
            </w:tcBorders>
            <w:tcPrChange w:id="996" w:author="utb" w:date="2019-09-09T15:42:00Z">
              <w:tcPr>
                <w:tcW w:w="6520" w:type="dxa"/>
                <w:gridSpan w:val="31"/>
                <w:tcBorders>
                  <w:top w:val="nil"/>
                  <w:left w:val="single" w:sz="4" w:space="0" w:color="auto"/>
                  <w:bottom w:val="nil"/>
                  <w:right w:val="single" w:sz="4" w:space="0" w:color="auto"/>
                </w:tcBorders>
              </w:tcPr>
            </w:tcPrChange>
          </w:tcPr>
          <w:p w14:paraId="78A80EAE" w14:textId="77777777" w:rsidR="001973B2" w:rsidRPr="00B7684B" w:rsidRDefault="001973B2" w:rsidP="00A521FB">
            <w:pPr>
              <w:jc w:val="both"/>
              <w:rPr>
                <w:sz w:val="19"/>
              </w:rPr>
            </w:pPr>
          </w:p>
        </w:tc>
      </w:tr>
      <w:tr w:rsidR="001973B2" w:rsidRPr="002A4434" w14:paraId="51085F3C"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175C6C8" w14:textId="77777777" w:rsidR="001973B2" w:rsidRPr="00B7684B" w:rsidRDefault="001973B2" w:rsidP="00A521FB">
            <w:pPr>
              <w:jc w:val="both"/>
              <w:rPr>
                <w:sz w:val="19"/>
                <w:u w:val="single"/>
              </w:rPr>
            </w:pPr>
            <w:r w:rsidRPr="00B7684B">
              <w:rPr>
                <w:sz w:val="19"/>
                <w:u w:val="single"/>
              </w:rPr>
              <w:t>Povinná literatura:</w:t>
            </w:r>
          </w:p>
          <w:p w14:paraId="1E579976" w14:textId="77777777" w:rsidR="001973B2" w:rsidRPr="00B7684B" w:rsidRDefault="001973B2" w:rsidP="00A521FB">
            <w:pPr>
              <w:shd w:val="clear" w:color="auto" w:fill="FFFFFF"/>
              <w:jc w:val="both"/>
              <w:rPr>
                <w:color w:val="000000"/>
                <w:sz w:val="19"/>
              </w:rPr>
            </w:pPr>
            <w:r w:rsidRPr="00B7684B">
              <w:rPr>
                <w:color w:val="000000"/>
                <w:sz w:val="19"/>
              </w:rPr>
              <w:t xml:space="preserve">LAKOWICZ, J.R. </w:t>
            </w:r>
            <w:r w:rsidRPr="00B7684B">
              <w:rPr>
                <w:i/>
                <w:color w:val="000000"/>
                <w:sz w:val="19"/>
              </w:rPr>
              <w:t>Principles of Fluorescence Spectroscopy.</w:t>
            </w:r>
            <w:r w:rsidRPr="00B7684B">
              <w:rPr>
                <w:color w:val="000000"/>
                <w:sz w:val="19"/>
              </w:rPr>
              <w:t xml:space="preserve"> 3rd Ed. New York: Springer, 2006, xxvi, 954 s. ISBN 0-387-31278-1. </w:t>
            </w:r>
          </w:p>
          <w:p w14:paraId="21A6FD31" w14:textId="77777777" w:rsidR="001973B2" w:rsidRPr="00B7684B" w:rsidRDefault="001973B2" w:rsidP="00A521FB">
            <w:pPr>
              <w:shd w:val="clear" w:color="auto" w:fill="FFFFFF"/>
              <w:jc w:val="both"/>
              <w:rPr>
                <w:sz w:val="19"/>
              </w:rPr>
            </w:pPr>
            <w:r w:rsidRPr="00B7684B">
              <w:rPr>
                <w:sz w:val="19"/>
              </w:rPr>
              <w:t xml:space="preserve">PAVIA, D.L. </w:t>
            </w:r>
            <w:r w:rsidRPr="00B7684B">
              <w:rPr>
                <w:i/>
                <w:sz w:val="19"/>
              </w:rPr>
              <w:t>Introduction to Spectroscopy</w:t>
            </w:r>
            <w:r w:rsidRPr="00B7684B">
              <w:rPr>
                <w:sz w:val="19"/>
              </w:rPr>
              <w:t>. Stamford: Cengage Learning, 2015. ISBN 9781285460123.</w:t>
            </w:r>
          </w:p>
          <w:p w14:paraId="1E4BFE0F" w14:textId="77777777" w:rsidR="001973B2" w:rsidRPr="00B7684B" w:rsidRDefault="001973B2" w:rsidP="00A521FB">
            <w:pPr>
              <w:shd w:val="clear" w:color="auto" w:fill="FFFFFF"/>
              <w:jc w:val="both"/>
              <w:rPr>
                <w:color w:val="000000"/>
                <w:sz w:val="19"/>
              </w:rPr>
            </w:pPr>
            <w:r w:rsidRPr="00B7684B">
              <w:rPr>
                <w:color w:val="000000"/>
                <w:sz w:val="19"/>
              </w:rPr>
              <w:t xml:space="preserve">HüFNER, S. </w:t>
            </w:r>
            <w:r w:rsidRPr="00B7684B">
              <w:rPr>
                <w:i/>
                <w:color w:val="000000"/>
                <w:sz w:val="19"/>
              </w:rPr>
              <w:t>Photoelectron Spectroscopy: Principles and Applications</w:t>
            </w:r>
            <w:r w:rsidRPr="00B7684B">
              <w:rPr>
                <w:color w:val="000000"/>
                <w:sz w:val="19"/>
              </w:rPr>
              <w:t>. 3rd Ed. Springer, 2003. ISBN</w:t>
            </w:r>
            <w:r w:rsidRPr="00B7684B">
              <w:rPr>
                <w:sz w:val="19"/>
              </w:rPr>
              <w:t xml:space="preserve"> </w:t>
            </w:r>
            <w:r w:rsidRPr="00B7684B">
              <w:rPr>
                <w:color w:val="000000"/>
                <w:sz w:val="19"/>
              </w:rPr>
              <w:t>3642075207.</w:t>
            </w:r>
          </w:p>
          <w:p w14:paraId="645E3896" w14:textId="77777777" w:rsidR="001973B2" w:rsidRPr="00B7684B" w:rsidRDefault="001973B2" w:rsidP="00A521FB">
            <w:pPr>
              <w:jc w:val="both"/>
              <w:rPr>
                <w:sz w:val="19"/>
                <w:u w:val="single"/>
              </w:rPr>
            </w:pPr>
          </w:p>
          <w:p w14:paraId="0DADBE5B" w14:textId="77777777" w:rsidR="001973B2" w:rsidRPr="00B7684B" w:rsidRDefault="001973B2" w:rsidP="00A521FB">
            <w:pPr>
              <w:jc w:val="both"/>
              <w:rPr>
                <w:sz w:val="19"/>
                <w:u w:val="single"/>
              </w:rPr>
            </w:pPr>
            <w:r w:rsidRPr="00B7684B">
              <w:rPr>
                <w:sz w:val="19"/>
                <w:u w:val="single"/>
              </w:rPr>
              <w:t>Doporučená literatura:</w:t>
            </w:r>
          </w:p>
          <w:p w14:paraId="777B2CC5" w14:textId="77777777" w:rsidR="003B0796" w:rsidRPr="001A5CC6" w:rsidRDefault="003B0796" w:rsidP="003B0796">
            <w:pPr>
              <w:jc w:val="both"/>
              <w:rPr>
                <w:color w:val="000000"/>
                <w:sz w:val="19"/>
                <w:szCs w:val="19"/>
                <w:lang w:val="en-US" w:eastAsia="en-US"/>
              </w:rPr>
            </w:pPr>
            <w:r w:rsidRPr="001A5CC6">
              <w:rPr>
                <w:caps/>
                <w:color w:val="000000"/>
                <w:sz w:val="19"/>
                <w:szCs w:val="19"/>
                <w:lang w:val="en-US" w:eastAsia="en-US"/>
              </w:rPr>
              <w:t>Dazzi, A., Prater, C.B.</w:t>
            </w:r>
            <w:r w:rsidRPr="001A5CC6">
              <w:rPr>
                <w:color w:val="000000"/>
                <w:sz w:val="19"/>
                <w:szCs w:val="19"/>
                <w:lang w:val="en-US" w:eastAsia="en-US"/>
              </w:rPr>
              <w:t xml:space="preserve"> </w:t>
            </w:r>
            <w:r w:rsidRPr="001A5CC6">
              <w:rPr>
                <w:bCs/>
                <w:i/>
                <w:color w:val="000000"/>
                <w:sz w:val="19"/>
                <w:szCs w:val="19"/>
                <w:lang w:val="en-US" w:eastAsia="en-US"/>
              </w:rPr>
              <w:t xml:space="preserve">AFM-IR: Technology and Applications in Nanoscale Infrared Spectroscopy and Chemical Imaging. </w:t>
            </w:r>
            <w:r w:rsidRPr="001A5CC6">
              <w:rPr>
                <w:iCs/>
                <w:color w:val="000000"/>
                <w:sz w:val="19"/>
                <w:szCs w:val="19"/>
                <w:lang w:val="en-US" w:eastAsia="en-US"/>
              </w:rPr>
              <w:t>Chemical Reviews</w:t>
            </w:r>
            <w:r w:rsidRPr="001A5CC6">
              <w:rPr>
                <w:color w:val="000000"/>
                <w:sz w:val="19"/>
                <w:szCs w:val="19"/>
                <w:lang w:val="en-US" w:eastAsia="en-US"/>
              </w:rPr>
              <w:t xml:space="preserve"> 117(7), 5146-5173, 2017.</w:t>
            </w:r>
          </w:p>
          <w:p w14:paraId="4B717375" w14:textId="77777777" w:rsidR="003B0796" w:rsidRPr="00C71468" w:rsidRDefault="003B0796" w:rsidP="003B0796">
            <w:pPr>
              <w:jc w:val="both"/>
              <w:rPr>
                <w:color w:val="000000"/>
                <w:sz w:val="19"/>
                <w:szCs w:val="19"/>
              </w:rPr>
            </w:pPr>
            <w:r w:rsidRPr="001A5CC6">
              <w:rPr>
                <w:caps/>
                <w:color w:val="000000"/>
                <w:sz w:val="19"/>
                <w:szCs w:val="19"/>
                <w:lang w:val="en-US" w:eastAsia="en-US"/>
              </w:rPr>
              <w:t>Lu, X., Zhang, C., Ulrich, N., Xiao, M., Ma, Y.H., Chen, Z.</w:t>
            </w:r>
            <w:r w:rsidRPr="001A5CC6">
              <w:rPr>
                <w:color w:val="000000"/>
                <w:sz w:val="19"/>
                <w:szCs w:val="19"/>
                <w:lang w:val="en-US" w:eastAsia="en-US"/>
              </w:rPr>
              <w:t xml:space="preserve"> </w:t>
            </w:r>
            <w:r w:rsidRPr="001A5CC6">
              <w:rPr>
                <w:bCs/>
                <w:i/>
                <w:color w:val="000000"/>
                <w:sz w:val="19"/>
                <w:szCs w:val="19"/>
                <w:lang w:val="en-US" w:eastAsia="en-US"/>
              </w:rPr>
              <w:t>Studying Polymer Surfaces and Interfaces with Sum Frequency Generation Vibrational Spectroscopy</w:t>
            </w:r>
            <w:r w:rsidRPr="001A5CC6">
              <w:rPr>
                <w:bCs/>
                <w:color w:val="000000"/>
                <w:sz w:val="19"/>
                <w:szCs w:val="19"/>
                <w:lang w:val="en-US" w:eastAsia="en-US"/>
              </w:rPr>
              <w:t xml:space="preserve">. </w:t>
            </w:r>
            <w:r w:rsidRPr="001A5CC6">
              <w:rPr>
                <w:iCs/>
                <w:color w:val="000000"/>
                <w:sz w:val="19"/>
                <w:szCs w:val="19"/>
                <w:lang w:val="en-US" w:eastAsia="en-US"/>
              </w:rPr>
              <w:t>Analytical Chemistry</w:t>
            </w:r>
            <w:r w:rsidRPr="001A5CC6">
              <w:rPr>
                <w:color w:val="000000"/>
                <w:sz w:val="19"/>
                <w:szCs w:val="19"/>
                <w:lang w:val="en-US" w:eastAsia="en-US"/>
              </w:rPr>
              <w:t xml:space="preserve"> 89(1), 466-489, 2017.</w:t>
            </w:r>
          </w:p>
          <w:p w14:paraId="5D6C5B69" w14:textId="77777777" w:rsidR="001973B2" w:rsidRPr="00B7684B" w:rsidRDefault="001973B2" w:rsidP="00A521FB">
            <w:pPr>
              <w:shd w:val="clear" w:color="auto" w:fill="FFFFFF"/>
              <w:jc w:val="both"/>
              <w:rPr>
                <w:color w:val="000000"/>
                <w:sz w:val="19"/>
              </w:rPr>
            </w:pPr>
            <w:r w:rsidRPr="00B7684B">
              <w:rPr>
                <w:color w:val="000000"/>
                <w:sz w:val="19"/>
              </w:rPr>
              <w:t xml:space="preserve">LAMBERT, J.B. </w:t>
            </w:r>
            <w:r w:rsidRPr="00B7684B">
              <w:rPr>
                <w:i/>
                <w:color w:val="000000"/>
                <w:sz w:val="19"/>
              </w:rPr>
              <w:t>Organic Structural Spectroscopy</w:t>
            </w:r>
            <w:r w:rsidRPr="00B7684B">
              <w:rPr>
                <w:color w:val="000000"/>
                <w:sz w:val="19"/>
              </w:rPr>
              <w:t>. 2nd Ed. Pearson, 2010. ISBN</w:t>
            </w:r>
            <w:r w:rsidRPr="00B7684B">
              <w:rPr>
                <w:sz w:val="19"/>
              </w:rPr>
              <w:t xml:space="preserve"> </w:t>
            </w:r>
            <w:r w:rsidRPr="00B7684B">
              <w:rPr>
                <w:color w:val="000000"/>
                <w:sz w:val="19"/>
              </w:rPr>
              <w:t>0321592565.</w:t>
            </w:r>
          </w:p>
          <w:p w14:paraId="20FBA762" w14:textId="77777777" w:rsidR="001973B2" w:rsidRPr="00B7684B" w:rsidRDefault="001973B2" w:rsidP="00A521FB">
            <w:pPr>
              <w:shd w:val="clear" w:color="auto" w:fill="FFFFFF"/>
              <w:jc w:val="both"/>
              <w:rPr>
                <w:sz w:val="19"/>
              </w:rPr>
            </w:pPr>
            <w:r w:rsidRPr="00B7684B">
              <w:rPr>
                <w:caps/>
                <w:sz w:val="19"/>
              </w:rPr>
              <w:t>Ciurczak, E.W.</w:t>
            </w:r>
            <w:r w:rsidRPr="00B7684B">
              <w:rPr>
                <w:sz w:val="19"/>
              </w:rPr>
              <w:t> </w:t>
            </w:r>
            <w:r w:rsidRPr="00B7684B">
              <w:rPr>
                <w:i/>
                <w:sz w:val="19"/>
              </w:rPr>
              <w:t>Molecular Spectroscopy Workbench: Advances, Applications, and Practical Advice on Modern Spectroscopic Analysis</w:t>
            </w:r>
            <w:r w:rsidRPr="00B7684B">
              <w:rPr>
                <w:sz w:val="19"/>
              </w:rPr>
              <w:t>. New York, Chichester: Wiley, 1998. ISBN 0-471-18081-5. </w:t>
            </w:r>
          </w:p>
          <w:p w14:paraId="71512514" w14:textId="77777777" w:rsidR="001973B2" w:rsidRPr="00B7684B" w:rsidRDefault="001973B2" w:rsidP="00A521FB">
            <w:pPr>
              <w:shd w:val="clear" w:color="auto" w:fill="FFFFFF"/>
              <w:jc w:val="both"/>
              <w:rPr>
                <w:sz w:val="19"/>
              </w:rPr>
            </w:pPr>
            <w:r w:rsidRPr="00B7684B">
              <w:rPr>
                <w:sz w:val="19"/>
              </w:rPr>
              <w:lastRenderedPageBreak/>
              <w:t xml:space="preserve">THOMAS, S., PONNAMMA, D., ROUXEL, D. </w:t>
            </w:r>
            <w:r w:rsidRPr="00B7684B">
              <w:rPr>
                <w:i/>
                <w:sz w:val="19"/>
              </w:rPr>
              <w:t>Spectroscopy of Polymer Nanocomposites.</w:t>
            </w:r>
            <w:r w:rsidRPr="00B7684B">
              <w:rPr>
                <w:sz w:val="19"/>
              </w:rPr>
              <w:t xml:space="preserve"> William Andrew, 2016. ISBN 9780323401838. Dostupné z: </w:t>
            </w:r>
            <w:hyperlink r:id="rId65" w:history="1">
              <w:r w:rsidRPr="00B7684B">
                <w:rPr>
                  <w:rStyle w:val="Hyperlink"/>
                  <w:sz w:val="19"/>
                </w:rPr>
                <w:t>http://app.knovel.com/web/toc.v/cid:kpSPN0000A/viewerType:toc//root_slug:spectroscopy-polymer/url_slug:spectroscopy-polymer</w:t>
              </w:r>
            </w:hyperlink>
            <w:r w:rsidRPr="00B7684B">
              <w:rPr>
                <w:rStyle w:val="Hyperlink"/>
                <w:sz w:val="19"/>
              </w:rPr>
              <w:t>.</w:t>
            </w:r>
          </w:p>
        </w:tc>
      </w:tr>
      <w:tr w:rsidR="001973B2" w14:paraId="5EC5301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493A5B16" w14:textId="77777777" w:rsidR="001973B2" w:rsidRPr="00B7684B" w:rsidRDefault="001973B2" w:rsidP="00A521FB">
            <w:pPr>
              <w:jc w:val="center"/>
              <w:rPr>
                <w:b/>
                <w:sz w:val="19"/>
              </w:rPr>
            </w:pPr>
            <w:r w:rsidRPr="00B7684B">
              <w:rPr>
                <w:b/>
                <w:sz w:val="19"/>
              </w:rPr>
              <w:lastRenderedPageBreak/>
              <w:t>Informace ke kombinované nebo distanční formě</w:t>
            </w:r>
          </w:p>
        </w:tc>
      </w:tr>
      <w:tr w:rsidR="001973B2" w14:paraId="3321235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9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998" w:author="utb" w:date="2019-09-09T15:42:00Z">
            <w:trPr>
              <w:gridBefore w:val="2"/>
            </w:trPr>
          </w:trPrChange>
        </w:trPr>
        <w:tc>
          <w:tcPr>
            <w:tcW w:w="5022" w:type="dxa"/>
            <w:gridSpan w:val="16"/>
            <w:tcBorders>
              <w:top w:val="single" w:sz="2" w:space="0" w:color="auto"/>
              <w:left w:val="single" w:sz="4" w:space="0" w:color="auto"/>
              <w:bottom w:val="single" w:sz="4" w:space="0" w:color="auto"/>
              <w:right w:val="single" w:sz="4" w:space="0" w:color="auto"/>
            </w:tcBorders>
            <w:shd w:val="clear" w:color="auto" w:fill="F7CAAC"/>
            <w:hideMark/>
            <w:tcPrChange w:id="999" w:author="utb" w:date="2019-09-09T15:42:00Z">
              <w:tcPr>
                <w:tcW w:w="5023" w:type="dxa"/>
                <w:gridSpan w:val="20"/>
                <w:tcBorders>
                  <w:top w:val="single" w:sz="2" w:space="0" w:color="auto"/>
                  <w:left w:val="single" w:sz="4" w:space="0" w:color="auto"/>
                  <w:bottom w:val="single" w:sz="4" w:space="0" w:color="auto"/>
                  <w:right w:val="single" w:sz="4" w:space="0" w:color="auto"/>
                </w:tcBorders>
                <w:shd w:val="clear" w:color="auto" w:fill="F7CAAC"/>
                <w:hideMark/>
              </w:tcPr>
            </w:tcPrChange>
          </w:tcPr>
          <w:p w14:paraId="4DD38933" w14:textId="77777777" w:rsidR="001973B2" w:rsidRPr="00B7684B" w:rsidRDefault="001973B2" w:rsidP="00A521FB">
            <w:pPr>
              <w:jc w:val="both"/>
              <w:rPr>
                <w:sz w:val="19"/>
              </w:rPr>
            </w:pPr>
            <w:r w:rsidRPr="00B7684B">
              <w:rPr>
                <w:b/>
                <w:sz w:val="19"/>
              </w:rPr>
              <w:t>Rozsah konzultací (soustředění)</w:t>
            </w:r>
          </w:p>
        </w:tc>
        <w:tc>
          <w:tcPr>
            <w:tcW w:w="935" w:type="dxa"/>
            <w:gridSpan w:val="4"/>
            <w:tcBorders>
              <w:top w:val="single" w:sz="2" w:space="0" w:color="auto"/>
              <w:left w:val="single" w:sz="4" w:space="0" w:color="auto"/>
              <w:bottom w:val="single" w:sz="4" w:space="0" w:color="auto"/>
              <w:right w:val="single" w:sz="4" w:space="0" w:color="auto"/>
            </w:tcBorders>
            <w:tcPrChange w:id="1000" w:author="utb" w:date="2019-09-09T15:42:00Z">
              <w:tcPr>
                <w:tcW w:w="935" w:type="dxa"/>
                <w:gridSpan w:val="5"/>
                <w:tcBorders>
                  <w:top w:val="single" w:sz="2" w:space="0" w:color="auto"/>
                  <w:left w:val="single" w:sz="4" w:space="0" w:color="auto"/>
                  <w:bottom w:val="single" w:sz="4" w:space="0" w:color="auto"/>
                  <w:right w:val="single" w:sz="4" w:space="0" w:color="auto"/>
                </w:tcBorders>
              </w:tcPr>
            </w:tcPrChange>
          </w:tcPr>
          <w:p w14:paraId="47433A00" w14:textId="77777777" w:rsidR="001973B2" w:rsidRPr="00B7684B" w:rsidRDefault="001973B2" w:rsidP="00A521FB">
            <w:pPr>
              <w:jc w:val="both"/>
              <w:rPr>
                <w:sz w:val="19"/>
              </w:rPr>
            </w:pPr>
          </w:p>
        </w:tc>
        <w:tc>
          <w:tcPr>
            <w:tcW w:w="4392" w:type="dxa"/>
            <w:gridSpan w:val="17"/>
            <w:tcBorders>
              <w:top w:val="single" w:sz="2" w:space="0" w:color="auto"/>
              <w:left w:val="single" w:sz="4" w:space="0" w:color="auto"/>
              <w:bottom w:val="single" w:sz="4" w:space="0" w:color="auto"/>
              <w:right w:val="single" w:sz="4" w:space="0" w:color="auto"/>
            </w:tcBorders>
            <w:shd w:val="clear" w:color="auto" w:fill="F7CAAC"/>
            <w:hideMark/>
            <w:tcPrChange w:id="1001" w:author="utb" w:date="2019-09-09T15:42:00Z">
              <w:tcPr>
                <w:tcW w:w="4391" w:type="dxa"/>
                <w:gridSpan w:val="20"/>
                <w:tcBorders>
                  <w:top w:val="single" w:sz="2" w:space="0" w:color="auto"/>
                  <w:left w:val="single" w:sz="4" w:space="0" w:color="auto"/>
                  <w:bottom w:val="single" w:sz="4" w:space="0" w:color="auto"/>
                  <w:right w:val="single" w:sz="4" w:space="0" w:color="auto"/>
                </w:tcBorders>
                <w:shd w:val="clear" w:color="auto" w:fill="F7CAAC"/>
                <w:hideMark/>
              </w:tcPr>
            </w:tcPrChange>
          </w:tcPr>
          <w:p w14:paraId="7914EEFC" w14:textId="77777777" w:rsidR="001973B2" w:rsidRPr="00B7684B" w:rsidRDefault="001973B2" w:rsidP="00A521FB">
            <w:pPr>
              <w:jc w:val="both"/>
              <w:rPr>
                <w:b/>
                <w:sz w:val="19"/>
              </w:rPr>
            </w:pPr>
            <w:r w:rsidRPr="00B7684B">
              <w:rPr>
                <w:b/>
                <w:sz w:val="19"/>
              </w:rPr>
              <w:t xml:space="preserve">hodin </w:t>
            </w:r>
          </w:p>
        </w:tc>
      </w:tr>
      <w:tr w:rsidR="001973B2" w14:paraId="0C8FF752"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955D318" w14:textId="77777777" w:rsidR="001973B2" w:rsidRPr="00B7684B" w:rsidRDefault="001973B2" w:rsidP="00A521FB">
            <w:pPr>
              <w:jc w:val="both"/>
              <w:rPr>
                <w:b/>
                <w:sz w:val="19"/>
              </w:rPr>
            </w:pPr>
            <w:r w:rsidRPr="00B7684B">
              <w:rPr>
                <w:b/>
                <w:sz w:val="19"/>
              </w:rPr>
              <w:t>Informace o způsobu kontaktu s vyučujícím</w:t>
            </w:r>
          </w:p>
        </w:tc>
      </w:tr>
      <w:tr w:rsidR="001973B2" w14:paraId="68813DD0"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A0FAFBA" w14:textId="47624ADB"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6D5291F"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5A672CF0" w14:textId="5CD3E599" w:rsidR="003B0796" w:rsidRDefault="001973B2" w:rsidP="00A521F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66" w:history="1">
              <w:r w:rsidRPr="00B7684B">
                <w:rPr>
                  <w:rStyle w:val="Hyperlink"/>
                  <w:sz w:val="19"/>
                </w:rPr>
                <w:t>kuritka@utb.cz</w:t>
              </w:r>
            </w:hyperlink>
            <w:r w:rsidRPr="00B7684B">
              <w:rPr>
                <w:color w:val="000000"/>
                <w:sz w:val="19"/>
              </w:rPr>
              <w:t>, 576 038</w:t>
            </w:r>
            <w:r w:rsidR="0064112C">
              <w:rPr>
                <w:color w:val="000000"/>
                <w:sz w:val="19"/>
              </w:rPr>
              <w:t> </w:t>
            </w:r>
            <w:r w:rsidRPr="00B7684B">
              <w:rPr>
                <w:color w:val="000000"/>
                <w:sz w:val="19"/>
              </w:rPr>
              <w:t>049.</w:t>
            </w:r>
          </w:p>
          <w:p w14:paraId="481BF353" w14:textId="77777777" w:rsidR="0064112C" w:rsidRPr="00C71468" w:rsidRDefault="0064112C" w:rsidP="00A521FB">
            <w:pPr>
              <w:pStyle w:val="xxmsonormal"/>
              <w:shd w:val="clear" w:color="auto" w:fill="FFFFFF"/>
              <w:spacing w:before="0" w:beforeAutospacing="0" w:after="0" w:afterAutospacing="0"/>
              <w:rPr>
                <w:color w:val="000000"/>
                <w:sz w:val="19"/>
                <w:szCs w:val="19"/>
              </w:rPr>
            </w:pPr>
          </w:p>
          <w:p w14:paraId="4333E06F" w14:textId="77777777" w:rsidR="003B0796" w:rsidRPr="00C71468" w:rsidRDefault="003B0796" w:rsidP="00A521FB">
            <w:pPr>
              <w:pStyle w:val="xxmsonormal"/>
              <w:shd w:val="clear" w:color="auto" w:fill="FFFFFF"/>
              <w:spacing w:before="0" w:beforeAutospacing="0" w:after="0" w:afterAutospacing="0"/>
              <w:rPr>
                <w:color w:val="000000"/>
                <w:sz w:val="19"/>
                <w:szCs w:val="19"/>
              </w:rPr>
            </w:pPr>
          </w:p>
          <w:p w14:paraId="3835D5B8" w14:textId="77777777" w:rsidR="003B0796" w:rsidRPr="00C71468" w:rsidRDefault="003B0796" w:rsidP="00A521FB">
            <w:pPr>
              <w:pStyle w:val="xxmsonormal"/>
              <w:shd w:val="clear" w:color="auto" w:fill="FFFFFF"/>
              <w:spacing w:before="0" w:beforeAutospacing="0" w:after="0" w:afterAutospacing="0"/>
              <w:rPr>
                <w:color w:val="000000"/>
                <w:sz w:val="19"/>
                <w:szCs w:val="19"/>
              </w:rPr>
            </w:pPr>
          </w:p>
          <w:p w14:paraId="0454D40E" w14:textId="77777777" w:rsidR="003B0796" w:rsidRPr="00C71468" w:rsidRDefault="003B0796" w:rsidP="00A521FB">
            <w:pPr>
              <w:pStyle w:val="xxmsonormal"/>
              <w:shd w:val="clear" w:color="auto" w:fill="FFFFFF"/>
              <w:spacing w:before="0" w:beforeAutospacing="0" w:after="0" w:afterAutospacing="0"/>
              <w:rPr>
                <w:color w:val="000000"/>
                <w:sz w:val="19"/>
                <w:szCs w:val="19"/>
              </w:rPr>
            </w:pPr>
          </w:p>
          <w:p w14:paraId="0A9746BC" w14:textId="0A47B02D" w:rsidR="00CD5508" w:rsidRPr="00B7684B" w:rsidRDefault="00CD5508" w:rsidP="00A521FB">
            <w:pPr>
              <w:pStyle w:val="xxmsonormal"/>
              <w:shd w:val="clear" w:color="auto" w:fill="FFFFFF"/>
              <w:spacing w:before="0" w:beforeAutospacing="0" w:after="0" w:afterAutospacing="0"/>
              <w:rPr>
                <w:sz w:val="19"/>
              </w:rPr>
            </w:pPr>
          </w:p>
        </w:tc>
      </w:tr>
      <w:tr w:rsidR="001973B2" w14:paraId="15D300AC"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BAA7839" w14:textId="77777777" w:rsidR="001973B2" w:rsidRDefault="001973B2" w:rsidP="00A521FB">
            <w:pPr>
              <w:jc w:val="both"/>
              <w:rPr>
                <w:b/>
                <w:sz w:val="28"/>
              </w:rPr>
            </w:pPr>
            <w:r>
              <w:br w:type="page"/>
            </w:r>
            <w:r>
              <w:rPr>
                <w:b/>
                <w:sz w:val="28"/>
              </w:rPr>
              <w:t>B-III – Charakteristika studijního předmětu</w:t>
            </w:r>
          </w:p>
        </w:tc>
      </w:tr>
      <w:tr w:rsidR="001973B2" w:rsidRPr="00DF6C82" w14:paraId="0562C57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0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003" w:author="utb" w:date="2019-09-09T15:42:00Z">
            <w:trPr>
              <w:gridBefore w:val="2"/>
              <w:trHeight w:hRule="exact" w:val="284"/>
            </w:trPr>
          </w:trPrChange>
        </w:trPr>
        <w:tc>
          <w:tcPr>
            <w:tcW w:w="3232" w:type="dxa"/>
            <w:gridSpan w:val="5"/>
            <w:tcBorders>
              <w:top w:val="double" w:sz="4" w:space="0" w:color="auto"/>
              <w:left w:val="single" w:sz="4" w:space="0" w:color="auto"/>
              <w:bottom w:val="single" w:sz="4" w:space="0" w:color="auto"/>
              <w:right w:val="single" w:sz="4" w:space="0" w:color="auto"/>
            </w:tcBorders>
            <w:shd w:val="clear" w:color="auto" w:fill="F7CAAC"/>
            <w:hideMark/>
            <w:tcPrChange w:id="1004" w:author="utb" w:date="2019-09-09T15:42:00Z">
              <w:tcPr>
                <w:tcW w:w="3233" w:type="dxa"/>
                <w:gridSpan w:val="9"/>
                <w:tcBorders>
                  <w:top w:val="double" w:sz="4" w:space="0" w:color="auto"/>
                  <w:left w:val="single" w:sz="4" w:space="0" w:color="auto"/>
                  <w:bottom w:val="single" w:sz="4" w:space="0" w:color="auto"/>
                  <w:right w:val="single" w:sz="4" w:space="0" w:color="auto"/>
                </w:tcBorders>
                <w:shd w:val="clear" w:color="auto" w:fill="F7CAAC"/>
                <w:hideMark/>
              </w:tcPr>
            </w:tcPrChange>
          </w:tcPr>
          <w:p w14:paraId="5ACD716B" w14:textId="77777777" w:rsidR="001973B2" w:rsidRPr="00B7684B" w:rsidRDefault="001973B2" w:rsidP="00A521FB">
            <w:pPr>
              <w:jc w:val="both"/>
              <w:rPr>
                <w:b/>
                <w:sz w:val="19"/>
              </w:rPr>
            </w:pPr>
            <w:r w:rsidRPr="00B7684B">
              <w:rPr>
                <w:b/>
                <w:sz w:val="19"/>
              </w:rPr>
              <w:t>Název studijního předmětu</w:t>
            </w:r>
          </w:p>
        </w:tc>
        <w:tc>
          <w:tcPr>
            <w:tcW w:w="7117" w:type="dxa"/>
            <w:gridSpan w:val="32"/>
            <w:tcBorders>
              <w:top w:val="double" w:sz="4" w:space="0" w:color="auto"/>
              <w:left w:val="single" w:sz="4" w:space="0" w:color="auto"/>
              <w:bottom w:val="single" w:sz="4" w:space="0" w:color="auto"/>
              <w:right w:val="single" w:sz="4" w:space="0" w:color="auto"/>
            </w:tcBorders>
            <w:tcPrChange w:id="1005" w:author="utb" w:date="2019-09-09T15:42:00Z">
              <w:tcPr>
                <w:tcW w:w="7116" w:type="dxa"/>
                <w:gridSpan w:val="36"/>
                <w:tcBorders>
                  <w:top w:val="double" w:sz="4" w:space="0" w:color="auto"/>
                  <w:left w:val="single" w:sz="4" w:space="0" w:color="auto"/>
                  <w:bottom w:val="single" w:sz="4" w:space="0" w:color="auto"/>
                  <w:right w:val="single" w:sz="4" w:space="0" w:color="auto"/>
                </w:tcBorders>
              </w:tcPr>
            </w:tcPrChange>
          </w:tcPr>
          <w:p w14:paraId="1684F2C9" w14:textId="77777777" w:rsidR="001973B2" w:rsidRPr="00B7684B" w:rsidRDefault="001973B2" w:rsidP="00A521FB">
            <w:pPr>
              <w:jc w:val="both"/>
              <w:rPr>
                <w:b/>
                <w:sz w:val="19"/>
              </w:rPr>
            </w:pPr>
            <w:bookmarkStart w:id="1006" w:name="Num_Math"/>
            <w:bookmarkEnd w:id="1006"/>
            <w:r w:rsidRPr="00B7684B">
              <w:rPr>
                <w:b/>
                <w:spacing w:val="-2"/>
                <w:sz w:val="19"/>
              </w:rPr>
              <w:t>Numerical Mathematics</w:t>
            </w:r>
          </w:p>
        </w:tc>
      </w:tr>
      <w:tr w:rsidR="001973B2" w14:paraId="2973176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0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008" w:author="utb" w:date="2019-09-09T15:42:00Z">
            <w:trPr>
              <w:gridBefore w:val="2"/>
              <w:trHeight w:hRule="exact" w:val="284"/>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1009"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93F164A" w14:textId="77777777" w:rsidR="001973B2" w:rsidRPr="00B7684B" w:rsidRDefault="001973B2" w:rsidP="00A521FB">
            <w:pPr>
              <w:jc w:val="both"/>
              <w:rPr>
                <w:b/>
                <w:sz w:val="19"/>
              </w:rPr>
            </w:pPr>
            <w:r w:rsidRPr="00B7684B">
              <w:rPr>
                <w:b/>
                <w:sz w:val="19"/>
              </w:rPr>
              <w:t>Typ předmětu</w:t>
            </w:r>
          </w:p>
        </w:tc>
        <w:tc>
          <w:tcPr>
            <w:tcW w:w="3583" w:type="dxa"/>
            <w:gridSpan w:val="19"/>
            <w:tcBorders>
              <w:top w:val="single" w:sz="4" w:space="0" w:color="auto"/>
              <w:left w:val="single" w:sz="4" w:space="0" w:color="auto"/>
              <w:bottom w:val="single" w:sz="4" w:space="0" w:color="auto"/>
              <w:right w:val="single" w:sz="4" w:space="0" w:color="auto"/>
            </w:tcBorders>
            <w:tcPrChange w:id="1010" w:author="utb" w:date="2019-09-09T15:42:00Z">
              <w:tcPr>
                <w:tcW w:w="3583" w:type="dxa"/>
                <w:gridSpan w:val="20"/>
                <w:tcBorders>
                  <w:top w:val="single" w:sz="4" w:space="0" w:color="auto"/>
                  <w:left w:val="single" w:sz="4" w:space="0" w:color="auto"/>
                  <w:bottom w:val="single" w:sz="4" w:space="0" w:color="auto"/>
                  <w:right w:val="single" w:sz="4" w:space="0" w:color="auto"/>
                </w:tcBorders>
              </w:tcPr>
            </w:tcPrChange>
          </w:tcPr>
          <w:p w14:paraId="4446F278" w14:textId="77777777" w:rsidR="001973B2" w:rsidRPr="00B7684B" w:rsidRDefault="001973B2" w:rsidP="00A521FB">
            <w:pPr>
              <w:jc w:val="both"/>
              <w:rPr>
                <w:sz w:val="19"/>
              </w:rPr>
            </w:pPr>
          </w:p>
        </w:tc>
        <w:tc>
          <w:tcPr>
            <w:tcW w:w="2830" w:type="dxa"/>
            <w:gridSpan w:val="9"/>
            <w:tcBorders>
              <w:top w:val="single" w:sz="4" w:space="0" w:color="auto"/>
              <w:left w:val="single" w:sz="4" w:space="0" w:color="auto"/>
              <w:bottom w:val="single" w:sz="4" w:space="0" w:color="auto"/>
              <w:right w:val="single" w:sz="4" w:space="0" w:color="auto"/>
            </w:tcBorders>
            <w:shd w:val="clear" w:color="auto" w:fill="F7CAAC"/>
            <w:hideMark/>
            <w:tcPrChange w:id="1011" w:author="utb" w:date="2019-09-09T15:42:00Z">
              <w:tcPr>
                <w:tcW w:w="2830"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70D0BA69" w14:textId="77777777" w:rsidR="001973B2" w:rsidRPr="00B7684B" w:rsidRDefault="001973B2" w:rsidP="00A521FB">
            <w:pPr>
              <w:jc w:val="both"/>
              <w:rPr>
                <w:sz w:val="19"/>
              </w:rPr>
            </w:pPr>
            <w:r w:rsidRPr="00B7684B">
              <w:rPr>
                <w:b/>
                <w:sz w:val="19"/>
              </w:rPr>
              <w:t>doporučený ročník / semestr</w:t>
            </w:r>
          </w:p>
        </w:tc>
        <w:tc>
          <w:tcPr>
            <w:tcW w:w="704" w:type="dxa"/>
            <w:gridSpan w:val="4"/>
            <w:tcBorders>
              <w:top w:val="single" w:sz="4" w:space="0" w:color="auto"/>
              <w:left w:val="single" w:sz="4" w:space="0" w:color="auto"/>
              <w:bottom w:val="single" w:sz="4" w:space="0" w:color="auto"/>
              <w:right w:val="single" w:sz="4" w:space="0" w:color="auto"/>
            </w:tcBorders>
            <w:tcPrChange w:id="1012" w:author="utb" w:date="2019-09-09T15:42:00Z">
              <w:tcPr>
                <w:tcW w:w="703" w:type="dxa"/>
                <w:gridSpan w:val="3"/>
                <w:tcBorders>
                  <w:top w:val="single" w:sz="4" w:space="0" w:color="auto"/>
                  <w:left w:val="single" w:sz="4" w:space="0" w:color="auto"/>
                  <w:bottom w:val="single" w:sz="4" w:space="0" w:color="auto"/>
                  <w:right w:val="single" w:sz="4" w:space="0" w:color="auto"/>
                </w:tcBorders>
              </w:tcPr>
            </w:tcPrChange>
          </w:tcPr>
          <w:p w14:paraId="128C3FAA" w14:textId="77777777" w:rsidR="001973B2" w:rsidRPr="00B7684B" w:rsidRDefault="001973B2" w:rsidP="00A521FB">
            <w:pPr>
              <w:jc w:val="both"/>
              <w:rPr>
                <w:sz w:val="19"/>
              </w:rPr>
            </w:pPr>
          </w:p>
        </w:tc>
      </w:tr>
      <w:tr w:rsidR="003B3A9A" w14:paraId="108A48D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014" w:author="utb" w:date="2019-09-09T15:42:00Z">
            <w:trPr>
              <w:gridBefore w:val="2"/>
              <w:trHeight w:hRule="exact" w:val="284"/>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1015"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F56930E" w14:textId="77777777" w:rsidR="001973B2" w:rsidRPr="00B7684B" w:rsidRDefault="001973B2" w:rsidP="00A521FB">
            <w:pPr>
              <w:jc w:val="both"/>
              <w:rPr>
                <w:b/>
                <w:sz w:val="19"/>
              </w:rPr>
            </w:pPr>
            <w:r w:rsidRPr="00B7684B">
              <w:rPr>
                <w:b/>
                <w:sz w:val="19"/>
              </w:rPr>
              <w:t>Rozsah studijního předmětu</w:t>
            </w:r>
          </w:p>
        </w:tc>
        <w:tc>
          <w:tcPr>
            <w:tcW w:w="1790" w:type="dxa"/>
            <w:gridSpan w:val="11"/>
            <w:tcBorders>
              <w:top w:val="single" w:sz="4" w:space="0" w:color="auto"/>
              <w:left w:val="single" w:sz="4" w:space="0" w:color="auto"/>
              <w:bottom w:val="single" w:sz="4" w:space="0" w:color="auto"/>
              <w:right w:val="single" w:sz="4" w:space="0" w:color="auto"/>
            </w:tcBorders>
            <w:tcPrChange w:id="1016" w:author="utb" w:date="2019-09-09T15:42:00Z">
              <w:tcPr>
                <w:tcW w:w="1790" w:type="dxa"/>
                <w:gridSpan w:val="11"/>
                <w:tcBorders>
                  <w:top w:val="single" w:sz="4" w:space="0" w:color="auto"/>
                  <w:left w:val="single" w:sz="4" w:space="0" w:color="auto"/>
                  <w:bottom w:val="single" w:sz="4" w:space="0" w:color="auto"/>
                  <w:right w:val="single" w:sz="4" w:space="0" w:color="auto"/>
                </w:tcBorders>
              </w:tcPr>
            </w:tcPrChange>
          </w:tcPr>
          <w:p w14:paraId="77544D7C" w14:textId="77777777" w:rsidR="001973B2" w:rsidRPr="00B7684B" w:rsidRDefault="001973B2" w:rsidP="00A521FB">
            <w:pPr>
              <w:jc w:val="both"/>
              <w:rPr>
                <w:sz w:val="19"/>
              </w:rPr>
            </w:pPr>
          </w:p>
        </w:tc>
        <w:tc>
          <w:tcPr>
            <w:tcW w:w="935" w:type="dxa"/>
            <w:gridSpan w:val="4"/>
            <w:tcBorders>
              <w:top w:val="single" w:sz="4" w:space="0" w:color="auto"/>
              <w:left w:val="single" w:sz="4" w:space="0" w:color="auto"/>
              <w:bottom w:val="single" w:sz="4" w:space="0" w:color="auto"/>
              <w:right w:val="single" w:sz="4" w:space="0" w:color="auto"/>
            </w:tcBorders>
            <w:shd w:val="clear" w:color="auto" w:fill="F7CAAC"/>
            <w:hideMark/>
            <w:tcPrChange w:id="1017" w:author="utb" w:date="2019-09-09T15:42:00Z">
              <w:tcPr>
                <w:tcW w:w="935"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82D803C" w14:textId="77777777" w:rsidR="001973B2" w:rsidRPr="00B7684B" w:rsidRDefault="001973B2" w:rsidP="00A521FB">
            <w:pPr>
              <w:jc w:val="both"/>
              <w:rPr>
                <w:b/>
                <w:sz w:val="19"/>
              </w:rPr>
            </w:pPr>
            <w:r w:rsidRPr="00B7684B">
              <w:rPr>
                <w:b/>
                <w:sz w:val="19"/>
              </w:rPr>
              <w:t xml:space="preserve">hod. </w:t>
            </w:r>
          </w:p>
        </w:tc>
        <w:tc>
          <w:tcPr>
            <w:tcW w:w="858" w:type="dxa"/>
            <w:gridSpan w:val="4"/>
            <w:tcBorders>
              <w:top w:val="single" w:sz="4" w:space="0" w:color="auto"/>
              <w:left w:val="single" w:sz="4" w:space="0" w:color="auto"/>
              <w:bottom w:val="single" w:sz="4" w:space="0" w:color="auto"/>
              <w:right w:val="single" w:sz="4" w:space="0" w:color="auto"/>
            </w:tcBorders>
            <w:tcPrChange w:id="1018" w:author="utb" w:date="2019-09-09T15:42:00Z">
              <w:tcPr>
                <w:tcW w:w="858" w:type="dxa"/>
                <w:gridSpan w:val="4"/>
                <w:tcBorders>
                  <w:top w:val="single" w:sz="4" w:space="0" w:color="auto"/>
                  <w:left w:val="single" w:sz="4" w:space="0" w:color="auto"/>
                  <w:bottom w:val="single" w:sz="4" w:space="0" w:color="auto"/>
                  <w:right w:val="single" w:sz="4" w:space="0" w:color="auto"/>
                </w:tcBorders>
              </w:tcPr>
            </w:tcPrChange>
          </w:tcPr>
          <w:p w14:paraId="049D771C" w14:textId="77777777" w:rsidR="001973B2" w:rsidRPr="00B7684B" w:rsidRDefault="001973B2" w:rsidP="00A521FB">
            <w:pPr>
              <w:jc w:val="both"/>
              <w:rPr>
                <w:sz w:val="19"/>
              </w:rPr>
            </w:pP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Change w:id="1019" w:author="utb" w:date="2019-09-09T15:42:00Z">
              <w:tcPr>
                <w:tcW w:w="2266"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7EF23A6" w14:textId="77777777" w:rsidR="001973B2" w:rsidRPr="00B7684B" w:rsidRDefault="001973B2" w:rsidP="00A521FB">
            <w:pPr>
              <w:jc w:val="both"/>
              <w:rPr>
                <w:b/>
                <w:sz w:val="19"/>
              </w:rPr>
            </w:pPr>
            <w:r w:rsidRPr="00B7684B">
              <w:rPr>
                <w:b/>
                <w:sz w:val="19"/>
              </w:rPr>
              <w:t>kreditů</w:t>
            </w:r>
          </w:p>
        </w:tc>
        <w:tc>
          <w:tcPr>
            <w:tcW w:w="1268" w:type="dxa"/>
            <w:gridSpan w:val="8"/>
            <w:tcBorders>
              <w:top w:val="single" w:sz="4" w:space="0" w:color="auto"/>
              <w:left w:val="single" w:sz="4" w:space="0" w:color="auto"/>
              <w:bottom w:val="single" w:sz="4" w:space="0" w:color="auto"/>
              <w:right w:val="single" w:sz="4" w:space="0" w:color="auto"/>
            </w:tcBorders>
            <w:tcPrChange w:id="1020" w:author="utb" w:date="2019-09-09T15:42:00Z">
              <w:tcPr>
                <w:tcW w:w="1267" w:type="dxa"/>
                <w:gridSpan w:val="7"/>
                <w:tcBorders>
                  <w:top w:val="single" w:sz="4" w:space="0" w:color="auto"/>
                  <w:left w:val="single" w:sz="4" w:space="0" w:color="auto"/>
                  <w:bottom w:val="single" w:sz="4" w:space="0" w:color="auto"/>
                  <w:right w:val="single" w:sz="4" w:space="0" w:color="auto"/>
                </w:tcBorders>
              </w:tcPr>
            </w:tcPrChange>
          </w:tcPr>
          <w:p w14:paraId="1C374CCE" w14:textId="77777777" w:rsidR="001973B2" w:rsidRPr="00B7684B" w:rsidRDefault="001973B2" w:rsidP="00A521FB">
            <w:pPr>
              <w:jc w:val="both"/>
              <w:rPr>
                <w:sz w:val="19"/>
              </w:rPr>
            </w:pPr>
          </w:p>
        </w:tc>
      </w:tr>
      <w:tr w:rsidR="001973B2" w14:paraId="18858AF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2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22"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1023"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41916F4" w14:textId="77777777" w:rsidR="001973B2" w:rsidRPr="00B7684B" w:rsidRDefault="001973B2" w:rsidP="00A521FB">
            <w:pPr>
              <w:jc w:val="both"/>
              <w:rPr>
                <w:b/>
                <w:sz w:val="19"/>
              </w:rPr>
            </w:pPr>
            <w:r w:rsidRPr="00B7684B">
              <w:rPr>
                <w:b/>
                <w:sz w:val="19"/>
              </w:rPr>
              <w:t>Prerekvizity, korekvizity, ekvivalence</w:t>
            </w:r>
          </w:p>
        </w:tc>
        <w:tc>
          <w:tcPr>
            <w:tcW w:w="7117" w:type="dxa"/>
            <w:gridSpan w:val="32"/>
            <w:tcBorders>
              <w:top w:val="single" w:sz="4" w:space="0" w:color="auto"/>
              <w:left w:val="single" w:sz="4" w:space="0" w:color="auto"/>
              <w:bottom w:val="single" w:sz="4" w:space="0" w:color="auto"/>
              <w:right w:val="single" w:sz="4" w:space="0" w:color="auto"/>
            </w:tcBorders>
            <w:tcPrChange w:id="1024" w:author="utb" w:date="2019-09-09T15:42:00Z">
              <w:tcPr>
                <w:tcW w:w="7116" w:type="dxa"/>
                <w:gridSpan w:val="36"/>
                <w:tcBorders>
                  <w:top w:val="single" w:sz="4" w:space="0" w:color="auto"/>
                  <w:left w:val="single" w:sz="4" w:space="0" w:color="auto"/>
                  <w:bottom w:val="single" w:sz="4" w:space="0" w:color="auto"/>
                  <w:right w:val="single" w:sz="4" w:space="0" w:color="auto"/>
                </w:tcBorders>
              </w:tcPr>
            </w:tcPrChange>
          </w:tcPr>
          <w:p w14:paraId="719266FA" w14:textId="77777777" w:rsidR="001973B2" w:rsidRPr="00B7684B" w:rsidRDefault="001973B2" w:rsidP="00A521FB">
            <w:pPr>
              <w:jc w:val="both"/>
              <w:rPr>
                <w:sz w:val="19"/>
              </w:rPr>
            </w:pPr>
          </w:p>
        </w:tc>
      </w:tr>
      <w:tr w:rsidR="001973B2" w14:paraId="738CD7E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2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26"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1027"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56301EC9" w14:textId="77777777" w:rsidR="001973B2" w:rsidRPr="00B7684B" w:rsidRDefault="001973B2" w:rsidP="00A521FB">
            <w:pPr>
              <w:jc w:val="both"/>
              <w:rPr>
                <w:b/>
                <w:sz w:val="19"/>
              </w:rPr>
            </w:pPr>
            <w:r w:rsidRPr="00B7684B">
              <w:rPr>
                <w:b/>
                <w:sz w:val="19"/>
              </w:rPr>
              <w:t>Způsob ověření studijních výsledků</w:t>
            </w:r>
          </w:p>
        </w:tc>
        <w:tc>
          <w:tcPr>
            <w:tcW w:w="3583" w:type="dxa"/>
            <w:gridSpan w:val="19"/>
            <w:tcBorders>
              <w:top w:val="single" w:sz="4" w:space="0" w:color="auto"/>
              <w:left w:val="single" w:sz="4" w:space="0" w:color="auto"/>
              <w:bottom w:val="single" w:sz="4" w:space="0" w:color="auto"/>
              <w:right w:val="single" w:sz="4" w:space="0" w:color="auto"/>
            </w:tcBorders>
            <w:tcPrChange w:id="1028" w:author="utb" w:date="2019-09-09T15:42:00Z">
              <w:tcPr>
                <w:tcW w:w="3583" w:type="dxa"/>
                <w:gridSpan w:val="20"/>
                <w:tcBorders>
                  <w:top w:val="single" w:sz="4" w:space="0" w:color="auto"/>
                  <w:left w:val="single" w:sz="4" w:space="0" w:color="auto"/>
                  <w:bottom w:val="single" w:sz="4" w:space="0" w:color="auto"/>
                  <w:right w:val="single" w:sz="4" w:space="0" w:color="auto"/>
                </w:tcBorders>
              </w:tcPr>
            </w:tcPrChange>
          </w:tcPr>
          <w:p w14:paraId="0F19D9B1" w14:textId="77777777" w:rsidR="001973B2" w:rsidRPr="00B7684B" w:rsidRDefault="001973B2" w:rsidP="00A521FB">
            <w:pPr>
              <w:jc w:val="both"/>
              <w:rPr>
                <w:sz w:val="19"/>
              </w:rPr>
            </w:pPr>
            <w:r w:rsidRPr="00B7684B">
              <w:rPr>
                <w:sz w:val="19"/>
              </w:rPr>
              <w:t>zkouška</w:t>
            </w: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Change w:id="1029" w:author="utb" w:date="2019-09-09T15:42:00Z">
              <w:tcPr>
                <w:tcW w:w="2266"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6DC11884" w14:textId="77777777" w:rsidR="001973B2" w:rsidRPr="00B7684B" w:rsidRDefault="001973B2" w:rsidP="00A521FB">
            <w:pPr>
              <w:jc w:val="both"/>
              <w:rPr>
                <w:b/>
                <w:sz w:val="19"/>
              </w:rPr>
            </w:pPr>
            <w:r w:rsidRPr="00B7684B">
              <w:rPr>
                <w:b/>
                <w:sz w:val="19"/>
              </w:rPr>
              <w:t>Forma výuky</w:t>
            </w:r>
          </w:p>
        </w:tc>
        <w:tc>
          <w:tcPr>
            <w:tcW w:w="1268" w:type="dxa"/>
            <w:gridSpan w:val="8"/>
            <w:tcBorders>
              <w:top w:val="single" w:sz="4" w:space="0" w:color="auto"/>
              <w:left w:val="single" w:sz="4" w:space="0" w:color="auto"/>
              <w:bottom w:val="single" w:sz="4" w:space="0" w:color="auto"/>
              <w:right w:val="single" w:sz="4" w:space="0" w:color="auto"/>
            </w:tcBorders>
            <w:tcPrChange w:id="1030" w:author="utb" w:date="2019-09-09T15:42:00Z">
              <w:tcPr>
                <w:tcW w:w="1267" w:type="dxa"/>
                <w:gridSpan w:val="7"/>
                <w:tcBorders>
                  <w:top w:val="single" w:sz="4" w:space="0" w:color="auto"/>
                  <w:left w:val="single" w:sz="4" w:space="0" w:color="auto"/>
                  <w:bottom w:val="single" w:sz="4" w:space="0" w:color="auto"/>
                  <w:right w:val="single" w:sz="4" w:space="0" w:color="auto"/>
                </w:tcBorders>
              </w:tcPr>
            </w:tcPrChange>
          </w:tcPr>
          <w:p w14:paraId="23D66928" w14:textId="77777777" w:rsidR="001973B2" w:rsidRPr="00B7684B" w:rsidRDefault="001973B2" w:rsidP="00A521FB">
            <w:pPr>
              <w:jc w:val="both"/>
              <w:rPr>
                <w:sz w:val="19"/>
              </w:rPr>
            </w:pPr>
          </w:p>
        </w:tc>
      </w:tr>
      <w:tr w:rsidR="001973B2" w14:paraId="162680E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3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32"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1033"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D43B7D8"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117" w:type="dxa"/>
            <w:gridSpan w:val="32"/>
            <w:tcBorders>
              <w:top w:val="single" w:sz="4" w:space="0" w:color="auto"/>
              <w:left w:val="single" w:sz="4" w:space="0" w:color="auto"/>
              <w:bottom w:val="single" w:sz="4" w:space="0" w:color="auto"/>
              <w:right w:val="single" w:sz="4" w:space="0" w:color="auto"/>
            </w:tcBorders>
            <w:tcPrChange w:id="1034" w:author="utb" w:date="2019-09-09T15:42:00Z">
              <w:tcPr>
                <w:tcW w:w="7116" w:type="dxa"/>
                <w:gridSpan w:val="36"/>
                <w:tcBorders>
                  <w:top w:val="single" w:sz="4" w:space="0" w:color="auto"/>
                  <w:left w:val="single" w:sz="4" w:space="0" w:color="auto"/>
                  <w:bottom w:val="single" w:sz="4" w:space="0" w:color="auto"/>
                  <w:right w:val="single" w:sz="4" w:space="0" w:color="auto"/>
                </w:tcBorders>
              </w:tcPr>
            </w:tcPrChange>
          </w:tcPr>
          <w:p w14:paraId="29F0CE49" w14:textId="77777777" w:rsidR="001973B2" w:rsidRPr="00B7684B" w:rsidRDefault="001973B2" w:rsidP="00A521FB">
            <w:pPr>
              <w:jc w:val="both"/>
              <w:rPr>
                <w:sz w:val="19"/>
              </w:rPr>
            </w:pPr>
          </w:p>
        </w:tc>
      </w:tr>
      <w:tr w:rsidR="001973B2" w14:paraId="04D6A83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3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1036" w:author="utb" w:date="2019-09-09T15:42:00Z">
            <w:trPr>
              <w:gridBefore w:val="2"/>
              <w:trHeight w:val="288"/>
            </w:trPr>
          </w:trPrChange>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Change w:id="1037" w:author="utb" w:date="2019-09-09T15:42:00Z">
              <w:tcPr>
                <w:tcW w:w="3233" w:type="dxa"/>
                <w:gridSpan w:val="9"/>
                <w:tcBorders>
                  <w:top w:val="nil"/>
                  <w:left w:val="single" w:sz="4" w:space="0" w:color="auto"/>
                  <w:bottom w:val="single" w:sz="4" w:space="0" w:color="auto"/>
                  <w:right w:val="single" w:sz="4" w:space="0" w:color="auto"/>
                </w:tcBorders>
                <w:shd w:val="clear" w:color="auto" w:fill="F7CAAC"/>
                <w:vAlign w:val="center"/>
                <w:hideMark/>
              </w:tcPr>
            </w:tcPrChange>
          </w:tcPr>
          <w:p w14:paraId="5E2B7169" w14:textId="77777777" w:rsidR="001973B2" w:rsidRPr="00B7684B" w:rsidRDefault="001973B2" w:rsidP="00A521FB">
            <w:pPr>
              <w:rPr>
                <w:b/>
                <w:sz w:val="19"/>
              </w:rPr>
            </w:pPr>
            <w:r w:rsidRPr="00B7684B">
              <w:rPr>
                <w:b/>
                <w:sz w:val="19"/>
              </w:rPr>
              <w:t>Garant předmětu</w:t>
            </w:r>
          </w:p>
        </w:tc>
        <w:tc>
          <w:tcPr>
            <w:tcW w:w="7117" w:type="dxa"/>
            <w:gridSpan w:val="32"/>
            <w:tcBorders>
              <w:top w:val="single" w:sz="4" w:space="0" w:color="auto"/>
              <w:left w:val="single" w:sz="4" w:space="0" w:color="auto"/>
              <w:bottom w:val="single" w:sz="4" w:space="0" w:color="auto"/>
              <w:right w:val="single" w:sz="4" w:space="0" w:color="auto"/>
            </w:tcBorders>
            <w:vAlign w:val="center"/>
            <w:tcPrChange w:id="1038" w:author="utb" w:date="2019-09-09T15:42:00Z">
              <w:tcPr>
                <w:tcW w:w="7116" w:type="dxa"/>
                <w:gridSpan w:val="36"/>
                <w:tcBorders>
                  <w:top w:val="single" w:sz="4" w:space="0" w:color="auto"/>
                  <w:left w:val="single" w:sz="4" w:space="0" w:color="auto"/>
                  <w:bottom w:val="single" w:sz="4" w:space="0" w:color="auto"/>
                  <w:right w:val="single" w:sz="4" w:space="0" w:color="auto"/>
                </w:tcBorders>
                <w:vAlign w:val="center"/>
              </w:tcPr>
            </w:tcPrChange>
          </w:tcPr>
          <w:p w14:paraId="43AAA708" w14:textId="77777777" w:rsidR="001973B2" w:rsidRPr="00B7684B" w:rsidRDefault="001973B2" w:rsidP="00A521FB">
            <w:pPr>
              <w:rPr>
                <w:sz w:val="19"/>
              </w:rPr>
            </w:pPr>
            <w:r w:rsidRPr="00B7684B">
              <w:rPr>
                <w:spacing w:val="-2"/>
                <w:sz w:val="19"/>
              </w:rPr>
              <w:t>doc. RNDr. Petr Ponížil, Ph.D.</w:t>
            </w:r>
          </w:p>
        </w:tc>
      </w:tr>
      <w:tr w:rsidR="001973B2" w14:paraId="69A4305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3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040" w:author="utb" w:date="2019-09-09T15:42:00Z">
            <w:trPr>
              <w:gridBefore w:val="2"/>
              <w:trHeight w:val="243"/>
            </w:trPr>
          </w:trPrChange>
        </w:trPr>
        <w:tc>
          <w:tcPr>
            <w:tcW w:w="3232" w:type="dxa"/>
            <w:gridSpan w:val="5"/>
            <w:tcBorders>
              <w:top w:val="nil"/>
              <w:left w:val="single" w:sz="4" w:space="0" w:color="auto"/>
              <w:bottom w:val="single" w:sz="4" w:space="0" w:color="auto"/>
              <w:right w:val="single" w:sz="4" w:space="0" w:color="auto"/>
            </w:tcBorders>
            <w:shd w:val="clear" w:color="auto" w:fill="F7CAAC"/>
            <w:hideMark/>
            <w:tcPrChange w:id="1041" w:author="utb" w:date="2019-09-09T15:42:00Z">
              <w:tcPr>
                <w:tcW w:w="3233" w:type="dxa"/>
                <w:gridSpan w:val="9"/>
                <w:tcBorders>
                  <w:top w:val="nil"/>
                  <w:left w:val="single" w:sz="4" w:space="0" w:color="auto"/>
                  <w:bottom w:val="single" w:sz="4" w:space="0" w:color="auto"/>
                  <w:right w:val="single" w:sz="4" w:space="0" w:color="auto"/>
                </w:tcBorders>
                <w:shd w:val="clear" w:color="auto" w:fill="F7CAAC"/>
                <w:hideMark/>
              </w:tcPr>
            </w:tcPrChange>
          </w:tcPr>
          <w:p w14:paraId="3A00E6D4" w14:textId="77777777" w:rsidR="001973B2" w:rsidRPr="00B7684B" w:rsidRDefault="001973B2" w:rsidP="00A521FB">
            <w:pPr>
              <w:jc w:val="both"/>
              <w:rPr>
                <w:b/>
                <w:sz w:val="19"/>
              </w:rPr>
            </w:pPr>
            <w:r w:rsidRPr="00B7684B">
              <w:rPr>
                <w:b/>
                <w:sz w:val="19"/>
              </w:rPr>
              <w:t>Zapojení garanta do výuky předmětu</w:t>
            </w:r>
          </w:p>
        </w:tc>
        <w:tc>
          <w:tcPr>
            <w:tcW w:w="7117" w:type="dxa"/>
            <w:gridSpan w:val="32"/>
            <w:tcBorders>
              <w:top w:val="nil"/>
              <w:left w:val="single" w:sz="4" w:space="0" w:color="auto"/>
              <w:bottom w:val="single" w:sz="4" w:space="0" w:color="auto"/>
              <w:right w:val="single" w:sz="4" w:space="0" w:color="auto"/>
            </w:tcBorders>
            <w:tcPrChange w:id="1042" w:author="utb" w:date="2019-09-09T15:42:00Z">
              <w:tcPr>
                <w:tcW w:w="7116" w:type="dxa"/>
                <w:gridSpan w:val="36"/>
                <w:tcBorders>
                  <w:top w:val="nil"/>
                  <w:left w:val="single" w:sz="4" w:space="0" w:color="auto"/>
                  <w:bottom w:val="single" w:sz="4" w:space="0" w:color="auto"/>
                  <w:right w:val="single" w:sz="4" w:space="0" w:color="auto"/>
                </w:tcBorders>
              </w:tcPr>
            </w:tcPrChange>
          </w:tcPr>
          <w:p w14:paraId="4FA43579" w14:textId="77777777" w:rsidR="001973B2" w:rsidRPr="00B7684B" w:rsidRDefault="001973B2" w:rsidP="00A521FB">
            <w:pPr>
              <w:jc w:val="both"/>
              <w:rPr>
                <w:sz w:val="19"/>
              </w:rPr>
            </w:pPr>
            <w:r w:rsidRPr="00B7684B">
              <w:rPr>
                <w:sz w:val="19"/>
              </w:rPr>
              <w:t>100%</w:t>
            </w:r>
          </w:p>
        </w:tc>
      </w:tr>
      <w:tr w:rsidR="001973B2" w14:paraId="3E89C9E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44"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1045"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5AE0053F" w14:textId="77777777" w:rsidR="001973B2" w:rsidRPr="00B7684B" w:rsidRDefault="001973B2" w:rsidP="00A521FB">
            <w:pPr>
              <w:jc w:val="both"/>
              <w:rPr>
                <w:b/>
                <w:sz w:val="19"/>
              </w:rPr>
            </w:pPr>
            <w:r w:rsidRPr="00B7684B">
              <w:rPr>
                <w:b/>
                <w:sz w:val="19"/>
              </w:rPr>
              <w:t>Vyučující</w:t>
            </w:r>
          </w:p>
        </w:tc>
        <w:tc>
          <w:tcPr>
            <w:tcW w:w="7117" w:type="dxa"/>
            <w:gridSpan w:val="32"/>
            <w:tcBorders>
              <w:top w:val="single" w:sz="4" w:space="0" w:color="auto"/>
              <w:left w:val="single" w:sz="4" w:space="0" w:color="auto"/>
              <w:bottom w:val="nil"/>
              <w:right w:val="single" w:sz="4" w:space="0" w:color="auto"/>
            </w:tcBorders>
            <w:tcPrChange w:id="1046" w:author="utb" w:date="2019-09-09T15:42:00Z">
              <w:tcPr>
                <w:tcW w:w="7116" w:type="dxa"/>
                <w:gridSpan w:val="36"/>
                <w:tcBorders>
                  <w:top w:val="single" w:sz="4" w:space="0" w:color="auto"/>
                  <w:left w:val="single" w:sz="4" w:space="0" w:color="auto"/>
                  <w:bottom w:val="nil"/>
                  <w:right w:val="single" w:sz="4" w:space="0" w:color="auto"/>
                </w:tcBorders>
              </w:tcPr>
            </w:tcPrChange>
          </w:tcPr>
          <w:p w14:paraId="5F363B32" w14:textId="77777777" w:rsidR="001973B2" w:rsidRPr="00B7684B" w:rsidRDefault="001973B2" w:rsidP="00A521FB">
            <w:pPr>
              <w:jc w:val="both"/>
              <w:rPr>
                <w:sz w:val="19"/>
              </w:rPr>
            </w:pPr>
          </w:p>
        </w:tc>
      </w:tr>
      <w:tr w:rsidR="001973B2" w14:paraId="7366AB64"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47145DFE" w14:textId="77777777" w:rsidR="001973B2" w:rsidRPr="00B7684B" w:rsidRDefault="001973B2" w:rsidP="00A521FB">
            <w:pPr>
              <w:spacing w:before="20" w:after="20"/>
              <w:rPr>
                <w:sz w:val="19"/>
              </w:rPr>
            </w:pPr>
            <w:r w:rsidRPr="00B7684B">
              <w:rPr>
                <w:spacing w:val="-2"/>
                <w:sz w:val="19"/>
              </w:rPr>
              <w:t>doc. RNDr. Petr Ponížil, Ph.D.</w:t>
            </w:r>
          </w:p>
        </w:tc>
      </w:tr>
      <w:tr w:rsidR="001973B2" w14:paraId="7C52FE2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48" w:author="utb" w:date="2019-09-09T15:42:00Z">
            <w:trPr>
              <w:gridBefore w:val="2"/>
            </w:trPr>
          </w:trPrChange>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Change w:id="1049" w:author="utb" w:date="2019-09-09T15:42:00Z">
              <w:tcPr>
                <w:tcW w:w="323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44CA1E87" w14:textId="77777777" w:rsidR="001973B2" w:rsidRPr="00B7684B" w:rsidRDefault="001973B2" w:rsidP="00A521FB">
            <w:pPr>
              <w:jc w:val="both"/>
              <w:rPr>
                <w:b/>
                <w:sz w:val="19"/>
              </w:rPr>
            </w:pPr>
            <w:r w:rsidRPr="00B7684B">
              <w:rPr>
                <w:b/>
                <w:sz w:val="19"/>
              </w:rPr>
              <w:t>Stručná anotace předmětu</w:t>
            </w:r>
          </w:p>
        </w:tc>
        <w:tc>
          <w:tcPr>
            <w:tcW w:w="7117" w:type="dxa"/>
            <w:gridSpan w:val="32"/>
            <w:tcBorders>
              <w:top w:val="single" w:sz="4" w:space="0" w:color="auto"/>
              <w:left w:val="single" w:sz="4" w:space="0" w:color="auto"/>
              <w:bottom w:val="nil"/>
              <w:right w:val="single" w:sz="4" w:space="0" w:color="auto"/>
            </w:tcBorders>
            <w:tcPrChange w:id="1050" w:author="utb" w:date="2019-09-09T15:42:00Z">
              <w:tcPr>
                <w:tcW w:w="7116" w:type="dxa"/>
                <w:gridSpan w:val="36"/>
                <w:tcBorders>
                  <w:top w:val="single" w:sz="4" w:space="0" w:color="auto"/>
                  <w:left w:val="single" w:sz="4" w:space="0" w:color="auto"/>
                  <w:bottom w:val="nil"/>
                  <w:right w:val="single" w:sz="4" w:space="0" w:color="auto"/>
                </w:tcBorders>
              </w:tcPr>
            </w:tcPrChange>
          </w:tcPr>
          <w:p w14:paraId="1901FCFC" w14:textId="77777777" w:rsidR="001973B2" w:rsidRPr="00B7684B" w:rsidRDefault="001973B2" w:rsidP="00A521FB">
            <w:pPr>
              <w:jc w:val="both"/>
              <w:rPr>
                <w:sz w:val="19"/>
              </w:rPr>
            </w:pPr>
          </w:p>
        </w:tc>
      </w:tr>
      <w:tr w:rsidR="001973B2" w:rsidRPr="007B40BC" w14:paraId="3B61227E" w14:textId="77777777" w:rsidTr="00B7684B">
        <w:trPr>
          <w:trHeight w:val="2620"/>
        </w:trPr>
        <w:tc>
          <w:tcPr>
            <w:tcW w:w="10349" w:type="dxa"/>
            <w:gridSpan w:val="37"/>
            <w:tcBorders>
              <w:top w:val="nil"/>
              <w:left w:val="single" w:sz="4" w:space="0" w:color="auto"/>
              <w:bottom w:val="single" w:sz="12" w:space="0" w:color="auto"/>
              <w:right w:val="single" w:sz="4" w:space="0" w:color="auto"/>
            </w:tcBorders>
          </w:tcPr>
          <w:p w14:paraId="16ECF743" w14:textId="77777777" w:rsidR="001973B2" w:rsidRPr="00B7684B" w:rsidRDefault="001973B2" w:rsidP="00A521FB">
            <w:pPr>
              <w:jc w:val="both"/>
              <w:rPr>
                <w:sz w:val="19"/>
              </w:rPr>
            </w:pPr>
            <w:r w:rsidRPr="00B7684B">
              <w:rPr>
                <w:color w:val="000000"/>
                <w:sz w:val="19"/>
                <w:shd w:val="clear" w:color="auto" w:fill="FFFFFF"/>
              </w:rPr>
              <w:t>Cílem předmětu je naučit studenty vytvářet jednoduché modely popisující a analyzující vztahy mezi veličinami, které jsou užitečným nástrojem při řešení výzkumných projektů. Existují softwarové balíky specializované na takové použití jako je např. MathLab, Mathematica. Tyto balíky však nejsou běžně dostupné. Pro řešení jednoduchých úloh tohoto typu stačí i tabulkový procesor. Studenti se naučí vytvářet jednoduché specializované kalkulátory funkcí, provádět maticové výpočty, numericky integrovat a derivovat naměřené závislosti, řešit jednoduché soustavy diferenciálních rovnic, simulovat procesy a vytvářet modely fyzikálních jevů. </w:t>
            </w:r>
          </w:p>
          <w:p w14:paraId="1BD677C5" w14:textId="77777777" w:rsidR="001973B2" w:rsidRPr="00B7684B" w:rsidRDefault="001973B2" w:rsidP="00A521FB">
            <w:pPr>
              <w:jc w:val="both"/>
              <w:rPr>
                <w:sz w:val="19"/>
              </w:rPr>
            </w:pPr>
          </w:p>
          <w:p w14:paraId="0DBD7D69" w14:textId="77777777" w:rsidR="001973B2" w:rsidRPr="00B7684B" w:rsidRDefault="001973B2" w:rsidP="00A521FB">
            <w:pPr>
              <w:jc w:val="both"/>
              <w:rPr>
                <w:sz w:val="19"/>
                <w:u w:val="single"/>
              </w:rPr>
            </w:pPr>
            <w:r w:rsidRPr="00B7684B">
              <w:rPr>
                <w:sz w:val="19"/>
                <w:u w:val="single"/>
              </w:rPr>
              <w:t>Základní témata:</w:t>
            </w:r>
          </w:p>
          <w:p w14:paraId="3980EB81"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Numerické řešení nelineárních rovnic.</w:t>
            </w:r>
          </w:p>
          <w:p w14:paraId="21D77CD8"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Numerické řešení soustav lineárních a nelineárních rovnic.</w:t>
            </w:r>
          </w:p>
          <w:p w14:paraId="62DD4129" w14:textId="77777777" w:rsidR="001973B2" w:rsidRPr="00B7684B" w:rsidRDefault="001973B2" w:rsidP="00A521FB">
            <w:pPr>
              <w:tabs>
                <w:tab w:val="left" w:pos="6687"/>
              </w:tabs>
              <w:jc w:val="both"/>
              <w:rPr>
                <w:color w:val="000000"/>
                <w:sz w:val="19"/>
                <w:shd w:val="clear" w:color="auto" w:fill="FFFFFF"/>
              </w:rPr>
            </w:pPr>
            <w:r w:rsidRPr="00B7684B">
              <w:rPr>
                <w:color w:val="000000"/>
                <w:sz w:val="19"/>
                <w:shd w:val="clear" w:color="auto" w:fill="FFFFFF"/>
              </w:rPr>
              <w:t>- Numerická derivace a integrace.</w:t>
            </w:r>
            <w:r w:rsidRPr="00B7684B">
              <w:rPr>
                <w:color w:val="000000"/>
                <w:sz w:val="19"/>
                <w:shd w:val="clear" w:color="auto" w:fill="FFFFFF"/>
              </w:rPr>
              <w:tab/>
            </w:r>
          </w:p>
          <w:p w14:paraId="5D19A1CD" w14:textId="77777777" w:rsidR="001973B2" w:rsidRPr="00B7684B" w:rsidRDefault="001973B2" w:rsidP="00A521FB">
            <w:pPr>
              <w:jc w:val="both"/>
              <w:rPr>
                <w:sz w:val="19"/>
                <w:u w:val="single"/>
              </w:rPr>
            </w:pPr>
            <w:r w:rsidRPr="00B7684B">
              <w:rPr>
                <w:color w:val="000000"/>
                <w:sz w:val="19"/>
                <w:shd w:val="clear" w:color="auto" w:fill="FFFFFF"/>
              </w:rPr>
              <w:t>- Numerické řešení diferenciálních rovnic. </w:t>
            </w:r>
          </w:p>
        </w:tc>
      </w:tr>
      <w:tr w:rsidR="001973B2" w:rsidRPr="007B40BC" w14:paraId="7E493C1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5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052" w:author="utb" w:date="2019-09-09T15:42:00Z">
            <w:trPr>
              <w:gridBefore w:val="2"/>
              <w:trHeight w:val="265"/>
            </w:trPr>
          </w:trPrChange>
        </w:trPr>
        <w:tc>
          <w:tcPr>
            <w:tcW w:w="3828" w:type="dxa"/>
            <w:gridSpan w:val="11"/>
            <w:tcBorders>
              <w:top w:val="nil"/>
              <w:left w:val="single" w:sz="4" w:space="0" w:color="auto"/>
              <w:bottom w:val="single" w:sz="4" w:space="0" w:color="auto"/>
              <w:right w:val="single" w:sz="4" w:space="0" w:color="auto"/>
            </w:tcBorders>
            <w:shd w:val="clear" w:color="auto" w:fill="F7CAAC"/>
            <w:hideMark/>
            <w:tcPrChange w:id="1053" w:author="utb" w:date="2019-09-09T15:42:00Z">
              <w:tcPr>
                <w:tcW w:w="3829" w:type="dxa"/>
                <w:gridSpan w:val="14"/>
                <w:tcBorders>
                  <w:top w:val="nil"/>
                  <w:left w:val="single" w:sz="4" w:space="0" w:color="auto"/>
                  <w:bottom w:val="single" w:sz="4" w:space="0" w:color="auto"/>
                  <w:right w:val="single" w:sz="4" w:space="0" w:color="auto"/>
                </w:tcBorders>
                <w:shd w:val="clear" w:color="auto" w:fill="F7CAAC"/>
                <w:hideMark/>
              </w:tcPr>
            </w:tcPrChange>
          </w:tcPr>
          <w:p w14:paraId="187520A1" w14:textId="77777777" w:rsidR="001973B2" w:rsidRPr="00B7684B" w:rsidRDefault="001973B2" w:rsidP="00A521FB">
            <w:pPr>
              <w:jc w:val="both"/>
              <w:rPr>
                <w:sz w:val="19"/>
              </w:rPr>
            </w:pPr>
            <w:r w:rsidRPr="00B7684B">
              <w:rPr>
                <w:b/>
                <w:sz w:val="19"/>
              </w:rPr>
              <w:t>Studijní literatura a studijní pomůcky</w:t>
            </w:r>
          </w:p>
        </w:tc>
        <w:tc>
          <w:tcPr>
            <w:tcW w:w="6521" w:type="dxa"/>
            <w:gridSpan w:val="26"/>
            <w:tcBorders>
              <w:top w:val="nil"/>
              <w:left w:val="single" w:sz="4" w:space="0" w:color="auto"/>
              <w:bottom w:val="nil"/>
              <w:right w:val="single" w:sz="4" w:space="0" w:color="auto"/>
            </w:tcBorders>
            <w:tcPrChange w:id="1054" w:author="utb" w:date="2019-09-09T15:42:00Z">
              <w:tcPr>
                <w:tcW w:w="6520" w:type="dxa"/>
                <w:gridSpan w:val="31"/>
                <w:tcBorders>
                  <w:top w:val="nil"/>
                  <w:left w:val="single" w:sz="4" w:space="0" w:color="auto"/>
                  <w:bottom w:val="nil"/>
                  <w:right w:val="single" w:sz="4" w:space="0" w:color="auto"/>
                </w:tcBorders>
              </w:tcPr>
            </w:tcPrChange>
          </w:tcPr>
          <w:p w14:paraId="607186B2" w14:textId="77777777" w:rsidR="001973B2" w:rsidRPr="00B7684B" w:rsidRDefault="001973B2" w:rsidP="00A521FB">
            <w:pPr>
              <w:jc w:val="both"/>
              <w:rPr>
                <w:sz w:val="19"/>
              </w:rPr>
            </w:pPr>
          </w:p>
        </w:tc>
      </w:tr>
      <w:tr w:rsidR="001973B2" w:rsidRPr="007B40BC" w14:paraId="4EBD72A3"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5A925D79" w14:textId="77777777" w:rsidR="001973B2" w:rsidRPr="00B7684B" w:rsidRDefault="001973B2" w:rsidP="00A521FB">
            <w:pPr>
              <w:jc w:val="both"/>
              <w:rPr>
                <w:sz w:val="19"/>
                <w:u w:val="single"/>
              </w:rPr>
            </w:pPr>
            <w:r w:rsidRPr="00B7684B">
              <w:rPr>
                <w:sz w:val="19"/>
                <w:u w:val="single"/>
              </w:rPr>
              <w:t>Povinná literatura:</w:t>
            </w:r>
          </w:p>
          <w:p w14:paraId="1E118E79" w14:textId="77777777" w:rsidR="001973B2" w:rsidRPr="00B7684B" w:rsidRDefault="001973B2" w:rsidP="00A521FB">
            <w:pPr>
              <w:jc w:val="both"/>
              <w:rPr>
                <w:sz w:val="19"/>
                <w:u w:val="single"/>
              </w:rPr>
            </w:pPr>
            <w:r w:rsidRPr="00B7684B">
              <w:rPr>
                <w:sz w:val="19"/>
              </w:rPr>
              <w:t xml:space="preserve">CHAPRA, S.C., CANALE, P.R. </w:t>
            </w:r>
            <w:r w:rsidRPr="00B7684B">
              <w:rPr>
                <w:i/>
                <w:sz w:val="19"/>
              </w:rPr>
              <w:t>Numerical Methods for Engineers</w:t>
            </w:r>
            <w:r w:rsidRPr="00B7684B">
              <w:rPr>
                <w:sz w:val="19"/>
              </w:rPr>
              <w:t>. 6th Ed. Boston: McGraw-Hill Higher Education, 2010, xviii, 968 s. ISBN 978-0-07-340106-5.</w:t>
            </w:r>
          </w:p>
          <w:p w14:paraId="2293752D" w14:textId="77777777" w:rsidR="001973B2" w:rsidRPr="00B7684B" w:rsidRDefault="001973B2" w:rsidP="00A521FB">
            <w:pPr>
              <w:jc w:val="both"/>
              <w:rPr>
                <w:sz w:val="19"/>
              </w:rPr>
            </w:pPr>
            <w:r w:rsidRPr="00B7684B">
              <w:rPr>
                <w:sz w:val="19"/>
              </w:rPr>
              <w:t xml:space="preserve">LAW, V.J. </w:t>
            </w:r>
            <w:r w:rsidRPr="00B7684B">
              <w:rPr>
                <w:i/>
                <w:sz w:val="19"/>
              </w:rPr>
              <w:t>Numerical Methods for Chemical Engineers: Using Excel, VBA, and MATLAB</w:t>
            </w:r>
            <w:r w:rsidRPr="00B7684B">
              <w:rPr>
                <w:sz w:val="19"/>
              </w:rPr>
              <w:t>. Boca Raton: CRC Press, 2013, xviii, 229 s. ISBN 978-1-4665-7534-9.</w:t>
            </w:r>
          </w:p>
          <w:p w14:paraId="24779FD0" w14:textId="77777777" w:rsidR="001973B2" w:rsidRPr="00B7684B" w:rsidRDefault="001973B2" w:rsidP="00A521FB">
            <w:pPr>
              <w:jc w:val="both"/>
              <w:rPr>
                <w:sz w:val="19"/>
              </w:rPr>
            </w:pPr>
            <w:r w:rsidRPr="00B7684B">
              <w:rPr>
                <w:sz w:val="19"/>
              </w:rPr>
              <w:t>HAMMING, R.W. </w:t>
            </w:r>
            <w:r w:rsidRPr="00B7684B">
              <w:rPr>
                <w:i/>
                <w:sz w:val="19"/>
              </w:rPr>
              <w:t>Numerical Methods for Scientists and Engineers</w:t>
            </w:r>
            <w:r w:rsidRPr="00B7684B">
              <w:rPr>
                <w:sz w:val="19"/>
              </w:rPr>
              <w:t>. 2nd Ed. New York: Dover, 1973. ISBN 9780486134826. Dostupné z:</w:t>
            </w:r>
          </w:p>
          <w:p w14:paraId="1C3AC721" w14:textId="77777777" w:rsidR="001973B2" w:rsidRPr="00B7684B" w:rsidRDefault="004D1230" w:rsidP="00A521FB">
            <w:pPr>
              <w:jc w:val="both"/>
              <w:rPr>
                <w:sz w:val="19"/>
              </w:rPr>
            </w:pPr>
            <w:hyperlink r:id="rId67" w:history="1">
              <w:r w:rsidR="001973B2" w:rsidRPr="00B7684B">
                <w:rPr>
                  <w:rStyle w:val="Hyperlink"/>
                  <w:sz w:val="19"/>
                </w:rPr>
                <w:t>http://app.knovel.com/hotlink/toc/id:kpNMSEE001/numerical_methods_for_scientists_and_engineers_2nd_edition</w:t>
              </w:r>
            </w:hyperlink>
            <w:r w:rsidR="001973B2" w:rsidRPr="00B7684B">
              <w:rPr>
                <w:sz w:val="19"/>
              </w:rPr>
              <w:t>.</w:t>
            </w:r>
          </w:p>
          <w:p w14:paraId="15F60B4B" w14:textId="77777777" w:rsidR="001973B2" w:rsidRPr="00B7684B" w:rsidRDefault="001973B2" w:rsidP="00A521FB">
            <w:pPr>
              <w:jc w:val="both"/>
              <w:rPr>
                <w:sz w:val="19"/>
              </w:rPr>
            </w:pPr>
          </w:p>
          <w:p w14:paraId="1B1BE89B" w14:textId="77777777" w:rsidR="001973B2" w:rsidRPr="00B7684B" w:rsidRDefault="001973B2" w:rsidP="00A521FB">
            <w:pPr>
              <w:jc w:val="both"/>
              <w:rPr>
                <w:sz w:val="19"/>
                <w:u w:val="single"/>
              </w:rPr>
            </w:pPr>
            <w:r w:rsidRPr="00B7684B">
              <w:rPr>
                <w:sz w:val="19"/>
                <w:u w:val="single"/>
              </w:rPr>
              <w:t>Doporučená literatura:</w:t>
            </w:r>
          </w:p>
          <w:p w14:paraId="6699C8A0" w14:textId="77777777" w:rsidR="008441D4" w:rsidRPr="00C71468" w:rsidRDefault="008441D4" w:rsidP="008441D4">
            <w:pPr>
              <w:jc w:val="both"/>
              <w:rPr>
                <w:sz w:val="19"/>
                <w:szCs w:val="19"/>
                <w:u w:val="single"/>
              </w:rPr>
            </w:pPr>
            <w:r w:rsidRPr="001A5CC6">
              <w:rPr>
                <w:caps/>
                <w:sz w:val="19"/>
                <w:szCs w:val="19"/>
              </w:rPr>
              <w:t>Rao</w:t>
            </w:r>
            <w:r w:rsidRPr="001A5CC6">
              <w:rPr>
                <w:sz w:val="19"/>
                <w:szCs w:val="19"/>
              </w:rPr>
              <w:t xml:space="preserve">, S. </w:t>
            </w:r>
            <w:r w:rsidRPr="001A5CC6">
              <w:rPr>
                <w:i/>
                <w:color w:val="000000"/>
                <w:sz w:val="19"/>
                <w:szCs w:val="19"/>
                <w:lang w:val="en-US" w:eastAsia="en-US"/>
              </w:rPr>
              <w:t>Numerical Methods for Scientists and Engineers</w:t>
            </w:r>
            <w:r w:rsidRPr="001A5CC6">
              <w:rPr>
                <w:color w:val="000000"/>
                <w:sz w:val="19"/>
                <w:szCs w:val="19"/>
                <w:lang w:val="en-US" w:eastAsia="en-US"/>
              </w:rPr>
              <w:t>. PHI Learning, 2018. ISBN-13: 978-8193593882.</w:t>
            </w:r>
          </w:p>
          <w:p w14:paraId="18B74A2B" w14:textId="77777777" w:rsidR="001973B2" w:rsidRPr="00B7684B" w:rsidRDefault="001973B2" w:rsidP="00A521FB">
            <w:pPr>
              <w:shd w:val="clear" w:color="auto" w:fill="FFFFFF"/>
              <w:jc w:val="both"/>
              <w:rPr>
                <w:color w:val="000000"/>
                <w:sz w:val="19"/>
              </w:rPr>
            </w:pPr>
            <w:r w:rsidRPr="00B7684B">
              <w:rPr>
                <w:caps/>
                <w:color w:val="000000"/>
                <w:sz w:val="19"/>
              </w:rPr>
              <w:t>Liengme, B.V.</w:t>
            </w:r>
            <w:r w:rsidRPr="00B7684B">
              <w:rPr>
                <w:color w:val="000000"/>
                <w:sz w:val="19"/>
              </w:rPr>
              <w:t> </w:t>
            </w:r>
            <w:r w:rsidRPr="00B7684B">
              <w:rPr>
                <w:i/>
                <w:color w:val="000000"/>
                <w:sz w:val="19"/>
              </w:rPr>
              <w:t>A Guide to Microsoft Excel for Scientists and Engineers</w:t>
            </w:r>
            <w:r w:rsidRPr="00B7684B">
              <w:rPr>
                <w:color w:val="000000"/>
                <w:sz w:val="19"/>
              </w:rPr>
              <w:t>. Amsterdam, Boston: Academic Press/Elsevier, 2009.</w:t>
            </w:r>
          </w:p>
          <w:p w14:paraId="4AA50E84" w14:textId="2245082F" w:rsidR="001973B2" w:rsidRPr="00B7684B" w:rsidRDefault="001973B2" w:rsidP="00A521FB">
            <w:pPr>
              <w:jc w:val="both"/>
              <w:rPr>
                <w:sz w:val="19"/>
              </w:rPr>
            </w:pPr>
            <w:r w:rsidRPr="00B7684B">
              <w:rPr>
                <w:sz w:val="19"/>
              </w:rPr>
              <w:t>DUBIN, D.H.E. </w:t>
            </w:r>
            <w:r w:rsidRPr="00B7684B">
              <w:rPr>
                <w:i/>
                <w:sz w:val="19"/>
              </w:rPr>
              <w:t>Numerical and Analytical Methods for Scientists and Engineers using Mathematica</w:t>
            </w:r>
            <w:r w:rsidRPr="00B7684B">
              <w:rPr>
                <w:sz w:val="19"/>
              </w:rPr>
              <w:t>. Hoboken, N.J.: Jo</w:t>
            </w:r>
            <w:r w:rsidR="00490978" w:rsidRPr="00B7684B">
              <w:rPr>
                <w:sz w:val="19"/>
              </w:rPr>
              <w:t xml:space="preserve">hn Wiley, 2003, xvi, 636 s. DOI </w:t>
            </w:r>
            <w:r w:rsidRPr="00B7684B">
              <w:rPr>
                <w:sz w:val="19"/>
              </w:rPr>
              <w:t xml:space="preserve">978-0-471-72365-3. Dostupné z: </w:t>
            </w:r>
            <w:hyperlink r:id="rId68" w:tgtFrame="_blank" w:history="1">
              <w:r w:rsidRPr="00B7684B">
                <w:rPr>
                  <w:rStyle w:val="Hyperlink"/>
                  <w:sz w:val="19"/>
                </w:rPr>
                <w:t>http://onlinelibrary.wiley.com/book/10.1002/0471723657</w:t>
              </w:r>
            </w:hyperlink>
            <w:r w:rsidRPr="00B7684B">
              <w:rPr>
                <w:sz w:val="19"/>
              </w:rPr>
              <w:t>.</w:t>
            </w:r>
          </w:p>
          <w:p w14:paraId="050FEB2B" w14:textId="77777777" w:rsidR="001973B2" w:rsidRPr="00B7684B" w:rsidRDefault="001973B2" w:rsidP="00A521FB">
            <w:pPr>
              <w:shd w:val="clear" w:color="auto" w:fill="FFFFFF"/>
              <w:jc w:val="both"/>
              <w:rPr>
                <w:sz w:val="19"/>
              </w:rPr>
            </w:pPr>
            <w:r w:rsidRPr="00B7684B">
              <w:rPr>
                <w:sz w:val="19"/>
              </w:rPr>
              <w:lastRenderedPageBreak/>
              <w:t xml:space="preserve">FAUSETT, L.V. </w:t>
            </w:r>
            <w:r w:rsidRPr="00B7684B">
              <w:rPr>
                <w:i/>
                <w:sz w:val="19"/>
              </w:rPr>
              <w:t>Numerical Methods: Algorithms and Applications</w:t>
            </w:r>
            <w:r w:rsidRPr="00B7684B">
              <w:rPr>
                <w:sz w:val="19"/>
              </w:rPr>
              <w:t xml:space="preserve">. Upper Saddle River, N.J.: Prentice Hall, 2003, xxii. ISBN 0130314005. </w:t>
            </w:r>
          </w:p>
        </w:tc>
      </w:tr>
      <w:tr w:rsidR="001973B2" w14:paraId="40B858FA"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4E3C2E3" w14:textId="77777777" w:rsidR="001973B2" w:rsidRPr="00B7684B" w:rsidRDefault="001973B2" w:rsidP="00A521FB">
            <w:pPr>
              <w:jc w:val="center"/>
              <w:rPr>
                <w:b/>
                <w:sz w:val="19"/>
              </w:rPr>
            </w:pPr>
            <w:r w:rsidRPr="00B7684B">
              <w:rPr>
                <w:b/>
                <w:sz w:val="19"/>
              </w:rPr>
              <w:lastRenderedPageBreak/>
              <w:t>Informace ke kombinované nebo distanční formě</w:t>
            </w:r>
          </w:p>
        </w:tc>
      </w:tr>
      <w:tr w:rsidR="001973B2" w14:paraId="5EC91A7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5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56" w:author="utb" w:date="2019-09-09T15:42:00Z">
            <w:trPr>
              <w:gridBefore w:val="2"/>
            </w:trPr>
          </w:trPrChange>
        </w:trPr>
        <w:tc>
          <w:tcPr>
            <w:tcW w:w="5022" w:type="dxa"/>
            <w:gridSpan w:val="16"/>
            <w:tcBorders>
              <w:top w:val="single" w:sz="2" w:space="0" w:color="auto"/>
              <w:left w:val="single" w:sz="4" w:space="0" w:color="auto"/>
              <w:bottom w:val="single" w:sz="4" w:space="0" w:color="auto"/>
              <w:right w:val="single" w:sz="4" w:space="0" w:color="auto"/>
            </w:tcBorders>
            <w:shd w:val="clear" w:color="auto" w:fill="F7CAAC"/>
            <w:hideMark/>
            <w:tcPrChange w:id="1057" w:author="utb" w:date="2019-09-09T15:42:00Z">
              <w:tcPr>
                <w:tcW w:w="5023" w:type="dxa"/>
                <w:gridSpan w:val="20"/>
                <w:tcBorders>
                  <w:top w:val="single" w:sz="2" w:space="0" w:color="auto"/>
                  <w:left w:val="single" w:sz="4" w:space="0" w:color="auto"/>
                  <w:bottom w:val="single" w:sz="4" w:space="0" w:color="auto"/>
                  <w:right w:val="single" w:sz="4" w:space="0" w:color="auto"/>
                </w:tcBorders>
                <w:shd w:val="clear" w:color="auto" w:fill="F7CAAC"/>
                <w:hideMark/>
              </w:tcPr>
            </w:tcPrChange>
          </w:tcPr>
          <w:p w14:paraId="7B3A58D7" w14:textId="77777777" w:rsidR="001973B2" w:rsidRPr="00B7684B" w:rsidRDefault="001973B2" w:rsidP="00A521FB">
            <w:pPr>
              <w:jc w:val="both"/>
              <w:rPr>
                <w:sz w:val="19"/>
              </w:rPr>
            </w:pPr>
            <w:r w:rsidRPr="00B7684B">
              <w:rPr>
                <w:b/>
                <w:sz w:val="19"/>
              </w:rPr>
              <w:t>Rozsah konzultací (soustředění)</w:t>
            </w:r>
          </w:p>
        </w:tc>
        <w:tc>
          <w:tcPr>
            <w:tcW w:w="935" w:type="dxa"/>
            <w:gridSpan w:val="4"/>
            <w:tcBorders>
              <w:top w:val="single" w:sz="2" w:space="0" w:color="auto"/>
              <w:left w:val="single" w:sz="4" w:space="0" w:color="auto"/>
              <w:bottom w:val="single" w:sz="4" w:space="0" w:color="auto"/>
              <w:right w:val="single" w:sz="4" w:space="0" w:color="auto"/>
            </w:tcBorders>
            <w:tcPrChange w:id="1058" w:author="utb" w:date="2019-09-09T15:42:00Z">
              <w:tcPr>
                <w:tcW w:w="935" w:type="dxa"/>
                <w:gridSpan w:val="5"/>
                <w:tcBorders>
                  <w:top w:val="single" w:sz="2" w:space="0" w:color="auto"/>
                  <w:left w:val="single" w:sz="4" w:space="0" w:color="auto"/>
                  <w:bottom w:val="single" w:sz="4" w:space="0" w:color="auto"/>
                  <w:right w:val="single" w:sz="4" w:space="0" w:color="auto"/>
                </w:tcBorders>
              </w:tcPr>
            </w:tcPrChange>
          </w:tcPr>
          <w:p w14:paraId="086F3123" w14:textId="77777777" w:rsidR="001973B2" w:rsidRPr="00B7684B" w:rsidRDefault="001973B2" w:rsidP="00A521FB">
            <w:pPr>
              <w:jc w:val="both"/>
              <w:rPr>
                <w:sz w:val="19"/>
              </w:rPr>
            </w:pPr>
          </w:p>
        </w:tc>
        <w:tc>
          <w:tcPr>
            <w:tcW w:w="4392" w:type="dxa"/>
            <w:gridSpan w:val="17"/>
            <w:tcBorders>
              <w:top w:val="single" w:sz="2" w:space="0" w:color="auto"/>
              <w:left w:val="single" w:sz="4" w:space="0" w:color="auto"/>
              <w:bottom w:val="single" w:sz="4" w:space="0" w:color="auto"/>
              <w:right w:val="single" w:sz="4" w:space="0" w:color="auto"/>
            </w:tcBorders>
            <w:shd w:val="clear" w:color="auto" w:fill="F7CAAC"/>
            <w:hideMark/>
            <w:tcPrChange w:id="1059" w:author="utb" w:date="2019-09-09T15:42:00Z">
              <w:tcPr>
                <w:tcW w:w="4391" w:type="dxa"/>
                <w:gridSpan w:val="20"/>
                <w:tcBorders>
                  <w:top w:val="single" w:sz="2" w:space="0" w:color="auto"/>
                  <w:left w:val="single" w:sz="4" w:space="0" w:color="auto"/>
                  <w:bottom w:val="single" w:sz="4" w:space="0" w:color="auto"/>
                  <w:right w:val="single" w:sz="4" w:space="0" w:color="auto"/>
                </w:tcBorders>
                <w:shd w:val="clear" w:color="auto" w:fill="F7CAAC"/>
                <w:hideMark/>
              </w:tcPr>
            </w:tcPrChange>
          </w:tcPr>
          <w:p w14:paraId="2CBCB71A" w14:textId="77777777" w:rsidR="001973B2" w:rsidRPr="00B7684B" w:rsidRDefault="001973B2" w:rsidP="00A521FB">
            <w:pPr>
              <w:jc w:val="both"/>
              <w:rPr>
                <w:b/>
                <w:sz w:val="19"/>
              </w:rPr>
            </w:pPr>
            <w:r w:rsidRPr="00B7684B">
              <w:rPr>
                <w:b/>
                <w:sz w:val="19"/>
              </w:rPr>
              <w:t xml:space="preserve">hodin </w:t>
            </w:r>
          </w:p>
        </w:tc>
      </w:tr>
      <w:tr w:rsidR="001973B2" w14:paraId="286C69A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4082B27" w14:textId="77777777" w:rsidR="001973B2" w:rsidRPr="00B7684B" w:rsidRDefault="001973B2" w:rsidP="00A521FB">
            <w:pPr>
              <w:jc w:val="both"/>
              <w:rPr>
                <w:b/>
                <w:sz w:val="19"/>
              </w:rPr>
            </w:pPr>
            <w:r w:rsidRPr="00B7684B">
              <w:rPr>
                <w:b/>
                <w:sz w:val="19"/>
              </w:rPr>
              <w:t>Informace o způsobu kontaktu s vyučujícím</w:t>
            </w:r>
          </w:p>
        </w:tc>
      </w:tr>
      <w:tr w:rsidR="001973B2" w14:paraId="0B4F07BC"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621E40D9" w14:textId="5C120E77"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DAAB779"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63FF656A" w14:textId="58C3B749" w:rsidR="00CD5508" w:rsidRPr="00B7684B" w:rsidRDefault="001973B2" w:rsidP="00A521F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69" w:history="1">
              <w:r w:rsidRPr="00B7684B">
                <w:rPr>
                  <w:rStyle w:val="Hyperlink"/>
                  <w:sz w:val="19"/>
                </w:rPr>
                <w:t>ponizil@utb.cz</w:t>
              </w:r>
            </w:hyperlink>
            <w:r w:rsidRPr="00B7684B">
              <w:rPr>
                <w:color w:val="000000"/>
                <w:sz w:val="19"/>
              </w:rPr>
              <w:t>, 576 035</w:t>
            </w:r>
            <w:r w:rsidR="00502E35" w:rsidRPr="00B7684B">
              <w:rPr>
                <w:color w:val="000000"/>
                <w:sz w:val="19"/>
              </w:rPr>
              <w:t> </w:t>
            </w:r>
            <w:r w:rsidRPr="00B7684B">
              <w:rPr>
                <w:color w:val="000000"/>
                <w:sz w:val="19"/>
              </w:rPr>
              <w:t>114.</w:t>
            </w:r>
          </w:p>
          <w:p w14:paraId="675B449B" w14:textId="77777777" w:rsidR="00502E35" w:rsidRPr="00B7684B" w:rsidRDefault="00502E35" w:rsidP="00A521FB">
            <w:pPr>
              <w:pStyle w:val="xxmsonormal"/>
              <w:shd w:val="clear" w:color="auto" w:fill="FFFFFF"/>
              <w:spacing w:before="0" w:beforeAutospacing="0" w:after="0" w:afterAutospacing="0"/>
              <w:rPr>
                <w:color w:val="000000"/>
                <w:sz w:val="19"/>
              </w:rPr>
            </w:pPr>
          </w:p>
          <w:p w14:paraId="34B29272" w14:textId="77777777" w:rsidR="00B25A66" w:rsidRPr="00B7684B" w:rsidRDefault="00B25A66" w:rsidP="00A521FB">
            <w:pPr>
              <w:pStyle w:val="xxmsonormal"/>
              <w:shd w:val="clear" w:color="auto" w:fill="FFFFFF"/>
              <w:spacing w:before="0" w:beforeAutospacing="0" w:after="0" w:afterAutospacing="0"/>
              <w:rPr>
                <w:sz w:val="19"/>
              </w:rPr>
            </w:pPr>
          </w:p>
          <w:p w14:paraId="41A8DD9B" w14:textId="77777777" w:rsidR="008441D4" w:rsidRPr="00B7684B" w:rsidRDefault="008441D4" w:rsidP="00A521FB">
            <w:pPr>
              <w:pStyle w:val="xxmsonormal"/>
              <w:shd w:val="clear" w:color="auto" w:fill="FFFFFF"/>
              <w:spacing w:before="0" w:beforeAutospacing="0" w:after="0" w:afterAutospacing="0"/>
              <w:rPr>
                <w:sz w:val="19"/>
              </w:rPr>
            </w:pPr>
          </w:p>
          <w:p w14:paraId="064A5403" w14:textId="77777777" w:rsidR="008441D4" w:rsidRPr="00C71468" w:rsidRDefault="008441D4" w:rsidP="00A521FB">
            <w:pPr>
              <w:pStyle w:val="xxmsonormal"/>
              <w:shd w:val="clear" w:color="auto" w:fill="FFFFFF"/>
              <w:spacing w:before="0" w:beforeAutospacing="0" w:after="0" w:afterAutospacing="0"/>
              <w:rPr>
                <w:sz w:val="19"/>
                <w:szCs w:val="19"/>
              </w:rPr>
            </w:pPr>
          </w:p>
          <w:p w14:paraId="6C859C40" w14:textId="77777777" w:rsidR="008441D4" w:rsidRPr="00C71468" w:rsidRDefault="008441D4" w:rsidP="00A521FB">
            <w:pPr>
              <w:pStyle w:val="xxmsonormal"/>
              <w:shd w:val="clear" w:color="auto" w:fill="FFFFFF"/>
              <w:spacing w:before="0" w:beforeAutospacing="0" w:after="0" w:afterAutospacing="0"/>
              <w:rPr>
                <w:sz w:val="19"/>
                <w:szCs w:val="19"/>
              </w:rPr>
            </w:pPr>
          </w:p>
          <w:p w14:paraId="5CC8470C" w14:textId="77777777" w:rsidR="008441D4" w:rsidRPr="00C71468" w:rsidRDefault="008441D4" w:rsidP="00A521FB">
            <w:pPr>
              <w:pStyle w:val="xxmsonormal"/>
              <w:shd w:val="clear" w:color="auto" w:fill="FFFFFF"/>
              <w:spacing w:before="0" w:beforeAutospacing="0" w:after="0" w:afterAutospacing="0"/>
              <w:rPr>
                <w:sz w:val="19"/>
                <w:szCs w:val="19"/>
              </w:rPr>
            </w:pPr>
          </w:p>
          <w:p w14:paraId="2FFAA07E" w14:textId="77777777" w:rsidR="008441D4" w:rsidRDefault="008441D4" w:rsidP="00A521FB">
            <w:pPr>
              <w:pStyle w:val="xxmsonormal"/>
              <w:shd w:val="clear" w:color="auto" w:fill="FFFFFF"/>
              <w:spacing w:before="0" w:beforeAutospacing="0" w:after="0" w:afterAutospacing="0"/>
              <w:rPr>
                <w:sz w:val="19"/>
                <w:szCs w:val="19"/>
              </w:rPr>
            </w:pPr>
          </w:p>
          <w:p w14:paraId="7352A1B3" w14:textId="77777777" w:rsidR="0064112C" w:rsidRPr="00C71468" w:rsidRDefault="0064112C" w:rsidP="00A521FB">
            <w:pPr>
              <w:pStyle w:val="xxmsonormal"/>
              <w:shd w:val="clear" w:color="auto" w:fill="FFFFFF"/>
              <w:spacing w:before="0" w:beforeAutospacing="0" w:after="0" w:afterAutospacing="0"/>
              <w:rPr>
                <w:sz w:val="19"/>
                <w:szCs w:val="19"/>
              </w:rPr>
            </w:pPr>
          </w:p>
          <w:p w14:paraId="594D7359" w14:textId="78EFB267" w:rsidR="008441D4" w:rsidRPr="00B7684B" w:rsidRDefault="008441D4" w:rsidP="00A521FB">
            <w:pPr>
              <w:pStyle w:val="xxmsonormal"/>
              <w:shd w:val="clear" w:color="auto" w:fill="FFFFFF"/>
              <w:spacing w:before="0" w:beforeAutospacing="0" w:after="0" w:afterAutospacing="0"/>
              <w:rPr>
                <w:sz w:val="19"/>
              </w:rPr>
            </w:pPr>
          </w:p>
        </w:tc>
      </w:tr>
      <w:tr w:rsidR="001973B2" w14:paraId="6FFF8BE3"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5F0BFEC" w14:textId="298005DF" w:rsidR="001973B2" w:rsidRDefault="001973B2" w:rsidP="00A521FB">
            <w:pPr>
              <w:jc w:val="both"/>
              <w:rPr>
                <w:b/>
                <w:sz w:val="28"/>
              </w:rPr>
            </w:pPr>
            <w:r>
              <w:br w:type="page"/>
            </w:r>
            <w:r>
              <w:rPr>
                <w:b/>
                <w:sz w:val="28"/>
              </w:rPr>
              <w:t>B-III – Charakteristika studijního předmětu</w:t>
            </w:r>
          </w:p>
        </w:tc>
      </w:tr>
      <w:tr w:rsidR="001973B2" w:rsidRPr="00DF6C82" w14:paraId="7BAF7078"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061" w:author="utb" w:date="2019-09-09T15:42:00Z">
            <w:trPr>
              <w:gridBefore w:val="2"/>
              <w:trHeight w:hRule="exact" w:val="284"/>
            </w:trPr>
          </w:trPrChange>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Change w:id="1062" w:author="utb" w:date="2019-09-09T15:42:00Z">
              <w:tcPr>
                <w:tcW w:w="3143" w:type="dxa"/>
                <w:gridSpan w:val="6"/>
                <w:tcBorders>
                  <w:top w:val="double" w:sz="4" w:space="0" w:color="auto"/>
                  <w:left w:val="single" w:sz="4" w:space="0" w:color="auto"/>
                  <w:bottom w:val="single" w:sz="4" w:space="0" w:color="auto"/>
                  <w:right w:val="single" w:sz="4" w:space="0" w:color="auto"/>
                </w:tcBorders>
                <w:shd w:val="clear" w:color="auto" w:fill="F7CAAC"/>
                <w:hideMark/>
              </w:tcPr>
            </w:tcPrChange>
          </w:tcPr>
          <w:p w14:paraId="39A6646C" w14:textId="77777777" w:rsidR="001973B2" w:rsidRPr="00B7684B" w:rsidRDefault="001973B2" w:rsidP="00A521FB">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Change w:id="1063" w:author="utb" w:date="2019-09-09T15:42:00Z">
              <w:tcPr>
                <w:tcW w:w="7206" w:type="dxa"/>
                <w:gridSpan w:val="39"/>
                <w:tcBorders>
                  <w:top w:val="double" w:sz="4" w:space="0" w:color="auto"/>
                  <w:left w:val="single" w:sz="4" w:space="0" w:color="auto"/>
                  <w:bottom w:val="single" w:sz="4" w:space="0" w:color="auto"/>
                  <w:right w:val="single" w:sz="4" w:space="0" w:color="auto"/>
                </w:tcBorders>
              </w:tcPr>
            </w:tcPrChange>
          </w:tcPr>
          <w:p w14:paraId="3F675EDF" w14:textId="77777777" w:rsidR="001973B2" w:rsidRPr="00B7684B" w:rsidRDefault="001973B2" w:rsidP="00A521FB">
            <w:pPr>
              <w:jc w:val="both"/>
              <w:rPr>
                <w:b/>
                <w:sz w:val="19"/>
              </w:rPr>
            </w:pPr>
            <w:bookmarkStart w:id="1064" w:name="Opt_a_El_Active_Pol"/>
            <w:bookmarkEnd w:id="1064"/>
            <w:r w:rsidRPr="00B7684B">
              <w:rPr>
                <w:b/>
                <w:spacing w:val="-2"/>
                <w:sz w:val="19"/>
              </w:rPr>
              <w:t>Optically and Electrically Active Polymers</w:t>
            </w:r>
          </w:p>
        </w:tc>
      </w:tr>
      <w:tr w:rsidR="001973B2" w14:paraId="64A7E30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066"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067"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147A952C" w14:textId="77777777" w:rsidR="001973B2" w:rsidRPr="00B7684B" w:rsidRDefault="001973B2" w:rsidP="00A521FB">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Change w:id="1068"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3DB969EA" w14:textId="77777777" w:rsidR="001973B2" w:rsidRPr="00B7684B" w:rsidRDefault="001973B2" w:rsidP="00A521FB">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Change w:id="1069" w:author="utb" w:date="2019-09-09T15:42:00Z">
              <w:tcPr>
                <w:tcW w:w="2752"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0D2100F1" w14:textId="77777777" w:rsidR="001973B2" w:rsidRPr="00B7684B" w:rsidRDefault="001973B2" w:rsidP="00A521FB">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Change w:id="1070" w:author="utb" w:date="2019-09-09T15:42:00Z">
              <w:tcPr>
                <w:tcW w:w="971" w:type="dxa"/>
                <w:gridSpan w:val="5"/>
                <w:tcBorders>
                  <w:top w:val="single" w:sz="4" w:space="0" w:color="auto"/>
                  <w:left w:val="single" w:sz="4" w:space="0" w:color="auto"/>
                  <w:bottom w:val="single" w:sz="4" w:space="0" w:color="auto"/>
                  <w:right w:val="single" w:sz="4" w:space="0" w:color="auto"/>
                </w:tcBorders>
              </w:tcPr>
            </w:tcPrChange>
          </w:tcPr>
          <w:p w14:paraId="462DC33D" w14:textId="77777777" w:rsidR="001973B2" w:rsidRPr="00B7684B" w:rsidRDefault="001973B2" w:rsidP="00A521FB">
            <w:pPr>
              <w:jc w:val="both"/>
              <w:rPr>
                <w:sz w:val="19"/>
              </w:rPr>
            </w:pPr>
          </w:p>
        </w:tc>
      </w:tr>
      <w:tr w:rsidR="003B3A9A" w14:paraId="3AE2F70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072"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073"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17BCBA7E" w14:textId="77777777" w:rsidR="001973B2" w:rsidRPr="00B7684B" w:rsidRDefault="001973B2" w:rsidP="00A521FB">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Change w:id="1074" w:author="utb" w:date="2019-09-09T15:42:00Z">
              <w:tcPr>
                <w:tcW w:w="1738" w:type="dxa"/>
                <w:gridSpan w:val="11"/>
                <w:tcBorders>
                  <w:top w:val="single" w:sz="4" w:space="0" w:color="auto"/>
                  <w:left w:val="single" w:sz="4" w:space="0" w:color="auto"/>
                  <w:bottom w:val="single" w:sz="4" w:space="0" w:color="auto"/>
                  <w:right w:val="single" w:sz="4" w:space="0" w:color="auto"/>
                </w:tcBorders>
              </w:tcPr>
            </w:tcPrChange>
          </w:tcPr>
          <w:p w14:paraId="3E4B236E" w14:textId="77777777" w:rsidR="001973B2" w:rsidRPr="00B7684B" w:rsidRDefault="001973B2" w:rsidP="00A521FB">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Change w:id="1075" w:author="utb" w:date="2019-09-09T15:42:00Z">
              <w:tcPr>
                <w:tcW w:w="91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39AFA84" w14:textId="77777777" w:rsidR="001973B2" w:rsidRPr="00B7684B" w:rsidRDefault="001973B2" w:rsidP="00A521FB">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Change w:id="1076" w:author="utb" w:date="2019-09-09T15:42:00Z">
              <w:tcPr>
                <w:tcW w:w="835" w:type="dxa"/>
                <w:gridSpan w:val="5"/>
                <w:tcBorders>
                  <w:top w:val="single" w:sz="4" w:space="0" w:color="auto"/>
                  <w:left w:val="single" w:sz="4" w:space="0" w:color="auto"/>
                  <w:bottom w:val="single" w:sz="4" w:space="0" w:color="auto"/>
                  <w:right w:val="single" w:sz="4" w:space="0" w:color="auto"/>
                </w:tcBorders>
              </w:tcPr>
            </w:tcPrChange>
          </w:tcPr>
          <w:p w14:paraId="4B8985B3" w14:textId="77777777" w:rsidR="001973B2" w:rsidRPr="00B7684B" w:rsidRDefault="001973B2" w:rsidP="00A521FB">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077"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5DB0582" w14:textId="77777777" w:rsidR="001973B2" w:rsidRPr="00B7684B" w:rsidRDefault="001973B2" w:rsidP="00A521FB">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Change w:id="1078"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6E6F3220" w14:textId="77777777" w:rsidR="001973B2" w:rsidRPr="00B7684B" w:rsidRDefault="001973B2" w:rsidP="00A521FB">
            <w:pPr>
              <w:jc w:val="both"/>
              <w:rPr>
                <w:sz w:val="19"/>
              </w:rPr>
            </w:pPr>
          </w:p>
        </w:tc>
      </w:tr>
      <w:tr w:rsidR="001973B2" w14:paraId="7D7115D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80"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081"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302B95B2" w14:textId="77777777" w:rsidR="001973B2" w:rsidRPr="00B7684B" w:rsidRDefault="001973B2" w:rsidP="00A521FB">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Change w:id="1082"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131A9274" w14:textId="77777777" w:rsidR="001973B2" w:rsidRPr="00B7684B" w:rsidRDefault="001973B2" w:rsidP="00A521FB">
            <w:pPr>
              <w:jc w:val="both"/>
              <w:rPr>
                <w:sz w:val="19"/>
              </w:rPr>
            </w:pPr>
          </w:p>
        </w:tc>
      </w:tr>
      <w:tr w:rsidR="001973B2" w14:paraId="580AB27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84"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085"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766112E1" w14:textId="77777777" w:rsidR="001973B2" w:rsidRPr="00B7684B" w:rsidRDefault="001973B2" w:rsidP="00A521FB">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Change w:id="1086"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051E4025" w14:textId="77777777" w:rsidR="001973B2" w:rsidRPr="00B7684B" w:rsidRDefault="001973B2" w:rsidP="00A521FB">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087"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48F8F66" w14:textId="77777777" w:rsidR="001973B2" w:rsidRPr="00B7684B" w:rsidRDefault="001973B2" w:rsidP="00A521FB">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Change w:id="1088"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427D3297" w14:textId="77777777" w:rsidR="001973B2" w:rsidRPr="00B7684B" w:rsidRDefault="001973B2" w:rsidP="00A521FB">
            <w:pPr>
              <w:jc w:val="both"/>
              <w:rPr>
                <w:sz w:val="19"/>
              </w:rPr>
            </w:pPr>
          </w:p>
        </w:tc>
      </w:tr>
      <w:tr w:rsidR="001973B2" w14:paraId="549D286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090"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091"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2D6DFA8B"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Change w:id="1092"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6F316283" w14:textId="77777777" w:rsidR="001973B2" w:rsidRPr="00B7684B" w:rsidRDefault="001973B2" w:rsidP="00A521FB">
            <w:pPr>
              <w:jc w:val="both"/>
              <w:rPr>
                <w:sz w:val="19"/>
              </w:rPr>
            </w:pPr>
          </w:p>
        </w:tc>
      </w:tr>
      <w:tr w:rsidR="001973B2" w14:paraId="4A11DA0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1094" w:author="utb" w:date="2019-09-09T15:42:00Z">
            <w:trPr>
              <w:gridBefore w:val="2"/>
              <w:trHeight w:val="288"/>
            </w:trPr>
          </w:trPrChange>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Change w:id="1095" w:author="utb" w:date="2019-09-09T15:42:00Z">
              <w:tcPr>
                <w:tcW w:w="3143" w:type="dxa"/>
                <w:gridSpan w:val="6"/>
                <w:tcBorders>
                  <w:top w:val="nil"/>
                  <w:left w:val="single" w:sz="4" w:space="0" w:color="auto"/>
                  <w:bottom w:val="single" w:sz="4" w:space="0" w:color="auto"/>
                  <w:right w:val="single" w:sz="4" w:space="0" w:color="auto"/>
                </w:tcBorders>
                <w:shd w:val="clear" w:color="auto" w:fill="F7CAAC"/>
                <w:vAlign w:val="center"/>
                <w:hideMark/>
              </w:tcPr>
            </w:tcPrChange>
          </w:tcPr>
          <w:p w14:paraId="2C232DEA" w14:textId="77777777" w:rsidR="001973B2" w:rsidRPr="00B7684B" w:rsidRDefault="001973B2" w:rsidP="00A521FB">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Change w:id="1096" w:author="utb" w:date="2019-09-09T15:42:00Z">
              <w:tcPr>
                <w:tcW w:w="7206" w:type="dxa"/>
                <w:gridSpan w:val="39"/>
                <w:tcBorders>
                  <w:top w:val="single" w:sz="4" w:space="0" w:color="auto"/>
                  <w:left w:val="single" w:sz="4" w:space="0" w:color="auto"/>
                  <w:bottom w:val="single" w:sz="4" w:space="0" w:color="auto"/>
                  <w:right w:val="single" w:sz="4" w:space="0" w:color="auto"/>
                </w:tcBorders>
                <w:vAlign w:val="center"/>
              </w:tcPr>
            </w:tcPrChange>
          </w:tcPr>
          <w:p w14:paraId="5CA53C94" w14:textId="77777777" w:rsidR="001973B2" w:rsidRPr="00B7684B" w:rsidRDefault="001973B2" w:rsidP="00A521FB">
            <w:pPr>
              <w:rPr>
                <w:sz w:val="19"/>
              </w:rPr>
            </w:pPr>
            <w:r w:rsidRPr="00B7684B">
              <w:rPr>
                <w:spacing w:val="-2"/>
                <w:sz w:val="19"/>
              </w:rPr>
              <w:t>doc. Ing. et Ing. Ivo Kuřitka, Ph.D. et Ph.D.</w:t>
            </w:r>
          </w:p>
        </w:tc>
      </w:tr>
      <w:tr w:rsidR="001973B2" w14:paraId="7E3B671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098" w:author="utb" w:date="2019-09-09T15:42:00Z">
            <w:trPr>
              <w:gridBefore w:val="2"/>
              <w:trHeight w:val="243"/>
            </w:trPr>
          </w:trPrChange>
        </w:trPr>
        <w:tc>
          <w:tcPr>
            <w:tcW w:w="3142" w:type="dxa"/>
            <w:gridSpan w:val="3"/>
            <w:tcBorders>
              <w:top w:val="nil"/>
              <w:left w:val="single" w:sz="4" w:space="0" w:color="auto"/>
              <w:bottom w:val="single" w:sz="4" w:space="0" w:color="auto"/>
              <w:right w:val="single" w:sz="4" w:space="0" w:color="auto"/>
            </w:tcBorders>
            <w:shd w:val="clear" w:color="auto" w:fill="F7CAAC"/>
            <w:hideMark/>
            <w:tcPrChange w:id="1099" w:author="utb" w:date="2019-09-09T15:42:00Z">
              <w:tcPr>
                <w:tcW w:w="3143" w:type="dxa"/>
                <w:gridSpan w:val="6"/>
                <w:tcBorders>
                  <w:top w:val="nil"/>
                  <w:left w:val="single" w:sz="4" w:space="0" w:color="auto"/>
                  <w:bottom w:val="single" w:sz="4" w:space="0" w:color="auto"/>
                  <w:right w:val="single" w:sz="4" w:space="0" w:color="auto"/>
                </w:tcBorders>
                <w:shd w:val="clear" w:color="auto" w:fill="F7CAAC"/>
                <w:hideMark/>
              </w:tcPr>
            </w:tcPrChange>
          </w:tcPr>
          <w:p w14:paraId="29E6E7DC" w14:textId="77777777" w:rsidR="001973B2" w:rsidRPr="00B7684B" w:rsidRDefault="001973B2" w:rsidP="00A521FB">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Change w:id="1100" w:author="utb" w:date="2019-09-09T15:42:00Z">
              <w:tcPr>
                <w:tcW w:w="7206" w:type="dxa"/>
                <w:gridSpan w:val="39"/>
                <w:tcBorders>
                  <w:top w:val="nil"/>
                  <w:left w:val="single" w:sz="4" w:space="0" w:color="auto"/>
                  <w:bottom w:val="single" w:sz="4" w:space="0" w:color="auto"/>
                  <w:right w:val="single" w:sz="4" w:space="0" w:color="auto"/>
                </w:tcBorders>
              </w:tcPr>
            </w:tcPrChange>
          </w:tcPr>
          <w:p w14:paraId="1A59B32C" w14:textId="77777777" w:rsidR="001973B2" w:rsidRPr="00B7684B" w:rsidRDefault="001973B2" w:rsidP="00A521FB">
            <w:pPr>
              <w:jc w:val="both"/>
              <w:rPr>
                <w:sz w:val="19"/>
              </w:rPr>
            </w:pPr>
            <w:r w:rsidRPr="00B7684B">
              <w:rPr>
                <w:sz w:val="19"/>
              </w:rPr>
              <w:t>100%</w:t>
            </w:r>
          </w:p>
        </w:tc>
      </w:tr>
      <w:tr w:rsidR="001973B2" w14:paraId="30010F8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0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02"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03"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47EDC6F9" w14:textId="77777777" w:rsidR="001973B2" w:rsidRPr="00B7684B" w:rsidRDefault="001973B2" w:rsidP="00A521FB">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Change w:id="1104" w:author="utb" w:date="2019-09-09T15:42:00Z">
              <w:tcPr>
                <w:tcW w:w="7206" w:type="dxa"/>
                <w:gridSpan w:val="39"/>
                <w:tcBorders>
                  <w:top w:val="single" w:sz="4" w:space="0" w:color="auto"/>
                  <w:left w:val="single" w:sz="4" w:space="0" w:color="auto"/>
                  <w:bottom w:val="nil"/>
                  <w:right w:val="single" w:sz="4" w:space="0" w:color="auto"/>
                </w:tcBorders>
              </w:tcPr>
            </w:tcPrChange>
          </w:tcPr>
          <w:p w14:paraId="07F72989" w14:textId="77777777" w:rsidR="001973B2" w:rsidRPr="00B7684B" w:rsidRDefault="001973B2" w:rsidP="00A521FB">
            <w:pPr>
              <w:jc w:val="both"/>
              <w:rPr>
                <w:sz w:val="19"/>
              </w:rPr>
            </w:pPr>
          </w:p>
        </w:tc>
      </w:tr>
      <w:tr w:rsidR="001973B2" w14:paraId="163023B9"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33BDDF66" w14:textId="77777777" w:rsidR="001973B2" w:rsidRPr="00B7684B" w:rsidRDefault="001973B2" w:rsidP="00A521FB">
            <w:pPr>
              <w:spacing w:before="20" w:after="20"/>
              <w:rPr>
                <w:sz w:val="19"/>
              </w:rPr>
            </w:pPr>
            <w:r w:rsidRPr="00B7684B">
              <w:rPr>
                <w:spacing w:val="-2"/>
                <w:sz w:val="19"/>
              </w:rPr>
              <w:t>doc. Ing. et Ing. Ivo Kuřitka, Ph.D. et Ph.D.</w:t>
            </w:r>
          </w:p>
        </w:tc>
      </w:tr>
      <w:tr w:rsidR="001973B2" w14:paraId="7AD2CB3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0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06"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07"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4FD7379D" w14:textId="77777777" w:rsidR="001973B2" w:rsidRPr="00B7684B" w:rsidRDefault="001973B2" w:rsidP="00A521FB">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Change w:id="1108" w:author="utb" w:date="2019-09-09T15:42:00Z">
              <w:tcPr>
                <w:tcW w:w="7206" w:type="dxa"/>
                <w:gridSpan w:val="39"/>
                <w:tcBorders>
                  <w:top w:val="single" w:sz="4" w:space="0" w:color="auto"/>
                  <w:left w:val="single" w:sz="4" w:space="0" w:color="auto"/>
                  <w:bottom w:val="nil"/>
                  <w:right w:val="single" w:sz="4" w:space="0" w:color="auto"/>
                </w:tcBorders>
              </w:tcPr>
            </w:tcPrChange>
          </w:tcPr>
          <w:p w14:paraId="0E7D5FD9" w14:textId="77777777" w:rsidR="001973B2" w:rsidRPr="00B7684B" w:rsidRDefault="001973B2" w:rsidP="00A521FB">
            <w:pPr>
              <w:jc w:val="both"/>
              <w:rPr>
                <w:sz w:val="19"/>
              </w:rPr>
            </w:pPr>
          </w:p>
        </w:tc>
      </w:tr>
      <w:tr w:rsidR="001973B2" w:rsidRPr="00F82859" w14:paraId="74F9B495"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03C9FBF5" w14:textId="77777777" w:rsidR="001973B2" w:rsidRPr="00B7684B" w:rsidRDefault="001973B2" w:rsidP="00A521FB">
            <w:pPr>
              <w:jc w:val="both"/>
              <w:rPr>
                <w:sz w:val="19"/>
              </w:rPr>
            </w:pPr>
            <w:r w:rsidRPr="00B7684B">
              <w:rPr>
                <w:color w:val="000000"/>
                <w:sz w:val="19"/>
                <w:shd w:val="clear" w:color="auto" w:fill="FFFFFF"/>
              </w:rPr>
              <w:t>Cílem předmětu je seznámit studenty se základními mikrofyzikálními zákony, které vedou k molekulární elektronice. Pozornost je dále věnována materiálové bázi prvků molekulární elektroniky. </w:t>
            </w:r>
          </w:p>
          <w:p w14:paraId="76D3A1DE" w14:textId="77777777" w:rsidR="001973B2" w:rsidRPr="00B7684B" w:rsidRDefault="001973B2" w:rsidP="00A521FB">
            <w:pPr>
              <w:jc w:val="both"/>
              <w:rPr>
                <w:sz w:val="19"/>
              </w:rPr>
            </w:pPr>
          </w:p>
          <w:p w14:paraId="2FF5C6DF" w14:textId="77777777" w:rsidR="001973B2" w:rsidRPr="00B7684B" w:rsidRDefault="001973B2" w:rsidP="00A521FB">
            <w:pPr>
              <w:jc w:val="both"/>
              <w:rPr>
                <w:sz w:val="19"/>
                <w:u w:val="single"/>
              </w:rPr>
            </w:pPr>
            <w:r w:rsidRPr="00B7684B">
              <w:rPr>
                <w:sz w:val="19"/>
                <w:u w:val="single"/>
              </w:rPr>
              <w:t>Základní témata:</w:t>
            </w:r>
          </w:p>
          <w:p w14:paraId="02DB315B"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Elektronová vodivost. Mechanismy elektrické vodivosti, driftová pohyblivost, její závislost na napětí, Poole-Frenkelův jev. Vztah elektrické vodivosti polymerů a jejich chemické struktury. Polymerní polovodiče.</w:t>
            </w:r>
          </w:p>
          <w:p w14:paraId="2E012975"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Elektronové stavy molekulárních krystalů. Ideální krystal - energetická struktura ionizovaných stavů, Lyonsův model. Úloha strukturních defektů při vytváření lokálních elektronových stavů. Statistická disperse elektronové polarizace, Silinshův model. Experimentální metody studia spektra lokálních záchytných center pro nositele náboje.</w:t>
            </w:r>
          </w:p>
          <w:p w14:paraId="7DA02639"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Fotovodivost. Kvantový výtěžek. Mechanismy generace nositelů náboje, mechanismy přímé fotogenerace, mechanismy zahrnující disociaci excitonů. Onsagerův model. Sensibilisace fotoelektrické citlivosti polymerů, spektrální a chemická. Fotovoltaický jev v organických polovodičích.</w:t>
            </w:r>
          </w:p>
          <w:p w14:paraId="03E75CCF"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Elektronové a vibrační stavy chromoforů. Jablonského diagram, zářivé a nezářivé přechody, vnitřní konverze, mezisystémové přechody, souvislost s absorpčními a luminiscenčními spektry. Fluorescence a fosforescence. Steady state i časově rozlišená spektroskopie, metody měření a vyhodnocování dat.</w:t>
            </w:r>
          </w:p>
          <w:p w14:paraId="5DE02DAA"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Absorpce světla. Lambertův-Beerův zákon, propustnost, absorbance, vibrační struktura absorpčních spekter, měření absorpce. Rozptyl světla - základní zákonitosti, užití v polymerní vědě.</w:t>
            </w:r>
          </w:p>
          <w:p w14:paraId="7C44C2FF" w14:textId="77777777" w:rsidR="001973B2" w:rsidRPr="00B7684B" w:rsidRDefault="001973B2" w:rsidP="00AB6B08">
            <w:pPr>
              <w:pStyle w:val="ListParagraph"/>
              <w:numPr>
                <w:ilvl w:val="0"/>
                <w:numId w:val="23"/>
              </w:numPr>
              <w:ind w:left="113" w:hanging="113"/>
              <w:jc w:val="both"/>
              <w:rPr>
                <w:sz w:val="19"/>
                <w:u w:val="single"/>
              </w:rPr>
            </w:pPr>
            <w:r w:rsidRPr="00B7684B">
              <w:rPr>
                <w:color w:val="000000"/>
                <w:sz w:val="19"/>
                <w:shd w:val="clear" w:color="auto" w:fill="FFFFFF"/>
              </w:rPr>
              <w:t>Materiály, jevy a uspořádání použitelné v molekulární elektronice.</w:t>
            </w:r>
          </w:p>
        </w:tc>
      </w:tr>
      <w:tr w:rsidR="001973B2" w:rsidRPr="007B40BC" w14:paraId="199B9BB4"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0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110" w:author="utb" w:date="2019-09-09T15:42:00Z">
            <w:trPr>
              <w:gridBefore w:val="2"/>
              <w:trHeight w:val="265"/>
            </w:trPr>
          </w:trPrChange>
        </w:trPr>
        <w:tc>
          <w:tcPr>
            <w:tcW w:w="3721" w:type="dxa"/>
            <w:gridSpan w:val="9"/>
            <w:tcBorders>
              <w:top w:val="nil"/>
              <w:left w:val="single" w:sz="4" w:space="0" w:color="auto"/>
              <w:bottom w:val="single" w:sz="4" w:space="0" w:color="auto"/>
              <w:right w:val="single" w:sz="4" w:space="0" w:color="auto"/>
            </w:tcBorders>
            <w:shd w:val="clear" w:color="auto" w:fill="F7CAAC"/>
            <w:hideMark/>
            <w:tcPrChange w:id="1111" w:author="utb" w:date="2019-09-09T15:42:00Z">
              <w:tcPr>
                <w:tcW w:w="3722" w:type="dxa"/>
                <w:gridSpan w:val="12"/>
                <w:tcBorders>
                  <w:top w:val="nil"/>
                  <w:left w:val="single" w:sz="4" w:space="0" w:color="auto"/>
                  <w:bottom w:val="single" w:sz="4" w:space="0" w:color="auto"/>
                  <w:right w:val="single" w:sz="4" w:space="0" w:color="auto"/>
                </w:tcBorders>
                <w:shd w:val="clear" w:color="auto" w:fill="F7CAAC"/>
                <w:hideMark/>
              </w:tcPr>
            </w:tcPrChange>
          </w:tcPr>
          <w:p w14:paraId="2A91B363" w14:textId="77777777" w:rsidR="001973B2" w:rsidRPr="00B7684B" w:rsidRDefault="001973B2" w:rsidP="00A521FB">
            <w:pPr>
              <w:jc w:val="both"/>
              <w:rPr>
                <w:sz w:val="19"/>
              </w:rPr>
            </w:pPr>
            <w:r w:rsidRPr="00B7684B">
              <w:rPr>
                <w:b/>
                <w:sz w:val="19"/>
              </w:rPr>
              <w:t>Studijní literatura a studijní pomůcky</w:t>
            </w:r>
          </w:p>
        </w:tc>
        <w:tc>
          <w:tcPr>
            <w:tcW w:w="6628" w:type="dxa"/>
            <w:gridSpan w:val="28"/>
            <w:tcBorders>
              <w:top w:val="nil"/>
              <w:left w:val="single" w:sz="4" w:space="0" w:color="auto"/>
              <w:bottom w:val="nil"/>
              <w:right w:val="single" w:sz="4" w:space="0" w:color="auto"/>
            </w:tcBorders>
            <w:tcPrChange w:id="1112" w:author="utb" w:date="2019-09-09T15:42:00Z">
              <w:tcPr>
                <w:tcW w:w="6627" w:type="dxa"/>
                <w:gridSpan w:val="33"/>
                <w:tcBorders>
                  <w:top w:val="nil"/>
                  <w:left w:val="single" w:sz="4" w:space="0" w:color="auto"/>
                  <w:bottom w:val="nil"/>
                  <w:right w:val="single" w:sz="4" w:space="0" w:color="auto"/>
                </w:tcBorders>
              </w:tcPr>
            </w:tcPrChange>
          </w:tcPr>
          <w:p w14:paraId="329BAF2A" w14:textId="77777777" w:rsidR="001973B2" w:rsidRPr="00B7684B" w:rsidRDefault="001973B2" w:rsidP="00A521FB">
            <w:pPr>
              <w:jc w:val="both"/>
              <w:rPr>
                <w:sz w:val="19"/>
              </w:rPr>
            </w:pPr>
          </w:p>
        </w:tc>
      </w:tr>
      <w:tr w:rsidR="001973B2" w:rsidRPr="007B40BC" w14:paraId="6BF7322E"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1B0F9C6" w14:textId="77777777" w:rsidR="001973B2" w:rsidRPr="00B7684B" w:rsidRDefault="001973B2" w:rsidP="00A521FB">
            <w:pPr>
              <w:jc w:val="both"/>
              <w:rPr>
                <w:sz w:val="19"/>
                <w:u w:val="single"/>
              </w:rPr>
            </w:pPr>
            <w:r w:rsidRPr="00B7684B">
              <w:rPr>
                <w:sz w:val="19"/>
                <w:u w:val="single"/>
              </w:rPr>
              <w:lastRenderedPageBreak/>
              <w:t>Povinná literatura:</w:t>
            </w:r>
          </w:p>
          <w:p w14:paraId="5E8442DA" w14:textId="77777777" w:rsidR="000F1DDC" w:rsidRDefault="000F1DDC" w:rsidP="000F1DDC">
            <w:pPr>
              <w:shd w:val="clear" w:color="auto" w:fill="FFFFFF"/>
              <w:jc w:val="both"/>
              <w:rPr>
                <w:ins w:id="1113" w:author="utb" w:date="2019-09-09T14:28:00Z"/>
                <w:sz w:val="18"/>
                <w:szCs w:val="18"/>
              </w:rPr>
            </w:pPr>
            <w:ins w:id="1114" w:author="utb" w:date="2019-09-09T14:28:00Z">
              <w:r w:rsidRPr="00B57A84">
                <w:rPr>
                  <w:rStyle w:val="author"/>
                  <w:sz w:val="18"/>
                  <w:szCs w:val="18"/>
                </w:rPr>
                <w:t>DUTTA</w:t>
              </w:r>
              <w:r w:rsidRPr="00B57A84">
                <w:rPr>
                  <w:rStyle w:val="a-color-secondary"/>
                  <w:sz w:val="18"/>
                  <w:szCs w:val="18"/>
                </w:rPr>
                <w:t xml:space="preserve">, </w:t>
              </w:r>
              <w:r w:rsidRPr="00B57A84">
                <w:rPr>
                  <w:rStyle w:val="author"/>
                  <w:sz w:val="18"/>
                  <w:szCs w:val="18"/>
                </w:rPr>
                <w:t>P</w:t>
              </w:r>
              <w:r>
                <w:rPr>
                  <w:rStyle w:val="author"/>
                  <w:sz w:val="18"/>
                  <w:szCs w:val="18"/>
                </w:rPr>
                <w:t>.</w:t>
              </w:r>
              <w:r w:rsidRPr="00B57A84">
                <w:rPr>
                  <w:rStyle w:val="author"/>
                  <w:sz w:val="18"/>
                  <w:szCs w:val="18"/>
                </w:rPr>
                <w:t>K.K.</w:t>
              </w:r>
              <w:r>
                <w:rPr>
                  <w:rStyle w:val="author"/>
                  <w:sz w:val="18"/>
                  <w:szCs w:val="18"/>
                </w:rPr>
                <w:t xml:space="preserve">, </w:t>
              </w:r>
              <w:r w:rsidRPr="00B57A84">
                <w:rPr>
                  <w:rStyle w:val="author"/>
                  <w:sz w:val="18"/>
                  <w:szCs w:val="18"/>
                </w:rPr>
                <w:t>KUMAR</w:t>
              </w:r>
              <w:r>
                <w:rPr>
                  <w:rStyle w:val="author"/>
                  <w:sz w:val="18"/>
                  <w:szCs w:val="18"/>
                </w:rPr>
                <w:t xml:space="preserve">, </w:t>
              </w:r>
              <w:r w:rsidRPr="00B57A84">
                <w:rPr>
                  <w:rStyle w:val="author"/>
                  <w:sz w:val="18"/>
                  <w:szCs w:val="18"/>
                </w:rPr>
                <w:t>V</w:t>
              </w:r>
              <w:r>
                <w:rPr>
                  <w:rStyle w:val="author"/>
                  <w:sz w:val="18"/>
                  <w:szCs w:val="18"/>
                </w:rPr>
                <w:t>.</w:t>
              </w:r>
              <w:r w:rsidRPr="00B57A84">
                <w:rPr>
                  <w:rStyle w:val="contribution"/>
                  <w:sz w:val="18"/>
                  <w:szCs w:val="18"/>
                </w:rPr>
                <w:t xml:space="preserve"> </w:t>
              </w:r>
              <w:r w:rsidRPr="00C86913">
                <w:rPr>
                  <w:bCs/>
                  <w:i/>
                  <w:sz w:val="18"/>
                  <w:szCs w:val="18"/>
                </w:rPr>
                <w:t>Optically Active Polymers: A Systematic Study on Syntheses and Properties</w:t>
              </w:r>
              <w:r>
                <w:rPr>
                  <w:bCs/>
                  <w:sz w:val="18"/>
                  <w:szCs w:val="18"/>
                </w:rPr>
                <w:t>.</w:t>
              </w:r>
              <w:r w:rsidRPr="00B57A84">
                <w:rPr>
                  <w:b/>
                  <w:bCs/>
                  <w:sz w:val="18"/>
                  <w:szCs w:val="18"/>
                </w:rPr>
                <w:t xml:space="preserve"> </w:t>
              </w:r>
              <w:r w:rsidRPr="00C86913">
                <w:rPr>
                  <w:bCs/>
                  <w:sz w:val="18"/>
                  <w:szCs w:val="18"/>
                </w:rPr>
                <w:t>ISBN:</w:t>
              </w:r>
              <w:r w:rsidRPr="00C86913">
                <w:rPr>
                  <w:sz w:val="18"/>
                  <w:szCs w:val="18"/>
                </w:rPr>
                <w:t xml:space="preserve"> </w:t>
              </w:r>
              <w:r w:rsidRPr="00B57A84">
                <w:rPr>
                  <w:sz w:val="18"/>
                  <w:szCs w:val="18"/>
                </w:rPr>
                <w:t>981102605X</w:t>
              </w:r>
              <w:r>
                <w:rPr>
                  <w:sz w:val="18"/>
                  <w:szCs w:val="18"/>
                </w:rPr>
                <w:t>,</w:t>
              </w:r>
              <w:r w:rsidRPr="00B57A84">
                <w:rPr>
                  <w:sz w:val="18"/>
                  <w:szCs w:val="18"/>
                </w:rPr>
                <w:t xml:space="preserve"> Springer</w:t>
              </w:r>
              <w:r>
                <w:rPr>
                  <w:sz w:val="18"/>
                  <w:szCs w:val="18"/>
                </w:rPr>
                <w:t xml:space="preserve"> (2017).</w:t>
              </w:r>
            </w:ins>
          </w:p>
          <w:p w14:paraId="7D6AC8F0" w14:textId="5859C63D" w:rsidR="001973B2" w:rsidRPr="00B7684B" w:rsidRDefault="000F1DDC" w:rsidP="000F1DDC">
            <w:pPr>
              <w:shd w:val="clear" w:color="auto" w:fill="FFFFFF"/>
              <w:jc w:val="both"/>
              <w:rPr>
                <w:color w:val="000000"/>
                <w:sz w:val="19"/>
              </w:rPr>
            </w:pPr>
            <w:ins w:id="1115" w:author="utb" w:date="2019-09-09T14:28:00Z">
              <w:r w:rsidRPr="00B57A84">
                <w:rPr>
                  <w:rStyle w:val="author"/>
                  <w:sz w:val="18"/>
                  <w:szCs w:val="18"/>
                </w:rPr>
                <w:t>CARPI, F.</w:t>
              </w:r>
              <w:r w:rsidRPr="00B57A84">
                <w:rPr>
                  <w:rStyle w:val="contribution"/>
                  <w:sz w:val="18"/>
                  <w:szCs w:val="18"/>
                </w:rPr>
                <w:t xml:space="preserve">  </w:t>
              </w:r>
              <w:r w:rsidRPr="00C86913">
                <w:rPr>
                  <w:rStyle w:val="a-size-extra-large"/>
                  <w:bCs/>
                  <w:i/>
                  <w:sz w:val="18"/>
                  <w:szCs w:val="18"/>
                </w:rPr>
                <w:t>Electromechanically Active Polymers: A Concise Reference</w:t>
              </w:r>
              <w:r>
                <w:rPr>
                  <w:rStyle w:val="a-size-extra-large"/>
                  <w:bCs/>
                  <w:sz w:val="18"/>
                  <w:szCs w:val="18"/>
                </w:rPr>
                <w:t>.</w:t>
              </w:r>
              <w:r w:rsidRPr="00B57A84">
                <w:rPr>
                  <w:rStyle w:val="a-size-extra-large"/>
                  <w:bCs/>
                  <w:sz w:val="18"/>
                  <w:szCs w:val="18"/>
                </w:rPr>
                <w:t xml:space="preserve"> </w:t>
              </w:r>
              <w:r w:rsidRPr="00B57A84">
                <w:rPr>
                  <w:rStyle w:val="a-size-base"/>
                  <w:bCs/>
                  <w:sz w:val="18"/>
                  <w:szCs w:val="18"/>
                </w:rPr>
                <w:t>ISBN:</w:t>
              </w:r>
              <w:r w:rsidRPr="00B57A84">
                <w:rPr>
                  <w:sz w:val="18"/>
                  <w:szCs w:val="18"/>
                </w:rPr>
                <w:t xml:space="preserve"> </w:t>
              </w:r>
              <w:r w:rsidRPr="00B57A84">
                <w:rPr>
                  <w:rStyle w:val="a-size-base"/>
                  <w:sz w:val="18"/>
                  <w:szCs w:val="18"/>
                </w:rPr>
                <w:t xml:space="preserve">3319315285, </w:t>
              </w:r>
              <w:r w:rsidRPr="00B57A84">
                <w:rPr>
                  <w:sz w:val="18"/>
                  <w:szCs w:val="18"/>
                </w:rPr>
                <w:t>Springer (2016)</w:t>
              </w:r>
              <w:r>
                <w:rPr>
                  <w:sz w:val="18"/>
                  <w:szCs w:val="18"/>
                </w:rPr>
                <w:t>.</w:t>
              </w:r>
              <w:r>
                <w:rPr>
                  <w:sz w:val="18"/>
                  <w:szCs w:val="18"/>
                </w:rPr>
                <w:br/>
              </w:r>
            </w:ins>
            <w:r w:rsidR="001973B2" w:rsidRPr="00B7684B">
              <w:rPr>
                <w:color w:val="000000"/>
                <w:sz w:val="19"/>
              </w:rPr>
              <w:t xml:space="preserve">LAKOWICZ, J.R. </w:t>
            </w:r>
            <w:r w:rsidR="001973B2" w:rsidRPr="00B7684B">
              <w:rPr>
                <w:i/>
                <w:color w:val="000000"/>
                <w:sz w:val="19"/>
              </w:rPr>
              <w:t>Principles of Fluorescence Spectroscopy</w:t>
            </w:r>
            <w:r w:rsidR="001973B2" w:rsidRPr="00B7684B">
              <w:rPr>
                <w:color w:val="000000"/>
                <w:sz w:val="19"/>
              </w:rPr>
              <w:t xml:space="preserve">. 3rd Ed. New York: Springer, 2006, xxvi, 954 s. ISBN 0-387-31278-1. </w:t>
            </w:r>
          </w:p>
          <w:p w14:paraId="04AB9F3F" w14:textId="77777777" w:rsidR="001973B2" w:rsidRPr="00B7684B" w:rsidRDefault="001973B2" w:rsidP="00A521FB">
            <w:pPr>
              <w:shd w:val="clear" w:color="auto" w:fill="FFFFFF"/>
              <w:jc w:val="both"/>
              <w:rPr>
                <w:color w:val="000000"/>
                <w:sz w:val="19"/>
              </w:rPr>
            </w:pPr>
            <w:r w:rsidRPr="00B7684B">
              <w:rPr>
                <w:caps/>
                <w:color w:val="000000"/>
                <w:sz w:val="19"/>
              </w:rPr>
              <w:t>Pope, M., Swenberg, C.E.</w:t>
            </w:r>
            <w:r w:rsidRPr="00B7684B">
              <w:rPr>
                <w:color w:val="000000"/>
                <w:sz w:val="19"/>
              </w:rPr>
              <w:t> </w:t>
            </w:r>
            <w:r w:rsidRPr="00B7684B">
              <w:rPr>
                <w:i/>
                <w:color w:val="000000"/>
                <w:sz w:val="19"/>
              </w:rPr>
              <w:t>Electronic Processes in Organic Crystals and Polymers</w:t>
            </w:r>
            <w:r w:rsidRPr="00B7684B">
              <w:rPr>
                <w:color w:val="000000"/>
                <w:sz w:val="19"/>
              </w:rPr>
              <w:t>. 2nd Ed. Oxford Univ. Press, 1993. </w:t>
            </w:r>
          </w:p>
          <w:p w14:paraId="4708E843" w14:textId="77777777" w:rsidR="001973B2" w:rsidRPr="00B7684B" w:rsidRDefault="001973B2" w:rsidP="00A521FB">
            <w:pPr>
              <w:jc w:val="both"/>
              <w:rPr>
                <w:color w:val="000000"/>
                <w:sz w:val="19"/>
              </w:rPr>
            </w:pPr>
            <w:r w:rsidRPr="00B7684B">
              <w:rPr>
                <w:caps/>
                <w:color w:val="000000"/>
                <w:sz w:val="19"/>
              </w:rPr>
              <w:t>Sariciftci, N.S</w:t>
            </w:r>
            <w:r w:rsidRPr="00B7684B">
              <w:rPr>
                <w:color w:val="000000"/>
                <w:sz w:val="19"/>
              </w:rPr>
              <w:t>. </w:t>
            </w:r>
            <w:r w:rsidRPr="00B7684B">
              <w:rPr>
                <w:i/>
                <w:color w:val="000000"/>
                <w:sz w:val="19"/>
              </w:rPr>
              <w:t>Primary Photoexcitations in Conjugated Polymers: Molecular Exciton Versus Seminductor Band Mode</w:t>
            </w:r>
            <w:r w:rsidRPr="00B7684B">
              <w:rPr>
                <w:color w:val="000000"/>
                <w:sz w:val="19"/>
              </w:rPr>
              <w:t>. Singapore: World Scientific, 1997.</w:t>
            </w:r>
          </w:p>
          <w:p w14:paraId="3BC32AE8" w14:textId="77777777" w:rsidR="001973B2" w:rsidRPr="00B7684B" w:rsidRDefault="001973B2" w:rsidP="00A521FB">
            <w:pPr>
              <w:jc w:val="both"/>
              <w:rPr>
                <w:sz w:val="19"/>
                <w:u w:val="single"/>
              </w:rPr>
            </w:pPr>
          </w:p>
          <w:p w14:paraId="4951D495" w14:textId="77777777" w:rsidR="001973B2" w:rsidRPr="00B7684B" w:rsidRDefault="001973B2" w:rsidP="00A521FB">
            <w:pPr>
              <w:jc w:val="both"/>
              <w:rPr>
                <w:sz w:val="19"/>
                <w:u w:val="single"/>
              </w:rPr>
            </w:pPr>
            <w:r w:rsidRPr="00B7684B">
              <w:rPr>
                <w:sz w:val="19"/>
                <w:u w:val="single"/>
              </w:rPr>
              <w:t>Doporučená literatura:</w:t>
            </w:r>
          </w:p>
          <w:p w14:paraId="4949E63B" w14:textId="77777777" w:rsidR="00E9392D" w:rsidRPr="001A5CC6" w:rsidRDefault="00E9392D" w:rsidP="00E9392D">
            <w:pPr>
              <w:jc w:val="both"/>
              <w:rPr>
                <w:rStyle w:val="txt"/>
                <w:spacing w:val="-2"/>
                <w:sz w:val="19"/>
                <w:szCs w:val="19"/>
              </w:rPr>
            </w:pPr>
            <w:r w:rsidRPr="001A5CC6">
              <w:rPr>
                <w:rStyle w:val="txt"/>
                <w:caps/>
                <w:color w:val="000000"/>
                <w:sz w:val="19"/>
                <w:szCs w:val="19"/>
              </w:rPr>
              <w:t>Zhang, W., Feng, P., Chen, J., Sun, Z., Zhao, B.</w:t>
            </w:r>
            <w:r w:rsidRPr="001A5CC6">
              <w:rPr>
                <w:caps/>
                <w:color w:val="000000"/>
                <w:sz w:val="19"/>
                <w:szCs w:val="19"/>
              </w:rPr>
              <w:t xml:space="preserve"> </w:t>
            </w:r>
            <w:r w:rsidRPr="001A5CC6">
              <w:rPr>
                <w:rStyle w:val="txtbold"/>
                <w:bCs/>
                <w:i/>
                <w:color w:val="000000"/>
                <w:sz w:val="19"/>
                <w:szCs w:val="19"/>
              </w:rPr>
              <w:t xml:space="preserve">Electrically Conductive Hydrogels for Flexible Energy Storage Systems. </w:t>
            </w:r>
            <w:r w:rsidRPr="001A5CC6">
              <w:rPr>
                <w:rStyle w:val="Emphasis"/>
                <w:i w:val="0"/>
                <w:color w:val="000000"/>
                <w:sz w:val="19"/>
                <w:szCs w:val="19"/>
              </w:rPr>
              <w:t>Progress in Polymer Science</w:t>
            </w:r>
            <w:r w:rsidRPr="001A5CC6">
              <w:rPr>
                <w:rStyle w:val="txt"/>
                <w:color w:val="000000"/>
                <w:sz w:val="19"/>
                <w:szCs w:val="19"/>
              </w:rPr>
              <w:t xml:space="preserve"> 88, 220-240, 2019.</w:t>
            </w:r>
          </w:p>
          <w:p w14:paraId="33124F29" w14:textId="378EB608" w:rsidR="00E9392D" w:rsidRPr="00C71468" w:rsidRDefault="00E9392D" w:rsidP="00E9392D">
            <w:pPr>
              <w:jc w:val="both"/>
              <w:rPr>
                <w:rStyle w:val="txt"/>
                <w:spacing w:val="-2"/>
                <w:sz w:val="19"/>
                <w:szCs w:val="19"/>
              </w:rPr>
            </w:pPr>
            <w:r w:rsidRPr="001A5CC6">
              <w:rPr>
                <w:rStyle w:val="authors"/>
                <w:caps/>
                <w:color w:val="333333"/>
                <w:sz w:val="19"/>
                <w:szCs w:val="19"/>
              </w:rPr>
              <w:t>Malik, A., Kandasubramanian, B.</w:t>
            </w:r>
            <w:r w:rsidRPr="001A5CC6">
              <w:rPr>
                <w:color w:val="333333"/>
                <w:sz w:val="19"/>
                <w:szCs w:val="19"/>
              </w:rPr>
              <w:t xml:space="preserve"> </w:t>
            </w:r>
            <w:r w:rsidRPr="001A5CC6">
              <w:rPr>
                <w:rStyle w:val="arttitle"/>
                <w:i/>
                <w:color w:val="333333"/>
                <w:sz w:val="19"/>
                <w:szCs w:val="19"/>
              </w:rPr>
              <w:t>Flexible Polymeric Substrates for Electronic Applications</w:t>
            </w:r>
            <w:r w:rsidRPr="001A5CC6">
              <w:rPr>
                <w:rStyle w:val="arttitle"/>
                <w:color w:val="333333"/>
                <w:sz w:val="19"/>
                <w:szCs w:val="19"/>
              </w:rPr>
              <w:t xml:space="preserve">. </w:t>
            </w:r>
            <w:r w:rsidRPr="001A5CC6">
              <w:rPr>
                <w:rStyle w:val="serialtitle"/>
                <w:color w:val="333333"/>
                <w:sz w:val="19"/>
                <w:szCs w:val="19"/>
              </w:rPr>
              <w:t>Polymer Reviews,</w:t>
            </w:r>
            <w:r w:rsidRPr="001A5CC6">
              <w:rPr>
                <w:color w:val="333333"/>
                <w:sz w:val="19"/>
                <w:szCs w:val="19"/>
              </w:rPr>
              <w:t xml:space="preserve"> </w:t>
            </w:r>
            <w:r w:rsidRPr="001A5CC6">
              <w:rPr>
                <w:rStyle w:val="Date1"/>
                <w:color w:val="333333"/>
                <w:sz w:val="19"/>
                <w:szCs w:val="19"/>
              </w:rPr>
              <w:t xml:space="preserve">2018. </w:t>
            </w:r>
            <w:r w:rsidR="00490978">
              <w:rPr>
                <w:rStyle w:val="doilink"/>
                <w:color w:val="333333"/>
                <w:sz w:val="19"/>
                <w:szCs w:val="19"/>
              </w:rPr>
              <w:t>DOI</w:t>
            </w:r>
            <w:r w:rsidRPr="001A5CC6">
              <w:rPr>
                <w:rStyle w:val="doilink"/>
                <w:color w:val="333333"/>
                <w:sz w:val="19"/>
                <w:szCs w:val="19"/>
              </w:rPr>
              <w:t xml:space="preserve"> </w:t>
            </w:r>
            <w:hyperlink r:id="rId70" w:history="1">
              <w:r w:rsidRPr="001A5CC6">
                <w:rPr>
                  <w:rStyle w:val="Hyperlink"/>
                  <w:color w:val="333333"/>
                  <w:sz w:val="19"/>
                  <w:szCs w:val="19"/>
                </w:rPr>
                <w:t>10.1080/15583724.2018.1473424</w:t>
              </w:r>
            </w:hyperlink>
            <w:r w:rsidRPr="001A5CC6">
              <w:rPr>
                <w:rStyle w:val="txt"/>
                <w:color w:val="000000"/>
                <w:sz w:val="19"/>
                <w:szCs w:val="19"/>
              </w:rPr>
              <w:t>.</w:t>
            </w:r>
            <w:r w:rsidRPr="00C71468">
              <w:rPr>
                <w:rStyle w:val="txt"/>
                <w:color w:val="000000"/>
                <w:sz w:val="19"/>
                <w:szCs w:val="19"/>
              </w:rPr>
              <w:t xml:space="preserve"> </w:t>
            </w:r>
          </w:p>
          <w:p w14:paraId="63552AD9" w14:textId="77777777" w:rsidR="001973B2" w:rsidRPr="00B7684B" w:rsidRDefault="001973B2" w:rsidP="00A521FB">
            <w:pPr>
              <w:shd w:val="clear" w:color="auto" w:fill="FFFFFF"/>
              <w:jc w:val="both"/>
              <w:rPr>
                <w:color w:val="000000"/>
                <w:sz w:val="19"/>
              </w:rPr>
            </w:pPr>
            <w:r w:rsidRPr="00B7684B">
              <w:rPr>
                <w:caps/>
                <w:color w:val="000000"/>
                <w:sz w:val="19"/>
              </w:rPr>
              <w:t>Brabec,</w:t>
            </w:r>
            <w:r w:rsidRPr="00B7684B">
              <w:rPr>
                <w:color w:val="000000"/>
                <w:sz w:val="19"/>
              </w:rPr>
              <w:t xml:space="preserve"> C.J. </w:t>
            </w:r>
            <w:r w:rsidRPr="00B7684B">
              <w:rPr>
                <w:i/>
                <w:color w:val="000000"/>
                <w:sz w:val="19"/>
              </w:rPr>
              <w:t>Organic Photovoltaics: Concepts and Realization</w:t>
            </w:r>
            <w:r w:rsidRPr="00B7684B">
              <w:rPr>
                <w:color w:val="000000"/>
                <w:sz w:val="19"/>
              </w:rPr>
              <w:t>. Berlin: Springer, 2003. ISBN 354000405X.</w:t>
            </w:r>
          </w:p>
          <w:p w14:paraId="5559B50D" w14:textId="77777777" w:rsidR="001973B2" w:rsidRPr="00B7684B" w:rsidRDefault="001973B2" w:rsidP="00A521FB">
            <w:pPr>
              <w:shd w:val="clear" w:color="auto" w:fill="FFFFFF"/>
              <w:jc w:val="both"/>
              <w:rPr>
                <w:sz w:val="19"/>
              </w:rPr>
            </w:pPr>
            <w:r w:rsidRPr="00B7684B">
              <w:rPr>
                <w:sz w:val="19"/>
              </w:rPr>
              <w:t xml:space="preserve">PENG, H., SUN, X., WENG, W., FANG, X. </w:t>
            </w:r>
            <w:r w:rsidRPr="00B7684B">
              <w:rPr>
                <w:i/>
                <w:sz w:val="19"/>
              </w:rPr>
              <w:t>Polymer Materials for Energy and Electronic Applications</w:t>
            </w:r>
            <w:r w:rsidRPr="00B7684B">
              <w:rPr>
                <w:sz w:val="19"/>
              </w:rPr>
              <w:t xml:space="preserve">. Academic Press, 2016. Dostupné z: </w:t>
            </w:r>
            <w:hyperlink r:id="rId71" w:history="1">
              <w:r w:rsidRPr="00B7684B">
                <w:rPr>
                  <w:rStyle w:val="Hyperlink"/>
                  <w:sz w:val="19"/>
                </w:rPr>
                <w:t>http://app.knovel.com/web/toc.v/cid:kpPMEEA002/viewerType:toc//root_slug:polymer-materials-energy/url_slug:polymer-materials-energy/</w:t>
              </w:r>
            </w:hyperlink>
            <w:r w:rsidRPr="00B7684B">
              <w:rPr>
                <w:rStyle w:val="Hyperlink"/>
                <w:sz w:val="19"/>
              </w:rPr>
              <w:t>.</w:t>
            </w:r>
          </w:p>
          <w:p w14:paraId="6D8394FA" w14:textId="77777777" w:rsidR="001973B2" w:rsidRPr="00B7684B" w:rsidRDefault="001973B2" w:rsidP="00A521FB">
            <w:pPr>
              <w:shd w:val="clear" w:color="auto" w:fill="FFFFFF"/>
              <w:jc w:val="both"/>
              <w:rPr>
                <w:sz w:val="19"/>
              </w:rPr>
            </w:pPr>
            <w:r w:rsidRPr="00B7684B">
              <w:rPr>
                <w:sz w:val="19"/>
              </w:rPr>
              <w:t xml:space="preserve">PAVIA, D.L. </w:t>
            </w:r>
            <w:r w:rsidRPr="00B7684B">
              <w:rPr>
                <w:i/>
                <w:sz w:val="19"/>
              </w:rPr>
              <w:t>Introduction to Spectroscopy.</w:t>
            </w:r>
            <w:r w:rsidRPr="00B7684B">
              <w:rPr>
                <w:sz w:val="19"/>
              </w:rPr>
              <w:t xml:space="preserve"> Stamford: Cengage Learning, 2015. ISBN 9781285460123.</w:t>
            </w:r>
          </w:p>
        </w:tc>
      </w:tr>
      <w:tr w:rsidR="001973B2" w14:paraId="748D636E"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054CF631" w14:textId="77777777" w:rsidR="001973B2" w:rsidRPr="00B7684B" w:rsidRDefault="001973B2" w:rsidP="00A521FB">
            <w:pPr>
              <w:jc w:val="center"/>
              <w:rPr>
                <w:b/>
                <w:sz w:val="19"/>
              </w:rPr>
            </w:pPr>
            <w:r w:rsidRPr="00B7684B">
              <w:rPr>
                <w:b/>
                <w:sz w:val="19"/>
              </w:rPr>
              <w:t>Informace ke kombinované nebo distanční formě</w:t>
            </w:r>
          </w:p>
        </w:tc>
      </w:tr>
      <w:tr w:rsidR="001973B2" w14:paraId="1C8413C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17" w:author="utb" w:date="2019-09-09T15:42:00Z">
            <w:trPr>
              <w:gridBefore w:val="2"/>
            </w:trPr>
          </w:trPrChange>
        </w:trPr>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Change w:id="1118" w:author="utb" w:date="2019-09-09T15:42:00Z">
              <w:tcPr>
                <w:tcW w:w="4881" w:type="dxa"/>
                <w:gridSpan w:val="17"/>
                <w:tcBorders>
                  <w:top w:val="single" w:sz="2" w:space="0" w:color="auto"/>
                  <w:left w:val="single" w:sz="4" w:space="0" w:color="auto"/>
                  <w:bottom w:val="single" w:sz="4" w:space="0" w:color="auto"/>
                  <w:right w:val="single" w:sz="4" w:space="0" w:color="auto"/>
                </w:tcBorders>
                <w:shd w:val="clear" w:color="auto" w:fill="F7CAAC"/>
                <w:hideMark/>
              </w:tcPr>
            </w:tcPrChange>
          </w:tcPr>
          <w:p w14:paraId="6F2C648D" w14:textId="77777777" w:rsidR="001973B2" w:rsidRPr="00B7684B" w:rsidRDefault="001973B2" w:rsidP="00A521FB">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Change w:id="1119" w:author="utb" w:date="2019-09-09T15:42:00Z">
              <w:tcPr>
                <w:tcW w:w="910" w:type="dxa"/>
                <w:gridSpan w:val="5"/>
                <w:tcBorders>
                  <w:top w:val="single" w:sz="2" w:space="0" w:color="auto"/>
                  <w:left w:val="single" w:sz="4" w:space="0" w:color="auto"/>
                  <w:bottom w:val="single" w:sz="4" w:space="0" w:color="auto"/>
                  <w:right w:val="single" w:sz="4" w:space="0" w:color="auto"/>
                </w:tcBorders>
              </w:tcPr>
            </w:tcPrChange>
          </w:tcPr>
          <w:p w14:paraId="151A5D27" w14:textId="77777777" w:rsidR="001973B2" w:rsidRPr="00B7684B" w:rsidRDefault="001973B2" w:rsidP="00A521FB">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Change w:id="1120" w:author="utb" w:date="2019-09-09T15:42:00Z">
              <w:tcPr>
                <w:tcW w:w="4558" w:type="dxa"/>
                <w:gridSpan w:val="23"/>
                <w:tcBorders>
                  <w:top w:val="single" w:sz="2" w:space="0" w:color="auto"/>
                  <w:left w:val="single" w:sz="4" w:space="0" w:color="auto"/>
                  <w:bottom w:val="single" w:sz="4" w:space="0" w:color="auto"/>
                  <w:right w:val="single" w:sz="4" w:space="0" w:color="auto"/>
                </w:tcBorders>
                <w:shd w:val="clear" w:color="auto" w:fill="F7CAAC"/>
                <w:hideMark/>
              </w:tcPr>
            </w:tcPrChange>
          </w:tcPr>
          <w:p w14:paraId="2F74523F" w14:textId="77777777" w:rsidR="001973B2" w:rsidRPr="00B7684B" w:rsidRDefault="001973B2" w:rsidP="00A521FB">
            <w:pPr>
              <w:jc w:val="both"/>
              <w:rPr>
                <w:b/>
                <w:sz w:val="19"/>
              </w:rPr>
            </w:pPr>
            <w:r w:rsidRPr="00B7684B">
              <w:rPr>
                <w:b/>
                <w:sz w:val="19"/>
              </w:rPr>
              <w:t xml:space="preserve">hodin </w:t>
            </w:r>
          </w:p>
        </w:tc>
      </w:tr>
      <w:tr w:rsidR="001973B2" w14:paraId="3C08C456"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1F696ED" w14:textId="77777777" w:rsidR="001973B2" w:rsidRPr="00B7684B" w:rsidRDefault="001973B2" w:rsidP="00A521FB">
            <w:pPr>
              <w:jc w:val="both"/>
              <w:rPr>
                <w:b/>
                <w:sz w:val="19"/>
              </w:rPr>
            </w:pPr>
            <w:r w:rsidRPr="00B7684B">
              <w:rPr>
                <w:b/>
                <w:sz w:val="19"/>
              </w:rPr>
              <w:t>Informace o způsobu kontaktu s vyučujícím</w:t>
            </w:r>
          </w:p>
        </w:tc>
      </w:tr>
      <w:tr w:rsidR="001973B2" w14:paraId="02246C68"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3760E099" w14:textId="7C799576"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A9520C1"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6616576A" w14:textId="0E6FEA55" w:rsidR="00783CD8" w:rsidRPr="000F1DDC"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72" w:history="1">
              <w:r w:rsidRPr="00B7684B">
                <w:rPr>
                  <w:rStyle w:val="Hyperlink"/>
                  <w:sz w:val="19"/>
                </w:rPr>
                <w:t>kuritka@utb.cz</w:t>
              </w:r>
            </w:hyperlink>
            <w:r w:rsidRPr="00B7684B">
              <w:rPr>
                <w:color w:val="000000"/>
                <w:sz w:val="19"/>
              </w:rPr>
              <w:t>, 576 038</w:t>
            </w:r>
            <w:r w:rsidR="0064112C">
              <w:rPr>
                <w:color w:val="000000"/>
                <w:sz w:val="19"/>
              </w:rPr>
              <w:t> </w:t>
            </w:r>
            <w:r w:rsidRPr="00B7684B">
              <w:rPr>
                <w:color w:val="000000"/>
                <w:sz w:val="19"/>
              </w:rPr>
              <w:t>049.</w:t>
            </w:r>
          </w:p>
        </w:tc>
      </w:tr>
      <w:tr w:rsidR="001973B2" w14:paraId="52AC0139"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2C083A29" w14:textId="77777777" w:rsidR="001973B2" w:rsidRDefault="001973B2" w:rsidP="00A521FB">
            <w:pPr>
              <w:jc w:val="both"/>
              <w:rPr>
                <w:b/>
                <w:sz w:val="28"/>
              </w:rPr>
            </w:pPr>
            <w:r>
              <w:br w:type="page"/>
            </w:r>
            <w:r>
              <w:rPr>
                <w:b/>
                <w:sz w:val="28"/>
              </w:rPr>
              <w:t>B-III – Charakteristika studijního předmětu</w:t>
            </w:r>
          </w:p>
        </w:tc>
      </w:tr>
      <w:tr w:rsidR="001973B2" w:rsidRPr="008755E8" w14:paraId="50DB954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2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122" w:author="utb" w:date="2019-09-09T15:42:00Z">
            <w:trPr>
              <w:gridBefore w:val="2"/>
              <w:trHeight w:hRule="exact" w:val="284"/>
            </w:trPr>
          </w:trPrChange>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Change w:id="1123" w:author="utb" w:date="2019-09-09T15:42:00Z">
              <w:tcPr>
                <w:tcW w:w="3143" w:type="dxa"/>
                <w:gridSpan w:val="6"/>
                <w:tcBorders>
                  <w:top w:val="double" w:sz="4" w:space="0" w:color="auto"/>
                  <w:left w:val="single" w:sz="4" w:space="0" w:color="auto"/>
                  <w:bottom w:val="single" w:sz="4" w:space="0" w:color="auto"/>
                  <w:right w:val="single" w:sz="4" w:space="0" w:color="auto"/>
                </w:tcBorders>
                <w:shd w:val="clear" w:color="auto" w:fill="F7CAAC"/>
                <w:hideMark/>
              </w:tcPr>
            </w:tcPrChange>
          </w:tcPr>
          <w:p w14:paraId="2BB7C8BE" w14:textId="77777777" w:rsidR="001973B2" w:rsidRPr="00B7684B" w:rsidRDefault="001973B2" w:rsidP="00A521FB">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Change w:id="1124" w:author="utb" w:date="2019-09-09T15:42:00Z">
              <w:tcPr>
                <w:tcW w:w="7206" w:type="dxa"/>
                <w:gridSpan w:val="39"/>
                <w:tcBorders>
                  <w:top w:val="double" w:sz="4" w:space="0" w:color="auto"/>
                  <w:left w:val="single" w:sz="4" w:space="0" w:color="auto"/>
                  <w:bottom w:val="single" w:sz="4" w:space="0" w:color="auto"/>
                  <w:right w:val="single" w:sz="4" w:space="0" w:color="auto"/>
                </w:tcBorders>
              </w:tcPr>
            </w:tcPrChange>
          </w:tcPr>
          <w:p w14:paraId="449CDD1E" w14:textId="77777777" w:rsidR="001973B2" w:rsidRPr="00B7684B" w:rsidRDefault="001973B2" w:rsidP="00A521FB">
            <w:pPr>
              <w:jc w:val="both"/>
              <w:rPr>
                <w:b/>
                <w:sz w:val="19"/>
              </w:rPr>
            </w:pPr>
            <w:bookmarkStart w:id="1125" w:name="Org_Chem"/>
            <w:bookmarkEnd w:id="1125"/>
            <w:r w:rsidRPr="00B7684B">
              <w:rPr>
                <w:b/>
                <w:spacing w:val="-2"/>
                <w:sz w:val="19"/>
              </w:rPr>
              <w:t>Organic Chemistry</w:t>
            </w:r>
          </w:p>
        </w:tc>
      </w:tr>
      <w:tr w:rsidR="001973B2" w:rsidRPr="008755E8" w14:paraId="7C9E1A8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2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127"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28"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12FB76CE" w14:textId="77777777" w:rsidR="001973B2" w:rsidRPr="00B7684B" w:rsidRDefault="001973B2" w:rsidP="00A521FB">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Change w:id="1129"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5409696B" w14:textId="77777777" w:rsidR="001973B2" w:rsidRPr="00B7684B" w:rsidRDefault="001973B2" w:rsidP="00A521FB">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Change w:id="1130" w:author="utb" w:date="2019-09-09T15:42:00Z">
              <w:tcPr>
                <w:tcW w:w="2752"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081E0AA3" w14:textId="77777777" w:rsidR="001973B2" w:rsidRPr="00B7684B" w:rsidRDefault="001973B2" w:rsidP="00A521FB">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Change w:id="1131" w:author="utb" w:date="2019-09-09T15:42:00Z">
              <w:tcPr>
                <w:tcW w:w="971" w:type="dxa"/>
                <w:gridSpan w:val="5"/>
                <w:tcBorders>
                  <w:top w:val="single" w:sz="4" w:space="0" w:color="auto"/>
                  <w:left w:val="single" w:sz="4" w:space="0" w:color="auto"/>
                  <w:bottom w:val="single" w:sz="4" w:space="0" w:color="auto"/>
                  <w:right w:val="single" w:sz="4" w:space="0" w:color="auto"/>
                </w:tcBorders>
              </w:tcPr>
            </w:tcPrChange>
          </w:tcPr>
          <w:p w14:paraId="038ABDC0" w14:textId="77777777" w:rsidR="001973B2" w:rsidRPr="00B7684B" w:rsidRDefault="001973B2" w:rsidP="00A521FB">
            <w:pPr>
              <w:jc w:val="both"/>
              <w:rPr>
                <w:sz w:val="19"/>
              </w:rPr>
            </w:pPr>
          </w:p>
        </w:tc>
      </w:tr>
      <w:tr w:rsidR="003B3A9A" w:rsidRPr="008755E8" w14:paraId="5B9091F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3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133"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34"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586BCA10" w14:textId="77777777" w:rsidR="001973B2" w:rsidRPr="00B7684B" w:rsidRDefault="001973B2" w:rsidP="00A521FB">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Change w:id="1135" w:author="utb" w:date="2019-09-09T15:42:00Z">
              <w:tcPr>
                <w:tcW w:w="1738" w:type="dxa"/>
                <w:gridSpan w:val="11"/>
                <w:tcBorders>
                  <w:top w:val="single" w:sz="4" w:space="0" w:color="auto"/>
                  <w:left w:val="single" w:sz="4" w:space="0" w:color="auto"/>
                  <w:bottom w:val="single" w:sz="4" w:space="0" w:color="auto"/>
                  <w:right w:val="single" w:sz="4" w:space="0" w:color="auto"/>
                </w:tcBorders>
              </w:tcPr>
            </w:tcPrChange>
          </w:tcPr>
          <w:p w14:paraId="3A33A3C0" w14:textId="77777777" w:rsidR="001973B2" w:rsidRPr="00B7684B" w:rsidRDefault="001973B2" w:rsidP="00A521FB">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Change w:id="1136" w:author="utb" w:date="2019-09-09T15:42:00Z">
              <w:tcPr>
                <w:tcW w:w="91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A1DD1B7" w14:textId="77777777" w:rsidR="001973B2" w:rsidRPr="00B7684B" w:rsidRDefault="001973B2" w:rsidP="00A521FB">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Change w:id="1137" w:author="utb" w:date="2019-09-09T15:42:00Z">
              <w:tcPr>
                <w:tcW w:w="835" w:type="dxa"/>
                <w:gridSpan w:val="5"/>
                <w:tcBorders>
                  <w:top w:val="single" w:sz="4" w:space="0" w:color="auto"/>
                  <w:left w:val="single" w:sz="4" w:space="0" w:color="auto"/>
                  <w:bottom w:val="single" w:sz="4" w:space="0" w:color="auto"/>
                  <w:right w:val="single" w:sz="4" w:space="0" w:color="auto"/>
                </w:tcBorders>
              </w:tcPr>
            </w:tcPrChange>
          </w:tcPr>
          <w:p w14:paraId="150358F0" w14:textId="77777777" w:rsidR="001973B2" w:rsidRPr="00B7684B" w:rsidRDefault="001973B2" w:rsidP="00A521FB">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138"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3C77A18A" w14:textId="77777777" w:rsidR="001973B2" w:rsidRPr="00B7684B" w:rsidRDefault="001973B2" w:rsidP="00A521FB">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Change w:id="1139"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547D075E" w14:textId="77777777" w:rsidR="001973B2" w:rsidRPr="00B7684B" w:rsidRDefault="001973B2" w:rsidP="00A521FB">
            <w:pPr>
              <w:jc w:val="both"/>
              <w:rPr>
                <w:sz w:val="19"/>
              </w:rPr>
            </w:pPr>
          </w:p>
        </w:tc>
      </w:tr>
      <w:tr w:rsidR="001973B2" w:rsidRPr="008755E8" w14:paraId="2F2078C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41"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42"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543D85E1" w14:textId="77777777" w:rsidR="001973B2" w:rsidRPr="00B7684B" w:rsidRDefault="001973B2" w:rsidP="00A521FB">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Change w:id="1143"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5745E2F3" w14:textId="77777777" w:rsidR="001973B2" w:rsidRPr="00B7684B" w:rsidRDefault="001973B2" w:rsidP="00A521FB">
            <w:pPr>
              <w:jc w:val="both"/>
              <w:rPr>
                <w:sz w:val="19"/>
              </w:rPr>
            </w:pPr>
          </w:p>
        </w:tc>
      </w:tr>
      <w:tr w:rsidR="001973B2" w:rsidRPr="008755E8" w14:paraId="080A297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45"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46"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0BC6C889" w14:textId="77777777" w:rsidR="001973B2" w:rsidRPr="00B7684B" w:rsidRDefault="001973B2" w:rsidP="00A521FB">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Change w:id="1147"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6407D981" w14:textId="77777777" w:rsidR="001973B2" w:rsidRPr="00B7684B" w:rsidRDefault="001973B2" w:rsidP="00A521FB">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148"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1C300A60" w14:textId="77777777" w:rsidR="001973B2" w:rsidRPr="00B7684B" w:rsidRDefault="001973B2" w:rsidP="00A521FB">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Change w:id="1149"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7A0AB68D" w14:textId="77777777" w:rsidR="001973B2" w:rsidRPr="00B7684B" w:rsidRDefault="001973B2" w:rsidP="00A521FB">
            <w:pPr>
              <w:jc w:val="both"/>
              <w:rPr>
                <w:sz w:val="19"/>
              </w:rPr>
            </w:pPr>
          </w:p>
        </w:tc>
      </w:tr>
      <w:tr w:rsidR="001973B2" w:rsidRPr="008755E8" w14:paraId="78F9A91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51"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52"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08E5D051"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Change w:id="1153"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7375603B" w14:textId="77777777" w:rsidR="001973B2" w:rsidRPr="00B7684B" w:rsidRDefault="001973B2" w:rsidP="00A521FB">
            <w:pPr>
              <w:jc w:val="both"/>
              <w:rPr>
                <w:sz w:val="19"/>
              </w:rPr>
            </w:pPr>
          </w:p>
        </w:tc>
      </w:tr>
      <w:tr w:rsidR="001973B2" w:rsidRPr="008755E8" w14:paraId="3852AC3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4"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1155" w:author="utb" w:date="2019-09-09T15:42:00Z">
            <w:trPr>
              <w:gridBefore w:val="2"/>
              <w:trHeight w:val="288"/>
            </w:trPr>
          </w:trPrChange>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Change w:id="1156" w:author="utb" w:date="2019-09-09T15:42:00Z">
              <w:tcPr>
                <w:tcW w:w="3143" w:type="dxa"/>
                <w:gridSpan w:val="6"/>
                <w:tcBorders>
                  <w:top w:val="nil"/>
                  <w:left w:val="single" w:sz="4" w:space="0" w:color="auto"/>
                  <w:bottom w:val="single" w:sz="4" w:space="0" w:color="auto"/>
                  <w:right w:val="single" w:sz="4" w:space="0" w:color="auto"/>
                </w:tcBorders>
                <w:shd w:val="clear" w:color="auto" w:fill="F7CAAC"/>
                <w:vAlign w:val="center"/>
                <w:hideMark/>
              </w:tcPr>
            </w:tcPrChange>
          </w:tcPr>
          <w:p w14:paraId="1CD9130E" w14:textId="77777777" w:rsidR="001973B2" w:rsidRPr="00B7684B" w:rsidRDefault="001973B2" w:rsidP="00A521FB">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Change w:id="1157" w:author="utb" w:date="2019-09-09T15:42:00Z">
              <w:tcPr>
                <w:tcW w:w="7206" w:type="dxa"/>
                <w:gridSpan w:val="39"/>
                <w:tcBorders>
                  <w:top w:val="single" w:sz="4" w:space="0" w:color="auto"/>
                  <w:left w:val="single" w:sz="4" w:space="0" w:color="auto"/>
                  <w:bottom w:val="single" w:sz="4" w:space="0" w:color="auto"/>
                  <w:right w:val="single" w:sz="4" w:space="0" w:color="auto"/>
                </w:tcBorders>
                <w:vAlign w:val="center"/>
              </w:tcPr>
            </w:tcPrChange>
          </w:tcPr>
          <w:p w14:paraId="4EBCB403" w14:textId="77777777" w:rsidR="001973B2" w:rsidRPr="00B7684B" w:rsidRDefault="001973B2" w:rsidP="00A521FB">
            <w:pPr>
              <w:rPr>
                <w:sz w:val="19"/>
              </w:rPr>
            </w:pPr>
            <w:r w:rsidRPr="00B7684B">
              <w:rPr>
                <w:spacing w:val="-2"/>
                <w:sz w:val="19"/>
              </w:rPr>
              <w:t>prof. Ing. Antonín Klásek, DrSc.</w:t>
            </w:r>
          </w:p>
        </w:tc>
      </w:tr>
      <w:tr w:rsidR="001973B2" w:rsidRPr="008755E8" w14:paraId="3666E37A"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8"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159" w:author="utb" w:date="2019-09-09T15:42:00Z">
            <w:trPr>
              <w:gridBefore w:val="2"/>
              <w:trHeight w:val="243"/>
            </w:trPr>
          </w:trPrChange>
        </w:trPr>
        <w:tc>
          <w:tcPr>
            <w:tcW w:w="3142" w:type="dxa"/>
            <w:gridSpan w:val="3"/>
            <w:tcBorders>
              <w:top w:val="nil"/>
              <w:left w:val="single" w:sz="4" w:space="0" w:color="auto"/>
              <w:bottom w:val="single" w:sz="4" w:space="0" w:color="auto"/>
              <w:right w:val="single" w:sz="4" w:space="0" w:color="auto"/>
            </w:tcBorders>
            <w:shd w:val="clear" w:color="auto" w:fill="F7CAAC"/>
            <w:hideMark/>
            <w:tcPrChange w:id="1160" w:author="utb" w:date="2019-09-09T15:42:00Z">
              <w:tcPr>
                <w:tcW w:w="3143" w:type="dxa"/>
                <w:gridSpan w:val="6"/>
                <w:tcBorders>
                  <w:top w:val="nil"/>
                  <w:left w:val="single" w:sz="4" w:space="0" w:color="auto"/>
                  <w:bottom w:val="single" w:sz="4" w:space="0" w:color="auto"/>
                  <w:right w:val="single" w:sz="4" w:space="0" w:color="auto"/>
                </w:tcBorders>
                <w:shd w:val="clear" w:color="auto" w:fill="F7CAAC"/>
                <w:hideMark/>
              </w:tcPr>
            </w:tcPrChange>
          </w:tcPr>
          <w:p w14:paraId="56A55447" w14:textId="77777777" w:rsidR="001973B2" w:rsidRPr="00B7684B" w:rsidRDefault="001973B2" w:rsidP="00A521FB">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Change w:id="1161" w:author="utb" w:date="2019-09-09T15:42:00Z">
              <w:tcPr>
                <w:tcW w:w="7206" w:type="dxa"/>
                <w:gridSpan w:val="39"/>
                <w:tcBorders>
                  <w:top w:val="nil"/>
                  <w:left w:val="single" w:sz="4" w:space="0" w:color="auto"/>
                  <w:bottom w:val="single" w:sz="4" w:space="0" w:color="auto"/>
                  <w:right w:val="single" w:sz="4" w:space="0" w:color="auto"/>
                </w:tcBorders>
              </w:tcPr>
            </w:tcPrChange>
          </w:tcPr>
          <w:p w14:paraId="1F9F1EA2" w14:textId="77777777" w:rsidR="001973B2" w:rsidRPr="00B7684B" w:rsidRDefault="001973B2" w:rsidP="00A521FB">
            <w:pPr>
              <w:jc w:val="both"/>
              <w:rPr>
                <w:sz w:val="19"/>
              </w:rPr>
            </w:pPr>
            <w:r w:rsidRPr="00B7684B">
              <w:rPr>
                <w:sz w:val="19"/>
              </w:rPr>
              <w:t>100%</w:t>
            </w:r>
          </w:p>
        </w:tc>
      </w:tr>
      <w:tr w:rsidR="001973B2" w:rsidRPr="008755E8" w14:paraId="253265C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63"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64"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243182C2" w14:textId="77777777" w:rsidR="001973B2" w:rsidRPr="00B7684B" w:rsidRDefault="001973B2" w:rsidP="00A521FB">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Change w:id="1165" w:author="utb" w:date="2019-09-09T15:42:00Z">
              <w:tcPr>
                <w:tcW w:w="7206" w:type="dxa"/>
                <w:gridSpan w:val="39"/>
                <w:tcBorders>
                  <w:top w:val="single" w:sz="4" w:space="0" w:color="auto"/>
                  <w:left w:val="single" w:sz="4" w:space="0" w:color="auto"/>
                  <w:bottom w:val="nil"/>
                  <w:right w:val="single" w:sz="4" w:space="0" w:color="auto"/>
                </w:tcBorders>
              </w:tcPr>
            </w:tcPrChange>
          </w:tcPr>
          <w:p w14:paraId="1A72123D" w14:textId="77777777" w:rsidR="001973B2" w:rsidRPr="00B7684B" w:rsidRDefault="001973B2" w:rsidP="00A521FB">
            <w:pPr>
              <w:jc w:val="both"/>
              <w:rPr>
                <w:sz w:val="19"/>
              </w:rPr>
            </w:pPr>
          </w:p>
        </w:tc>
      </w:tr>
      <w:tr w:rsidR="001973B2" w:rsidRPr="008755E8" w14:paraId="75364CD6"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197694C7" w14:textId="77777777" w:rsidR="001973B2" w:rsidRPr="00B7684B" w:rsidRDefault="001973B2" w:rsidP="00A521FB">
            <w:pPr>
              <w:spacing w:before="20" w:after="20"/>
              <w:rPr>
                <w:sz w:val="19"/>
              </w:rPr>
            </w:pPr>
            <w:r w:rsidRPr="00B7684B">
              <w:rPr>
                <w:spacing w:val="-2"/>
                <w:sz w:val="19"/>
              </w:rPr>
              <w:t>prof. Ing. Antonín Klásek, DrSc.</w:t>
            </w:r>
          </w:p>
        </w:tc>
      </w:tr>
      <w:tr w:rsidR="001973B2" w:rsidRPr="008755E8" w14:paraId="1A794CA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6"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67"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68"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3F2EB6F0" w14:textId="77777777" w:rsidR="001973B2" w:rsidRPr="00B7684B" w:rsidRDefault="001973B2" w:rsidP="00A521FB">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Change w:id="1169" w:author="utb" w:date="2019-09-09T15:42:00Z">
              <w:tcPr>
                <w:tcW w:w="7206" w:type="dxa"/>
                <w:gridSpan w:val="39"/>
                <w:tcBorders>
                  <w:top w:val="single" w:sz="4" w:space="0" w:color="auto"/>
                  <w:left w:val="single" w:sz="4" w:space="0" w:color="auto"/>
                  <w:bottom w:val="nil"/>
                  <w:right w:val="single" w:sz="4" w:space="0" w:color="auto"/>
                </w:tcBorders>
              </w:tcPr>
            </w:tcPrChange>
          </w:tcPr>
          <w:p w14:paraId="7E2CDF23" w14:textId="77777777" w:rsidR="001973B2" w:rsidRPr="00B7684B" w:rsidRDefault="001973B2" w:rsidP="00A521FB">
            <w:pPr>
              <w:jc w:val="both"/>
              <w:rPr>
                <w:sz w:val="19"/>
              </w:rPr>
            </w:pPr>
          </w:p>
        </w:tc>
      </w:tr>
      <w:tr w:rsidR="001973B2" w:rsidRPr="004B35AA" w14:paraId="13C32C24"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3A7DB3B3" w14:textId="77777777" w:rsidR="001973B2" w:rsidRPr="00B7684B" w:rsidRDefault="001973B2" w:rsidP="00A521FB">
            <w:pPr>
              <w:jc w:val="both"/>
              <w:rPr>
                <w:sz w:val="19"/>
              </w:rPr>
            </w:pPr>
            <w:r w:rsidRPr="00B7684B">
              <w:rPr>
                <w:color w:val="000000"/>
                <w:sz w:val="19"/>
                <w:shd w:val="clear" w:color="auto" w:fill="FFFFFF"/>
              </w:rPr>
              <w:t>Cílem předmětu je rozšíření základních znalostí organické chemie získaných v předcházejícím studiu. Jedná se o popis přípravy, reakcí a názvosloví uhlovodíků a jejich základních derivátů jako jsou halogenderiváty, alkoholy, fenoly, peroxidy, aminy, nitrosloučeniny, aldehydy, ketony, kyseliny a jejich substituční a funkční deriváty. Dále je poskytnut přehled základů stereochemie, chemie bílkovin, lipidů a nukleových kyselin a základních heterocyklů.</w:t>
            </w:r>
          </w:p>
          <w:p w14:paraId="0363B37F" w14:textId="77777777" w:rsidR="001973B2" w:rsidRPr="00B7684B" w:rsidRDefault="001973B2" w:rsidP="00A521FB">
            <w:pPr>
              <w:jc w:val="both"/>
              <w:rPr>
                <w:sz w:val="19"/>
              </w:rPr>
            </w:pPr>
          </w:p>
          <w:p w14:paraId="22E9BDF8" w14:textId="77777777" w:rsidR="001973B2" w:rsidRPr="00B7684B" w:rsidRDefault="001973B2" w:rsidP="00A521FB">
            <w:pPr>
              <w:jc w:val="both"/>
              <w:rPr>
                <w:sz w:val="19"/>
                <w:u w:val="single"/>
              </w:rPr>
            </w:pPr>
            <w:r w:rsidRPr="00B7684B">
              <w:rPr>
                <w:sz w:val="19"/>
                <w:u w:val="single"/>
              </w:rPr>
              <w:t>Základní témata:</w:t>
            </w:r>
          </w:p>
          <w:p w14:paraId="7C299AB9"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Tvorba a charakterizace chemické vazby, konformace a konfigurace, projekční vzorce, geometrická isomerie, stereochemie cyklů. </w:t>
            </w:r>
          </w:p>
          <w:p w14:paraId="63219DEC"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Symetrie molekuly, prvky symetrie, chiralita, specifikace molekulární chirality, tautomerie. </w:t>
            </w:r>
          </w:p>
          <w:p w14:paraId="1BB4442C"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Polarita vazby, indukční efekt, konjugační efekt, mesomerie, hyperkonjugace, sterický efekt, komplexy s přenosem náboje. </w:t>
            </w:r>
          </w:p>
          <w:p w14:paraId="6DA812DD"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Teorie transitního stavu, kinetické a termodynamické řízení reakcí, solvatační efekt, způsoby určování reakčního mechanismu. </w:t>
            </w:r>
          </w:p>
          <w:p w14:paraId="63E8A20B"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Nukleofilní substituce u nasycených systémů - kinetika, ovlivnění strukturou reaktantů a reakčními podmínkami. </w:t>
            </w:r>
          </w:p>
          <w:p w14:paraId="6E9D6047"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Elektrofilní a radikálová substituce u nasycených systémů. Elektrofilní a nukleofilní aromatická substituce. </w:t>
            </w:r>
          </w:p>
          <w:p w14:paraId="26836D4B"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Mono- a bimolekulární eliminační reakce. </w:t>
            </w:r>
          </w:p>
          <w:p w14:paraId="1B04A67F"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Nukleofilní, elektrofilní a radikálové adice, aldolizace a příbuzné reakce. </w:t>
            </w:r>
          </w:p>
          <w:p w14:paraId="1C741E38"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Esterifikace a hydrolýza esterů, reakce enaminů. </w:t>
            </w:r>
          </w:p>
          <w:p w14:paraId="2DB81A25"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Molekulární přesmyky v nasycených i nenasycených systémech, asymetrické reakce. </w:t>
            </w:r>
          </w:p>
          <w:p w14:paraId="0ACFC214"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Sacharidy - stereochemie a reakce, lipidy. Peptidy a bílkoviny - příprava a vlastnosti. Nukleové kyseliny - složení a funkce. </w:t>
            </w:r>
          </w:p>
          <w:p w14:paraId="5F553B6D"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Fotochemické reakce - průběh, elektronové přechody, rozpad excitovaného stavu, přenos energie. Fotochemie vybraných organických sloučenin, fotochemické oxidace singletovým a tripletovým kyslíkem. </w:t>
            </w:r>
          </w:p>
          <w:p w14:paraId="63D5AD58"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lastRenderedPageBreak/>
              <w:t>Reakční intermediáty: karbokationty, karbanionty, karbeny a nitreny, ariny. </w:t>
            </w:r>
          </w:p>
          <w:p w14:paraId="176806A0"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Vznik, identifikace a reaktivita volných radikálů. Elementární a komplexní reakce radikálů, volné radikály v biochemických systémech. </w:t>
            </w:r>
          </w:p>
          <w:p w14:paraId="0CD2F30F" w14:textId="77777777" w:rsidR="001973B2" w:rsidRPr="00B7684B" w:rsidRDefault="001973B2" w:rsidP="00AB6B08">
            <w:pPr>
              <w:pStyle w:val="ListParagraph"/>
              <w:numPr>
                <w:ilvl w:val="0"/>
                <w:numId w:val="13"/>
              </w:numPr>
              <w:ind w:left="113" w:hanging="113"/>
              <w:jc w:val="both"/>
              <w:rPr>
                <w:sz w:val="19"/>
                <w:u w:val="single"/>
              </w:rPr>
            </w:pPr>
            <w:r w:rsidRPr="00B7684B">
              <w:rPr>
                <w:color w:val="000000"/>
                <w:sz w:val="19"/>
                <w:shd w:val="clear" w:color="auto" w:fill="FFFFFF"/>
              </w:rPr>
              <w:t>Nomenklatura heterocyklů, příprava a reakce základních heterocyklů s pětičlenným a šestičlenným kruhem a jejich benzoderivátů.</w:t>
            </w:r>
          </w:p>
        </w:tc>
      </w:tr>
      <w:tr w:rsidR="001973B2" w:rsidRPr="008755E8" w14:paraId="39BBDFE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0"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171" w:author="utb" w:date="2019-09-09T15:42:00Z">
            <w:trPr>
              <w:gridBefore w:val="2"/>
              <w:trHeight w:val="265"/>
            </w:trPr>
          </w:trPrChange>
        </w:trPr>
        <w:tc>
          <w:tcPr>
            <w:tcW w:w="3721" w:type="dxa"/>
            <w:gridSpan w:val="9"/>
            <w:tcBorders>
              <w:top w:val="nil"/>
              <w:left w:val="single" w:sz="4" w:space="0" w:color="auto"/>
              <w:bottom w:val="single" w:sz="4" w:space="0" w:color="auto"/>
              <w:right w:val="single" w:sz="4" w:space="0" w:color="auto"/>
            </w:tcBorders>
            <w:shd w:val="clear" w:color="auto" w:fill="F7CAAC"/>
            <w:hideMark/>
            <w:tcPrChange w:id="1172" w:author="utb" w:date="2019-09-09T15:42:00Z">
              <w:tcPr>
                <w:tcW w:w="3722" w:type="dxa"/>
                <w:gridSpan w:val="12"/>
                <w:tcBorders>
                  <w:top w:val="nil"/>
                  <w:left w:val="single" w:sz="4" w:space="0" w:color="auto"/>
                  <w:bottom w:val="single" w:sz="4" w:space="0" w:color="auto"/>
                  <w:right w:val="single" w:sz="4" w:space="0" w:color="auto"/>
                </w:tcBorders>
                <w:shd w:val="clear" w:color="auto" w:fill="F7CAAC"/>
                <w:hideMark/>
              </w:tcPr>
            </w:tcPrChange>
          </w:tcPr>
          <w:p w14:paraId="41812291" w14:textId="77777777" w:rsidR="001973B2" w:rsidRPr="00B7684B" w:rsidRDefault="001973B2" w:rsidP="00A521FB">
            <w:pPr>
              <w:jc w:val="both"/>
              <w:rPr>
                <w:sz w:val="19"/>
              </w:rPr>
            </w:pPr>
            <w:r w:rsidRPr="00B7684B">
              <w:rPr>
                <w:b/>
                <w:sz w:val="19"/>
              </w:rPr>
              <w:lastRenderedPageBreak/>
              <w:t>Studijní literatura a studijní pomůcky</w:t>
            </w:r>
          </w:p>
        </w:tc>
        <w:tc>
          <w:tcPr>
            <w:tcW w:w="6628" w:type="dxa"/>
            <w:gridSpan w:val="28"/>
            <w:tcBorders>
              <w:top w:val="nil"/>
              <w:left w:val="single" w:sz="4" w:space="0" w:color="auto"/>
              <w:bottom w:val="nil"/>
              <w:right w:val="single" w:sz="4" w:space="0" w:color="auto"/>
            </w:tcBorders>
            <w:tcPrChange w:id="1173" w:author="utb" w:date="2019-09-09T15:42:00Z">
              <w:tcPr>
                <w:tcW w:w="6627" w:type="dxa"/>
                <w:gridSpan w:val="33"/>
                <w:tcBorders>
                  <w:top w:val="nil"/>
                  <w:left w:val="single" w:sz="4" w:space="0" w:color="auto"/>
                  <w:bottom w:val="nil"/>
                  <w:right w:val="single" w:sz="4" w:space="0" w:color="auto"/>
                </w:tcBorders>
              </w:tcPr>
            </w:tcPrChange>
          </w:tcPr>
          <w:p w14:paraId="1217E514" w14:textId="77777777" w:rsidR="001973B2" w:rsidRPr="00B7684B" w:rsidRDefault="001973B2" w:rsidP="00A521FB">
            <w:pPr>
              <w:jc w:val="both"/>
              <w:rPr>
                <w:sz w:val="19"/>
              </w:rPr>
            </w:pPr>
          </w:p>
        </w:tc>
      </w:tr>
      <w:tr w:rsidR="001973B2" w:rsidRPr="008755E8" w14:paraId="72C41AF0" w14:textId="77777777" w:rsidTr="00B7684B">
        <w:trPr>
          <w:trHeight w:val="283"/>
        </w:trPr>
        <w:tc>
          <w:tcPr>
            <w:tcW w:w="10349" w:type="dxa"/>
            <w:gridSpan w:val="37"/>
            <w:tcBorders>
              <w:top w:val="nil"/>
              <w:left w:val="single" w:sz="4" w:space="0" w:color="auto"/>
              <w:bottom w:val="single" w:sz="4" w:space="0" w:color="auto"/>
              <w:right w:val="single" w:sz="4" w:space="0" w:color="auto"/>
            </w:tcBorders>
          </w:tcPr>
          <w:p w14:paraId="778A284A" w14:textId="77777777" w:rsidR="001973B2" w:rsidRPr="00C71468" w:rsidRDefault="001973B2" w:rsidP="00A521FB">
            <w:pPr>
              <w:jc w:val="both"/>
              <w:rPr>
                <w:sz w:val="19"/>
                <w:szCs w:val="19"/>
                <w:u w:val="single"/>
              </w:rPr>
            </w:pPr>
            <w:r w:rsidRPr="00C71468">
              <w:rPr>
                <w:sz w:val="19"/>
                <w:szCs w:val="19"/>
                <w:u w:val="single"/>
              </w:rPr>
              <w:t>Povinná literatura:</w:t>
            </w:r>
          </w:p>
          <w:p w14:paraId="0A388AA2" w14:textId="3E4278F0" w:rsidR="001973B2" w:rsidRPr="00C71468" w:rsidRDefault="00B45D99" w:rsidP="00A521FB">
            <w:pPr>
              <w:shd w:val="clear" w:color="auto" w:fill="FFFFFF"/>
              <w:jc w:val="both"/>
              <w:rPr>
                <w:color w:val="000000"/>
                <w:sz w:val="19"/>
                <w:szCs w:val="19"/>
              </w:rPr>
            </w:pPr>
            <w:ins w:id="1174" w:author="utb" w:date="2019-09-09T15:34:00Z">
              <w:r w:rsidRPr="001719B7">
                <w:rPr>
                  <w:caps/>
                  <w:color w:val="000000"/>
                  <w:sz w:val="18"/>
                  <w:szCs w:val="18"/>
                </w:rPr>
                <w:t>Wade, L.G.,  Simek, J.W.</w:t>
              </w:r>
              <w:r>
                <w:rPr>
                  <w:caps/>
                  <w:color w:val="000000"/>
                  <w:sz w:val="18"/>
                  <w:szCs w:val="18"/>
                </w:rPr>
                <w:t xml:space="preserve"> </w:t>
              </w:r>
              <w:r w:rsidRPr="00A8208F">
                <w:rPr>
                  <w:i/>
                  <w:iCs/>
                  <w:color w:val="000000"/>
                  <w:sz w:val="18"/>
                  <w:szCs w:val="18"/>
                </w:rPr>
                <w:t>Organic Chemistry (9th Edition)</w:t>
              </w:r>
              <w:r>
                <w:rPr>
                  <w:iCs/>
                  <w:color w:val="000000"/>
                  <w:sz w:val="18"/>
                  <w:szCs w:val="18"/>
                </w:rPr>
                <w:t xml:space="preserve">. </w:t>
              </w:r>
              <w:r w:rsidRPr="001719B7">
                <w:rPr>
                  <w:iCs/>
                  <w:color w:val="000000"/>
                  <w:sz w:val="18"/>
                  <w:szCs w:val="18"/>
                </w:rPr>
                <w:t>London: Pearson</w:t>
              </w:r>
              <w:r>
                <w:rPr>
                  <w:iCs/>
                  <w:color w:val="000000"/>
                  <w:sz w:val="18"/>
                  <w:szCs w:val="18"/>
                </w:rPr>
                <w:t xml:space="preserve">, 2016. </w:t>
              </w:r>
              <w:r w:rsidRPr="001719B7">
                <w:rPr>
                  <w:iCs/>
                  <w:color w:val="000000"/>
                  <w:sz w:val="18"/>
                  <w:szCs w:val="18"/>
                </w:rPr>
                <w:t>ISBN: 978-0321971371</w:t>
              </w:r>
            </w:ins>
            <w:ins w:id="1175" w:author="utb" w:date="2019-09-09T15:35:00Z">
              <w:r>
                <w:rPr>
                  <w:iCs/>
                  <w:color w:val="000000"/>
                  <w:sz w:val="18"/>
                  <w:szCs w:val="18"/>
                </w:rPr>
                <w:t>.</w:t>
              </w:r>
            </w:ins>
            <w:ins w:id="1176" w:author="utb" w:date="2019-09-09T15:34:00Z">
              <w:r>
                <w:rPr>
                  <w:iCs/>
                  <w:color w:val="000000"/>
                  <w:sz w:val="18"/>
                  <w:szCs w:val="18"/>
                </w:rPr>
                <w:br/>
              </w:r>
            </w:ins>
            <w:r w:rsidR="001973B2" w:rsidRPr="00C71468">
              <w:rPr>
                <w:caps/>
                <w:color w:val="000000"/>
                <w:sz w:val="19"/>
                <w:szCs w:val="19"/>
              </w:rPr>
              <w:t>M</w:t>
            </w:r>
            <w:r w:rsidR="001973B2" w:rsidRPr="00C71468">
              <w:rPr>
                <w:color w:val="000000"/>
                <w:sz w:val="19"/>
                <w:szCs w:val="19"/>
              </w:rPr>
              <w:t>c</w:t>
            </w:r>
            <w:r w:rsidR="001973B2" w:rsidRPr="00C71468">
              <w:rPr>
                <w:caps/>
                <w:color w:val="000000"/>
                <w:sz w:val="19"/>
                <w:szCs w:val="19"/>
              </w:rPr>
              <w:t>Murry, J.</w:t>
            </w:r>
            <w:r w:rsidR="001973B2" w:rsidRPr="00C71468">
              <w:rPr>
                <w:color w:val="000000"/>
                <w:sz w:val="19"/>
                <w:szCs w:val="19"/>
              </w:rPr>
              <w:t> </w:t>
            </w:r>
            <w:r w:rsidR="001973B2" w:rsidRPr="00C71468">
              <w:rPr>
                <w:i/>
                <w:iCs/>
                <w:color w:val="000000"/>
                <w:sz w:val="19"/>
                <w:szCs w:val="19"/>
              </w:rPr>
              <w:t>Organic Chemistry</w:t>
            </w:r>
            <w:r w:rsidR="001973B2" w:rsidRPr="00C71468">
              <w:rPr>
                <w:color w:val="000000"/>
                <w:sz w:val="19"/>
                <w:szCs w:val="19"/>
              </w:rPr>
              <w:t>. Brooks/Cole Publ. Co., 1966. ISBN 0-534-23832-7. </w:t>
            </w:r>
          </w:p>
          <w:p w14:paraId="362B241F" w14:textId="77777777" w:rsidR="001973B2" w:rsidRPr="00C71468" w:rsidRDefault="001973B2" w:rsidP="00A521FB">
            <w:pPr>
              <w:shd w:val="clear" w:color="auto" w:fill="FFFFFF"/>
              <w:jc w:val="both"/>
              <w:rPr>
                <w:color w:val="000000"/>
                <w:sz w:val="19"/>
                <w:szCs w:val="19"/>
              </w:rPr>
            </w:pPr>
            <w:r w:rsidRPr="00C71468">
              <w:rPr>
                <w:caps/>
                <w:color w:val="000000"/>
                <w:sz w:val="19"/>
                <w:szCs w:val="19"/>
              </w:rPr>
              <w:t>Taylor, P.</w:t>
            </w:r>
            <w:r w:rsidRPr="00C71468">
              <w:rPr>
                <w:color w:val="000000"/>
                <w:sz w:val="19"/>
                <w:szCs w:val="19"/>
              </w:rPr>
              <w:t xml:space="preserve"> (Ed.). </w:t>
            </w:r>
            <w:r w:rsidRPr="00C71468">
              <w:rPr>
                <w:i/>
                <w:iCs/>
                <w:color w:val="000000"/>
                <w:sz w:val="19"/>
                <w:szCs w:val="19"/>
              </w:rPr>
              <w:t xml:space="preserve">Mechanism and Synthesis. </w:t>
            </w:r>
            <w:r w:rsidRPr="00C71468">
              <w:rPr>
                <w:iCs/>
                <w:color w:val="000000"/>
                <w:sz w:val="19"/>
                <w:szCs w:val="19"/>
              </w:rPr>
              <w:t>Cambridge:</w:t>
            </w:r>
            <w:r w:rsidRPr="00C71468">
              <w:rPr>
                <w:i/>
                <w:iCs/>
                <w:color w:val="000000"/>
                <w:sz w:val="19"/>
                <w:szCs w:val="19"/>
              </w:rPr>
              <w:t xml:space="preserve"> </w:t>
            </w:r>
            <w:r w:rsidRPr="00C71468">
              <w:rPr>
                <w:iCs/>
                <w:color w:val="000000"/>
                <w:sz w:val="19"/>
                <w:szCs w:val="19"/>
              </w:rPr>
              <w:t>Royal Society of Chemistry, 2002</w:t>
            </w:r>
            <w:r w:rsidRPr="00C71468">
              <w:rPr>
                <w:color w:val="000000"/>
                <w:sz w:val="19"/>
                <w:szCs w:val="19"/>
              </w:rPr>
              <w:t>. </w:t>
            </w:r>
          </w:p>
          <w:p w14:paraId="3362FE54" w14:textId="77777777" w:rsidR="001973B2" w:rsidRPr="00B7684B" w:rsidRDefault="001973B2" w:rsidP="00A521FB">
            <w:pPr>
              <w:jc w:val="both"/>
              <w:rPr>
                <w:sz w:val="19"/>
                <w:u w:val="single"/>
              </w:rPr>
            </w:pPr>
          </w:p>
          <w:p w14:paraId="77C3B9A6" w14:textId="77777777" w:rsidR="001973B2" w:rsidRPr="00C71468" w:rsidRDefault="001973B2" w:rsidP="00A521FB">
            <w:pPr>
              <w:jc w:val="both"/>
              <w:rPr>
                <w:sz w:val="19"/>
                <w:szCs w:val="19"/>
                <w:u w:val="single"/>
              </w:rPr>
            </w:pPr>
            <w:r w:rsidRPr="00C71468">
              <w:rPr>
                <w:sz w:val="19"/>
                <w:szCs w:val="19"/>
                <w:u w:val="single"/>
              </w:rPr>
              <w:t>Doporučená literatura:</w:t>
            </w:r>
          </w:p>
          <w:p w14:paraId="68C7CB10" w14:textId="77777777" w:rsidR="00460863" w:rsidRPr="00C71468" w:rsidRDefault="00460863" w:rsidP="00460863">
            <w:pPr>
              <w:jc w:val="both"/>
              <w:rPr>
                <w:sz w:val="19"/>
                <w:szCs w:val="19"/>
                <w:u w:val="single"/>
              </w:rPr>
            </w:pPr>
            <w:r w:rsidRPr="001A5CC6">
              <w:rPr>
                <w:color w:val="000000"/>
                <w:sz w:val="19"/>
                <w:szCs w:val="19"/>
              </w:rPr>
              <w:t xml:space="preserve">CRANWELL, P.B., HARWOOD, L.M., MOODY, CH.J. </w:t>
            </w:r>
            <w:r w:rsidRPr="001A5CC6">
              <w:rPr>
                <w:i/>
                <w:iCs/>
                <w:color w:val="000000"/>
                <w:sz w:val="19"/>
                <w:szCs w:val="19"/>
              </w:rPr>
              <w:t>Experimental Organic Chemistry</w:t>
            </w:r>
            <w:r w:rsidRPr="001A5CC6">
              <w:rPr>
                <w:color w:val="000000"/>
                <w:sz w:val="19"/>
                <w:szCs w:val="19"/>
              </w:rPr>
              <w:t>. 3rd Ed. Hoboken: Wiley, 2017, xiii, 671 s. ISBN 978-1-119-95238-1.</w:t>
            </w:r>
          </w:p>
          <w:p w14:paraId="2AB60D0B" w14:textId="78EA2965" w:rsidR="001973B2" w:rsidRPr="00C71468" w:rsidRDefault="001973B2" w:rsidP="00A521FB">
            <w:pPr>
              <w:jc w:val="both"/>
              <w:rPr>
                <w:sz w:val="19"/>
                <w:szCs w:val="19"/>
              </w:rPr>
            </w:pPr>
            <w:r w:rsidRPr="00C71468">
              <w:rPr>
                <w:sz w:val="19"/>
                <w:szCs w:val="19"/>
              </w:rPr>
              <w:t>JOULE, J.A., MILLS, K. </w:t>
            </w:r>
            <w:r w:rsidRPr="00C71468">
              <w:rPr>
                <w:i/>
                <w:sz w:val="19"/>
                <w:szCs w:val="19"/>
              </w:rPr>
              <w:t>Heterocyclic Chemistry at a Glance</w:t>
            </w:r>
            <w:r w:rsidRPr="00C71468">
              <w:rPr>
                <w:sz w:val="19"/>
                <w:szCs w:val="19"/>
              </w:rPr>
              <w:t xml:space="preserve">. 2nd Ed. Chichester: Wiley, 2013, xvi, 214 s. DOI 978-1-118-38020-8. Dostupné z: </w:t>
            </w:r>
            <w:hyperlink r:id="rId73" w:history="1">
              <w:r w:rsidRPr="00C71468">
                <w:rPr>
                  <w:rStyle w:val="Hyperlink"/>
                  <w:sz w:val="19"/>
                  <w:szCs w:val="19"/>
                </w:rPr>
                <w:t>http://onlinelibrary.wiley.com/book/10.1002/9781118380208</w:t>
              </w:r>
            </w:hyperlink>
            <w:r w:rsidRPr="00C71468">
              <w:rPr>
                <w:sz w:val="19"/>
                <w:szCs w:val="19"/>
              </w:rPr>
              <w:t>.</w:t>
            </w:r>
          </w:p>
          <w:p w14:paraId="4A427660" w14:textId="195DC68A" w:rsidR="001973B2" w:rsidRPr="00B7684B" w:rsidRDefault="001973B2" w:rsidP="00B25A66">
            <w:pPr>
              <w:shd w:val="clear" w:color="auto" w:fill="FFFFFF"/>
              <w:jc w:val="both"/>
              <w:rPr>
                <w:sz w:val="19"/>
              </w:rPr>
            </w:pPr>
            <w:r w:rsidRPr="00C71468">
              <w:rPr>
                <w:caps/>
                <w:color w:val="000000"/>
                <w:sz w:val="19"/>
                <w:szCs w:val="19"/>
              </w:rPr>
              <w:t>Morris, D.G</w:t>
            </w:r>
            <w:r w:rsidRPr="00C71468">
              <w:rPr>
                <w:color w:val="000000"/>
                <w:sz w:val="19"/>
                <w:szCs w:val="19"/>
              </w:rPr>
              <w:t>. </w:t>
            </w:r>
            <w:r w:rsidRPr="00C71468">
              <w:rPr>
                <w:i/>
                <w:iCs/>
                <w:color w:val="000000"/>
                <w:sz w:val="19"/>
                <w:szCs w:val="19"/>
              </w:rPr>
              <w:t>Stereochemistry.</w:t>
            </w:r>
            <w:r w:rsidRPr="00C71468">
              <w:rPr>
                <w:iCs/>
                <w:color w:val="000000"/>
                <w:sz w:val="19"/>
                <w:szCs w:val="19"/>
              </w:rPr>
              <w:t>Cambridge:</w:t>
            </w:r>
            <w:r w:rsidRPr="00C71468">
              <w:rPr>
                <w:i/>
                <w:iCs/>
                <w:color w:val="000000"/>
                <w:sz w:val="19"/>
                <w:szCs w:val="19"/>
              </w:rPr>
              <w:t xml:space="preserve"> </w:t>
            </w:r>
            <w:r w:rsidRPr="00C71468">
              <w:rPr>
                <w:iCs/>
                <w:color w:val="000000"/>
                <w:sz w:val="19"/>
                <w:szCs w:val="19"/>
              </w:rPr>
              <w:t>Royal Society of Chemistry, 2001</w:t>
            </w:r>
            <w:r w:rsidRPr="00C71468">
              <w:rPr>
                <w:color w:val="000000"/>
                <w:sz w:val="19"/>
                <w:szCs w:val="19"/>
              </w:rPr>
              <w:t>.</w:t>
            </w:r>
          </w:p>
        </w:tc>
      </w:tr>
      <w:tr w:rsidR="001973B2" w:rsidRPr="008755E8" w14:paraId="05E2DF4F"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684A4FC3" w14:textId="77777777" w:rsidR="001973B2" w:rsidRPr="00B7684B" w:rsidRDefault="001973B2" w:rsidP="00A521FB">
            <w:pPr>
              <w:jc w:val="center"/>
              <w:rPr>
                <w:b/>
                <w:sz w:val="19"/>
              </w:rPr>
            </w:pPr>
            <w:r w:rsidRPr="00B7684B">
              <w:rPr>
                <w:b/>
                <w:sz w:val="19"/>
              </w:rPr>
              <w:t>Informace ke kombinované nebo distanční formě</w:t>
            </w:r>
          </w:p>
        </w:tc>
      </w:tr>
      <w:tr w:rsidR="001973B2" w:rsidRPr="008755E8" w14:paraId="63A34BD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178" w:author="utb" w:date="2019-09-09T15:42:00Z">
            <w:trPr>
              <w:gridBefore w:val="2"/>
            </w:trPr>
          </w:trPrChange>
        </w:trPr>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Change w:id="1179" w:author="utb" w:date="2019-09-09T15:42:00Z">
              <w:tcPr>
                <w:tcW w:w="4881" w:type="dxa"/>
                <w:gridSpan w:val="17"/>
                <w:tcBorders>
                  <w:top w:val="single" w:sz="2" w:space="0" w:color="auto"/>
                  <w:left w:val="single" w:sz="4" w:space="0" w:color="auto"/>
                  <w:bottom w:val="single" w:sz="4" w:space="0" w:color="auto"/>
                  <w:right w:val="single" w:sz="4" w:space="0" w:color="auto"/>
                </w:tcBorders>
                <w:shd w:val="clear" w:color="auto" w:fill="F7CAAC"/>
                <w:hideMark/>
              </w:tcPr>
            </w:tcPrChange>
          </w:tcPr>
          <w:p w14:paraId="6B9D89A7" w14:textId="77777777" w:rsidR="001973B2" w:rsidRPr="00B7684B" w:rsidRDefault="001973B2" w:rsidP="00A521FB">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Change w:id="1180" w:author="utb" w:date="2019-09-09T15:42:00Z">
              <w:tcPr>
                <w:tcW w:w="910" w:type="dxa"/>
                <w:gridSpan w:val="5"/>
                <w:tcBorders>
                  <w:top w:val="single" w:sz="2" w:space="0" w:color="auto"/>
                  <w:left w:val="single" w:sz="4" w:space="0" w:color="auto"/>
                  <w:bottom w:val="single" w:sz="4" w:space="0" w:color="auto"/>
                  <w:right w:val="single" w:sz="4" w:space="0" w:color="auto"/>
                </w:tcBorders>
              </w:tcPr>
            </w:tcPrChange>
          </w:tcPr>
          <w:p w14:paraId="15B6AF1A" w14:textId="77777777" w:rsidR="001973B2" w:rsidRPr="00B7684B" w:rsidRDefault="001973B2" w:rsidP="00A521FB">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Change w:id="1181" w:author="utb" w:date="2019-09-09T15:42:00Z">
              <w:tcPr>
                <w:tcW w:w="4558" w:type="dxa"/>
                <w:gridSpan w:val="23"/>
                <w:tcBorders>
                  <w:top w:val="single" w:sz="2" w:space="0" w:color="auto"/>
                  <w:left w:val="single" w:sz="4" w:space="0" w:color="auto"/>
                  <w:bottom w:val="single" w:sz="4" w:space="0" w:color="auto"/>
                  <w:right w:val="single" w:sz="4" w:space="0" w:color="auto"/>
                </w:tcBorders>
                <w:shd w:val="clear" w:color="auto" w:fill="F7CAAC"/>
                <w:hideMark/>
              </w:tcPr>
            </w:tcPrChange>
          </w:tcPr>
          <w:p w14:paraId="1C682D6C" w14:textId="77777777" w:rsidR="001973B2" w:rsidRPr="00B7684B" w:rsidRDefault="001973B2" w:rsidP="00A521FB">
            <w:pPr>
              <w:jc w:val="both"/>
              <w:rPr>
                <w:b/>
                <w:sz w:val="19"/>
              </w:rPr>
            </w:pPr>
            <w:r w:rsidRPr="00B7684B">
              <w:rPr>
                <w:b/>
                <w:sz w:val="19"/>
              </w:rPr>
              <w:t xml:space="preserve">hodin </w:t>
            </w:r>
          </w:p>
        </w:tc>
      </w:tr>
      <w:tr w:rsidR="001973B2" w:rsidRPr="008755E8" w14:paraId="4C00BB44"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AA08AFD" w14:textId="77777777" w:rsidR="001973B2" w:rsidRPr="00B7684B" w:rsidRDefault="001973B2" w:rsidP="00A521FB">
            <w:pPr>
              <w:jc w:val="both"/>
              <w:rPr>
                <w:b/>
                <w:sz w:val="19"/>
              </w:rPr>
            </w:pPr>
            <w:r w:rsidRPr="00B7684B">
              <w:rPr>
                <w:b/>
                <w:sz w:val="19"/>
              </w:rPr>
              <w:t>Informace o způsobu kontaktu s vyučujícím</w:t>
            </w:r>
          </w:p>
        </w:tc>
      </w:tr>
      <w:tr w:rsidR="001973B2" w:rsidRPr="008755E8" w14:paraId="73431E39" w14:textId="77777777" w:rsidTr="00B7684B">
        <w:trPr>
          <w:trHeight w:val="140"/>
        </w:trPr>
        <w:tc>
          <w:tcPr>
            <w:tcW w:w="10349" w:type="dxa"/>
            <w:gridSpan w:val="37"/>
            <w:tcBorders>
              <w:top w:val="single" w:sz="4" w:space="0" w:color="auto"/>
              <w:left w:val="single" w:sz="4" w:space="0" w:color="auto"/>
              <w:bottom w:val="single" w:sz="4" w:space="0" w:color="auto"/>
              <w:right w:val="single" w:sz="4" w:space="0" w:color="auto"/>
            </w:tcBorders>
          </w:tcPr>
          <w:p w14:paraId="531CF1C0" w14:textId="0C462571" w:rsidR="001973B2" w:rsidRPr="00C71468" w:rsidRDefault="00C71468" w:rsidP="00A521FB">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C71468">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873289F"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7E5BCADC" w14:textId="77777777" w:rsidR="00CD5508" w:rsidRDefault="001973B2" w:rsidP="00B7684B">
            <w:pPr>
              <w:pStyle w:val="xxmsonormal"/>
              <w:shd w:val="clear" w:color="auto" w:fill="FFFFFF"/>
              <w:spacing w:before="0" w:beforeAutospacing="0" w:after="0" w:afterAutospacing="0"/>
              <w:rPr>
                <w:color w:val="000000"/>
                <w:sz w:val="19"/>
                <w:szCs w:val="19"/>
              </w:rPr>
            </w:pPr>
            <w:r w:rsidRPr="00C71468">
              <w:rPr>
                <w:color w:val="000000"/>
                <w:sz w:val="19"/>
                <w:szCs w:val="19"/>
              </w:rPr>
              <w:t>Možnosti komunikace s vyučujícím: </w:t>
            </w:r>
            <w:hyperlink r:id="rId74" w:history="1">
              <w:r w:rsidRPr="00C71468">
                <w:rPr>
                  <w:rStyle w:val="Hyperlink"/>
                  <w:sz w:val="19"/>
                  <w:szCs w:val="19"/>
                </w:rPr>
                <w:t>klasek@utb.cz</w:t>
              </w:r>
            </w:hyperlink>
            <w:r w:rsidRPr="00C71468">
              <w:rPr>
                <w:color w:val="000000"/>
                <w:sz w:val="19"/>
                <w:szCs w:val="19"/>
              </w:rPr>
              <w:t>, 576 031 413, 576 031</w:t>
            </w:r>
            <w:r w:rsidR="0064112C">
              <w:rPr>
                <w:color w:val="000000"/>
                <w:sz w:val="19"/>
                <w:szCs w:val="19"/>
              </w:rPr>
              <w:t> </w:t>
            </w:r>
            <w:r w:rsidRPr="00C71468">
              <w:rPr>
                <w:color w:val="000000"/>
                <w:sz w:val="19"/>
                <w:szCs w:val="19"/>
              </w:rPr>
              <w:t>431.</w:t>
            </w:r>
          </w:p>
          <w:p w14:paraId="22825901" w14:textId="77777777" w:rsidR="0064112C" w:rsidRDefault="0064112C" w:rsidP="00B7684B">
            <w:pPr>
              <w:pStyle w:val="xxmsonormal"/>
              <w:shd w:val="clear" w:color="auto" w:fill="FFFFFF"/>
              <w:spacing w:before="0" w:beforeAutospacing="0" w:after="0" w:afterAutospacing="0"/>
              <w:rPr>
                <w:color w:val="000000"/>
                <w:sz w:val="19"/>
                <w:szCs w:val="19"/>
              </w:rPr>
            </w:pPr>
          </w:p>
          <w:p w14:paraId="32B7B138" w14:textId="77777777" w:rsidR="0064112C" w:rsidRDefault="0064112C" w:rsidP="00B7684B">
            <w:pPr>
              <w:pStyle w:val="xxmsonormal"/>
              <w:shd w:val="clear" w:color="auto" w:fill="FFFFFF"/>
              <w:spacing w:before="0" w:beforeAutospacing="0" w:after="0" w:afterAutospacing="0"/>
              <w:rPr>
                <w:sz w:val="19"/>
              </w:rPr>
            </w:pPr>
          </w:p>
          <w:p w14:paraId="14EA1562" w14:textId="35EF26FE" w:rsidR="00783CD8" w:rsidRPr="00B7684B" w:rsidRDefault="00783CD8" w:rsidP="00B7684B">
            <w:pPr>
              <w:pStyle w:val="xxmsonormal"/>
              <w:shd w:val="clear" w:color="auto" w:fill="FFFFFF"/>
              <w:spacing w:before="0" w:beforeAutospacing="0" w:after="0" w:afterAutospacing="0"/>
              <w:rPr>
                <w:sz w:val="19"/>
              </w:rPr>
            </w:pPr>
          </w:p>
        </w:tc>
      </w:tr>
      <w:tr w:rsidR="001973B2" w14:paraId="03A8DC98" w14:textId="77777777" w:rsidTr="00B7684B">
        <w:trPr>
          <w:trHeight w:val="329"/>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AF3BD10" w14:textId="77777777" w:rsidR="001973B2" w:rsidRPr="001973B2" w:rsidRDefault="001973B2" w:rsidP="001973B2">
            <w:pPr>
              <w:rPr>
                <w:b/>
                <w:sz w:val="28"/>
                <w:szCs w:val="28"/>
              </w:rPr>
            </w:pPr>
            <w:r w:rsidRPr="001973B2">
              <w:br w:type="page"/>
            </w:r>
            <w:r w:rsidRPr="001973B2">
              <w:br w:type="page"/>
            </w:r>
            <w:r w:rsidRPr="001973B2">
              <w:rPr>
                <w:b/>
                <w:sz w:val="28"/>
                <w:szCs w:val="28"/>
              </w:rPr>
              <w:t>B-III – Charakteristika studijního předmětu</w:t>
            </w:r>
          </w:p>
        </w:tc>
      </w:tr>
      <w:tr w:rsidR="001973B2" w:rsidRPr="001973B2" w14:paraId="60E2CE3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183" w:author="utb" w:date="2019-09-09T15:42:00Z">
            <w:trPr>
              <w:gridBefore w:val="2"/>
              <w:trHeight w:hRule="exact" w:val="284"/>
            </w:trPr>
          </w:trPrChange>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Change w:id="1184" w:author="utb" w:date="2019-09-09T15:42:00Z">
              <w:tcPr>
                <w:tcW w:w="3143" w:type="dxa"/>
                <w:gridSpan w:val="6"/>
                <w:tcBorders>
                  <w:top w:val="double" w:sz="4" w:space="0" w:color="auto"/>
                  <w:left w:val="single" w:sz="4" w:space="0" w:color="auto"/>
                  <w:bottom w:val="single" w:sz="4" w:space="0" w:color="auto"/>
                  <w:right w:val="single" w:sz="4" w:space="0" w:color="auto"/>
                </w:tcBorders>
                <w:shd w:val="clear" w:color="auto" w:fill="F7CAAC"/>
                <w:hideMark/>
              </w:tcPr>
            </w:tcPrChange>
          </w:tcPr>
          <w:p w14:paraId="0023552A" w14:textId="77777777" w:rsidR="001973B2" w:rsidRPr="00B7684B" w:rsidRDefault="001973B2" w:rsidP="00A521FB">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Change w:id="1185" w:author="utb" w:date="2019-09-09T15:42:00Z">
              <w:tcPr>
                <w:tcW w:w="7206" w:type="dxa"/>
                <w:gridSpan w:val="39"/>
                <w:tcBorders>
                  <w:top w:val="double" w:sz="4" w:space="0" w:color="auto"/>
                  <w:left w:val="single" w:sz="4" w:space="0" w:color="auto"/>
                  <w:bottom w:val="single" w:sz="4" w:space="0" w:color="auto"/>
                  <w:right w:val="single" w:sz="4" w:space="0" w:color="auto"/>
                </w:tcBorders>
              </w:tcPr>
            </w:tcPrChange>
          </w:tcPr>
          <w:p w14:paraId="6686EA99" w14:textId="77777777" w:rsidR="001973B2" w:rsidRPr="00B7684B" w:rsidRDefault="001973B2" w:rsidP="00A521FB">
            <w:pPr>
              <w:jc w:val="both"/>
              <w:rPr>
                <w:b/>
                <w:sz w:val="19"/>
              </w:rPr>
            </w:pPr>
            <w:bookmarkStart w:id="1186" w:name="Phys_Chem"/>
            <w:bookmarkEnd w:id="1186"/>
            <w:r w:rsidRPr="00B7684B">
              <w:rPr>
                <w:b/>
                <w:sz w:val="19"/>
              </w:rPr>
              <w:t>Physical Chemistry</w:t>
            </w:r>
          </w:p>
        </w:tc>
      </w:tr>
      <w:tr w:rsidR="001973B2" w14:paraId="6F1C68B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188"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89"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780E0C03" w14:textId="77777777" w:rsidR="001973B2" w:rsidRPr="00B7684B" w:rsidRDefault="001973B2" w:rsidP="00A521FB">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Change w:id="1190"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4DEFCED8" w14:textId="77777777" w:rsidR="001973B2" w:rsidRPr="00B7684B" w:rsidRDefault="001973B2" w:rsidP="00A521FB">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Change w:id="1191" w:author="utb" w:date="2019-09-09T15:42:00Z">
              <w:tcPr>
                <w:tcW w:w="2752"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03DF02C6" w14:textId="77777777" w:rsidR="001973B2" w:rsidRPr="00B7684B" w:rsidRDefault="001973B2" w:rsidP="00A521FB">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Change w:id="1192" w:author="utb" w:date="2019-09-09T15:42:00Z">
              <w:tcPr>
                <w:tcW w:w="971" w:type="dxa"/>
                <w:gridSpan w:val="5"/>
                <w:tcBorders>
                  <w:top w:val="single" w:sz="4" w:space="0" w:color="auto"/>
                  <w:left w:val="single" w:sz="4" w:space="0" w:color="auto"/>
                  <w:bottom w:val="single" w:sz="4" w:space="0" w:color="auto"/>
                  <w:right w:val="single" w:sz="4" w:space="0" w:color="auto"/>
                </w:tcBorders>
              </w:tcPr>
            </w:tcPrChange>
          </w:tcPr>
          <w:p w14:paraId="1D7A124A" w14:textId="77777777" w:rsidR="001973B2" w:rsidRPr="00B7684B" w:rsidRDefault="001973B2" w:rsidP="00A521FB">
            <w:pPr>
              <w:jc w:val="both"/>
              <w:rPr>
                <w:sz w:val="19"/>
              </w:rPr>
            </w:pPr>
          </w:p>
        </w:tc>
      </w:tr>
      <w:tr w:rsidR="003B3A9A" w14:paraId="5F09079C"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194"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195"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2FEAFBEB" w14:textId="77777777" w:rsidR="001973B2" w:rsidRPr="00B7684B" w:rsidRDefault="001973B2" w:rsidP="00A521FB">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Change w:id="1196" w:author="utb" w:date="2019-09-09T15:42:00Z">
              <w:tcPr>
                <w:tcW w:w="1738" w:type="dxa"/>
                <w:gridSpan w:val="11"/>
                <w:tcBorders>
                  <w:top w:val="single" w:sz="4" w:space="0" w:color="auto"/>
                  <w:left w:val="single" w:sz="4" w:space="0" w:color="auto"/>
                  <w:bottom w:val="single" w:sz="4" w:space="0" w:color="auto"/>
                  <w:right w:val="single" w:sz="4" w:space="0" w:color="auto"/>
                </w:tcBorders>
              </w:tcPr>
            </w:tcPrChange>
          </w:tcPr>
          <w:p w14:paraId="64CF3784" w14:textId="77777777" w:rsidR="001973B2" w:rsidRPr="00B7684B" w:rsidRDefault="001973B2" w:rsidP="00A521FB">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Change w:id="1197" w:author="utb" w:date="2019-09-09T15:42:00Z">
              <w:tcPr>
                <w:tcW w:w="91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C91B84A" w14:textId="77777777" w:rsidR="001973B2" w:rsidRPr="00B7684B" w:rsidRDefault="001973B2" w:rsidP="00A521FB">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Change w:id="1198" w:author="utb" w:date="2019-09-09T15:42:00Z">
              <w:tcPr>
                <w:tcW w:w="835" w:type="dxa"/>
                <w:gridSpan w:val="5"/>
                <w:tcBorders>
                  <w:top w:val="single" w:sz="4" w:space="0" w:color="auto"/>
                  <w:left w:val="single" w:sz="4" w:space="0" w:color="auto"/>
                  <w:bottom w:val="single" w:sz="4" w:space="0" w:color="auto"/>
                  <w:right w:val="single" w:sz="4" w:space="0" w:color="auto"/>
                </w:tcBorders>
              </w:tcPr>
            </w:tcPrChange>
          </w:tcPr>
          <w:p w14:paraId="7D57D9F4" w14:textId="77777777" w:rsidR="001973B2" w:rsidRPr="00B7684B" w:rsidRDefault="001973B2" w:rsidP="00A521FB">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199"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2E515536" w14:textId="77777777" w:rsidR="001973B2" w:rsidRPr="00B7684B" w:rsidRDefault="001973B2" w:rsidP="00A521FB">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Change w:id="1200"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013EBDEE" w14:textId="77777777" w:rsidR="001973B2" w:rsidRPr="00B7684B" w:rsidRDefault="001973B2" w:rsidP="00A521FB">
            <w:pPr>
              <w:jc w:val="both"/>
              <w:rPr>
                <w:sz w:val="19"/>
              </w:rPr>
            </w:pPr>
          </w:p>
        </w:tc>
      </w:tr>
      <w:tr w:rsidR="001973B2" w14:paraId="55FC7C6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02"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03"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7875D5B2" w14:textId="77777777" w:rsidR="001973B2" w:rsidRPr="00B7684B" w:rsidRDefault="001973B2" w:rsidP="00A521FB">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Change w:id="1204"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5B93F3CA" w14:textId="77777777" w:rsidR="001973B2" w:rsidRPr="00B7684B" w:rsidRDefault="001973B2" w:rsidP="00A521FB">
            <w:pPr>
              <w:jc w:val="both"/>
              <w:rPr>
                <w:sz w:val="19"/>
              </w:rPr>
            </w:pPr>
          </w:p>
        </w:tc>
      </w:tr>
      <w:tr w:rsidR="001973B2" w14:paraId="7D13D027"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06"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07"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523D4419" w14:textId="77777777" w:rsidR="001973B2" w:rsidRPr="00B7684B" w:rsidRDefault="001973B2" w:rsidP="00A521FB">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Change w:id="1208"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136A5444" w14:textId="77777777" w:rsidR="001973B2" w:rsidRPr="00B7684B" w:rsidRDefault="001973B2" w:rsidP="00A521FB">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209"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12F7EBB" w14:textId="77777777" w:rsidR="001973B2" w:rsidRPr="00B7684B" w:rsidRDefault="001973B2" w:rsidP="00A521FB">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Change w:id="1210"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461DB775" w14:textId="77777777" w:rsidR="001973B2" w:rsidRPr="00B7684B" w:rsidRDefault="001973B2" w:rsidP="00A521FB">
            <w:pPr>
              <w:jc w:val="both"/>
              <w:rPr>
                <w:sz w:val="19"/>
              </w:rPr>
            </w:pPr>
          </w:p>
        </w:tc>
      </w:tr>
      <w:tr w:rsidR="001973B2" w14:paraId="1793EA7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12"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13"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7C256166"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Change w:id="1214"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4116825C" w14:textId="77777777" w:rsidR="001973B2" w:rsidRPr="00B7684B" w:rsidRDefault="001973B2" w:rsidP="00A521FB">
            <w:pPr>
              <w:jc w:val="both"/>
              <w:rPr>
                <w:sz w:val="19"/>
              </w:rPr>
            </w:pPr>
          </w:p>
        </w:tc>
      </w:tr>
      <w:tr w:rsidR="001973B2" w14:paraId="179D099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1216" w:author="utb" w:date="2019-09-09T15:42:00Z">
            <w:trPr>
              <w:gridBefore w:val="2"/>
              <w:trHeight w:val="288"/>
            </w:trPr>
          </w:trPrChange>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Change w:id="1217" w:author="utb" w:date="2019-09-09T15:42:00Z">
              <w:tcPr>
                <w:tcW w:w="3143" w:type="dxa"/>
                <w:gridSpan w:val="6"/>
                <w:tcBorders>
                  <w:top w:val="nil"/>
                  <w:left w:val="single" w:sz="4" w:space="0" w:color="auto"/>
                  <w:bottom w:val="single" w:sz="4" w:space="0" w:color="auto"/>
                  <w:right w:val="single" w:sz="4" w:space="0" w:color="auto"/>
                </w:tcBorders>
                <w:shd w:val="clear" w:color="auto" w:fill="F7CAAC"/>
                <w:vAlign w:val="center"/>
                <w:hideMark/>
              </w:tcPr>
            </w:tcPrChange>
          </w:tcPr>
          <w:p w14:paraId="20960E41" w14:textId="77777777" w:rsidR="001973B2" w:rsidRPr="00B7684B" w:rsidRDefault="001973B2" w:rsidP="00A521FB">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Change w:id="1218" w:author="utb" w:date="2019-09-09T15:42:00Z">
              <w:tcPr>
                <w:tcW w:w="7206" w:type="dxa"/>
                <w:gridSpan w:val="39"/>
                <w:tcBorders>
                  <w:top w:val="single" w:sz="4" w:space="0" w:color="auto"/>
                  <w:left w:val="single" w:sz="4" w:space="0" w:color="auto"/>
                  <w:bottom w:val="single" w:sz="4" w:space="0" w:color="auto"/>
                  <w:right w:val="single" w:sz="4" w:space="0" w:color="auto"/>
                </w:tcBorders>
                <w:vAlign w:val="center"/>
              </w:tcPr>
            </w:tcPrChange>
          </w:tcPr>
          <w:p w14:paraId="37AD8A3D" w14:textId="77777777" w:rsidR="001973B2" w:rsidRPr="00B7684B" w:rsidRDefault="001973B2" w:rsidP="00A521FB">
            <w:pPr>
              <w:rPr>
                <w:sz w:val="19"/>
              </w:rPr>
            </w:pPr>
            <w:r w:rsidRPr="00B7684B">
              <w:rPr>
                <w:spacing w:val="-2"/>
                <w:sz w:val="19"/>
              </w:rPr>
              <w:t>prof. Ing. Lubomír Lapčík, CSc.</w:t>
            </w:r>
          </w:p>
        </w:tc>
      </w:tr>
      <w:tr w:rsidR="001973B2" w14:paraId="131D2F2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220" w:author="utb" w:date="2019-09-09T15:42:00Z">
            <w:trPr>
              <w:gridBefore w:val="2"/>
              <w:trHeight w:val="243"/>
            </w:trPr>
          </w:trPrChange>
        </w:trPr>
        <w:tc>
          <w:tcPr>
            <w:tcW w:w="3142" w:type="dxa"/>
            <w:gridSpan w:val="3"/>
            <w:tcBorders>
              <w:top w:val="nil"/>
              <w:left w:val="single" w:sz="4" w:space="0" w:color="auto"/>
              <w:bottom w:val="single" w:sz="4" w:space="0" w:color="auto"/>
              <w:right w:val="single" w:sz="4" w:space="0" w:color="auto"/>
            </w:tcBorders>
            <w:shd w:val="clear" w:color="auto" w:fill="F7CAAC"/>
            <w:hideMark/>
            <w:tcPrChange w:id="1221" w:author="utb" w:date="2019-09-09T15:42:00Z">
              <w:tcPr>
                <w:tcW w:w="3143" w:type="dxa"/>
                <w:gridSpan w:val="6"/>
                <w:tcBorders>
                  <w:top w:val="nil"/>
                  <w:left w:val="single" w:sz="4" w:space="0" w:color="auto"/>
                  <w:bottom w:val="single" w:sz="4" w:space="0" w:color="auto"/>
                  <w:right w:val="single" w:sz="4" w:space="0" w:color="auto"/>
                </w:tcBorders>
                <w:shd w:val="clear" w:color="auto" w:fill="F7CAAC"/>
                <w:hideMark/>
              </w:tcPr>
            </w:tcPrChange>
          </w:tcPr>
          <w:p w14:paraId="7E85F856" w14:textId="77777777" w:rsidR="001973B2" w:rsidRPr="00B7684B" w:rsidRDefault="001973B2" w:rsidP="00A521FB">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Change w:id="1222" w:author="utb" w:date="2019-09-09T15:42:00Z">
              <w:tcPr>
                <w:tcW w:w="7206" w:type="dxa"/>
                <w:gridSpan w:val="39"/>
                <w:tcBorders>
                  <w:top w:val="nil"/>
                  <w:left w:val="single" w:sz="4" w:space="0" w:color="auto"/>
                  <w:bottom w:val="single" w:sz="4" w:space="0" w:color="auto"/>
                  <w:right w:val="single" w:sz="4" w:space="0" w:color="auto"/>
                </w:tcBorders>
              </w:tcPr>
            </w:tcPrChange>
          </w:tcPr>
          <w:p w14:paraId="7494FF90" w14:textId="77777777" w:rsidR="001973B2" w:rsidRPr="00B7684B" w:rsidRDefault="001973B2" w:rsidP="00A521FB">
            <w:pPr>
              <w:jc w:val="both"/>
              <w:rPr>
                <w:sz w:val="19"/>
              </w:rPr>
            </w:pPr>
            <w:r w:rsidRPr="00B7684B">
              <w:rPr>
                <w:sz w:val="19"/>
              </w:rPr>
              <w:t>100%</w:t>
            </w:r>
          </w:p>
        </w:tc>
      </w:tr>
      <w:tr w:rsidR="001973B2" w14:paraId="77CDC45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2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24"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25"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61A5A32F" w14:textId="77777777" w:rsidR="001973B2" w:rsidRPr="00B7684B" w:rsidRDefault="001973B2" w:rsidP="00A521FB">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Change w:id="1226" w:author="utb" w:date="2019-09-09T15:42:00Z">
              <w:tcPr>
                <w:tcW w:w="7206" w:type="dxa"/>
                <w:gridSpan w:val="39"/>
                <w:tcBorders>
                  <w:top w:val="single" w:sz="4" w:space="0" w:color="auto"/>
                  <w:left w:val="single" w:sz="4" w:space="0" w:color="auto"/>
                  <w:bottom w:val="nil"/>
                  <w:right w:val="single" w:sz="4" w:space="0" w:color="auto"/>
                </w:tcBorders>
              </w:tcPr>
            </w:tcPrChange>
          </w:tcPr>
          <w:p w14:paraId="2A7223A2" w14:textId="77777777" w:rsidR="001973B2" w:rsidRPr="00B7684B" w:rsidRDefault="001973B2" w:rsidP="00A521FB">
            <w:pPr>
              <w:jc w:val="both"/>
              <w:rPr>
                <w:sz w:val="19"/>
              </w:rPr>
            </w:pPr>
          </w:p>
        </w:tc>
      </w:tr>
      <w:tr w:rsidR="001973B2" w14:paraId="1DC8DC0F"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2BF2D457" w14:textId="77777777" w:rsidR="001973B2" w:rsidRPr="00B7684B" w:rsidRDefault="001973B2" w:rsidP="00A521FB">
            <w:pPr>
              <w:spacing w:before="20" w:after="20"/>
              <w:rPr>
                <w:sz w:val="19"/>
              </w:rPr>
            </w:pPr>
            <w:r w:rsidRPr="00B7684B">
              <w:rPr>
                <w:spacing w:val="-2"/>
                <w:sz w:val="19"/>
              </w:rPr>
              <w:t>prof. Ing. Lubomír Lapčík, CSc.</w:t>
            </w:r>
          </w:p>
        </w:tc>
      </w:tr>
      <w:tr w:rsidR="001973B2" w14:paraId="05913203"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2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28"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29"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3DAEE5BE" w14:textId="77777777" w:rsidR="001973B2" w:rsidRPr="00B7684B" w:rsidRDefault="001973B2" w:rsidP="00A521FB">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Change w:id="1230" w:author="utb" w:date="2019-09-09T15:42:00Z">
              <w:tcPr>
                <w:tcW w:w="7206" w:type="dxa"/>
                <w:gridSpan w:val="39"/>
                <w:tcBorders>
                  <w:top w:val="single" w:sz="4" w:space="0" w:color="auto"/>
                  <w:left w:val="single" w:sz="4" w:space="0" w:color="auto"/>
                  <w:bottom w:val="nil"/>
                  <w:right w:val="single" w:sz="4" w:space="0" w:color="auto"/>
                </w:tcBorders>
              </w:tcPr>
            </w:tcPrChange>
          </w:tcPr>
          <w:p w14:paraId="79B08FFF" w14:textId="77777777" w:rsidR="001973B2" w:rsidRPr="00B7684B" w:rsidRDefault="001973B2" w:rsidP="00A521FB">
            <w:pPr>
              <w:jc w:val="both"/>
              <w:rPr>
                <w:sz w:val="19"/>
              </w:rPr>
            </w:pPr>
          </w:p>
        </w:tc>
      </w:tr>
      <w:tr w:rsidR="001973B2" w:rsidRPr="001B1EBC" w14:paraId="6AEE95CF" w14:textId="77777777" w:rsidTr="00B7684B">
        <w:trPr>
          <w:trHeight w:val="2762"/>
        </w:trPr>
        <w:tc>
          <w:tcPr>
            <w:tcW w:w="10349" w:type="dxa"/>
            <w:gridSpan w:val="37"/>
            <w:tcBorders>
              <w:top w:val="nil"/>
              <w:left w:val="single" w:sz="4" w:space="0" w:color="auto"/>
              <w:bottom w:val="single" w:sz="12" w:space="0" w:color="auto"/>
              <w:right w:val="single" w:sz="4" w:space="0" w:color="auto"/>
            </w:tcBorders>
          </w:tcPr>
          <w:p w14:paraId="2E3840AF" w14:textId="77777777" w:rsidR="001973B2" w:rsidRPr="00B7684B" w:rsidRDefault="001973B2" w:rsidP="00A521FB">
            <w:pPr>
              <w:jc w:val="both"/>
              <w:rPr>
                <w:sz w:val="19"/>
              </w:rPr>
            </w:pPr>
            <w:r w:rsidRPr="00B7684B">
              <w:rPr>
                <w:color w:val="000000"/>
                <w:sz w:val="19"/>
                <w:shd w:val="clear" w:color="auto" w:fill="FFFFFF"/>
              </w:rPr>
              <w:lastRenderedPageBreak/>
              <w:t>Cílem předmětu je informovat studenty o zákonitostech fyziky a chemie, o jejich vzájemném vztahu a prohloubit jejich znalosti v oblastech nauky o struktuře hmoty (atomy, molekuly, skupenské stavy, působení záření na látku). Studenti se dále seznámí s principy a procesy chemické termodynamiky (tepelné efekty chemických procesů, podmínky rovnováhy při chemických a skupenských přeměnách), elektrochemie (vlastnosti elektricky vodivých roztoků, přeměna elektrické energie na chemickou a naopak), chemické kinetiky a koloidní chemie. Součástí přehledu jsou i fotokatalytické jevy, základy termodynamiky, elektrochemických jevů, úvod do statistické a nerovnovážné termodynamiky a základy biotermodynamiky a bioenergetiky. </w:t>
            </w:r>
          </w:p>
          <w:p w14:paraId="3F1637C4" w14:textId="77777777" w:rsidR="001973B2" w:rsidRPr="00B7684B" w:rsidRDefault="001973B2" w:rsidP="00A521FB">
            <w:pPr>
              <w:jc w:val="both"/>
              <w:rPr>
                <w:sz w:val="19"/>
              </w:rPr>
            </w:pPr>
          </w:p>
          <w:p w14:paraId="52662AE6" w14:textId="77777777" w:rsidR="001973B2" w:rsidRPr="00B7684B" w:rsidRDefault="001973B2" w:rsidP="00A521FB">
            <w:pPr>
              <w:jc w:val="both"/>
              <w:rPr>
                <w:sz w:val="19"/>
                <w:u w:val="single"/>
              </w:rPr>
            </w:pPr>
            <w:r w:rsidRPr="00B7684B">
              <w:rPr>
                <w:sz w:val="19"/>
                <w:u w:val="single"/>
              </w:rPr>
              <w:t>Základní témata:</w:t>
            </w:r>
          </w:p>
          <w:p w14:paraId="3488AB72" w14:textId="77777777" w:rsidR="001973B2" w:rsidRPr="00B7684B" w:rsidRDefault="001973B2" w:rsidP="00AB6B08">
            <w:pPr>
              <w:pStyle w:val="ListParagraph"/>
              <w:numPr>
                <w:ilvl w:val="0"/>
                <w:numId w:val="5"/>
              </w:numPr>
              <w:ind w:left="113" w:hanging="113"/>
              <w:jc w:val="both"/>
              <w:rPr>
                <w:color w:val="000000"/>
                <w:sz w:val="19"/>
                <w:shd w:val="clear" w:color="auto" w:fill="FFFFFF"/>
              </w:rPr>
            </w:pPr>
            <w:r w:rsidRPr="00B7684B">
              <w:rPr>
                <w:color w:val="000000"/>
                <w:sz w:val="19"/>
                <w:shd w:val="clear" w:color="auto" w:fill="FFFFFF"/>
              </w:rPr>
              <w:t>Rovnováha: I. zákon termodynamiky; II. zákon termodynamiky; III. zákon termodynamiky; Fázové diagramy; Jednoduché směsi; Chemická rovnováha; Rovnovážná elektrochemie. </w:t>
            </w:r>
          </w:p>
          <w:p w14:paraId="7A2611D9" w14:textId="77777777" w:rsidR="001973B2" w:rsidRPr="00B7684B" w:rsidRDefault="001973B2" w:rsidP="00AB6B08">
            <w:pPr>
              <w:pStyle w:val="ListParagraph"/>
              <w:numPr>
                <w:ilvl w:val="0"/>
                <w:numId w:val="5"/>
              </w:numPr>
              <w:ind w:left="113" w:hanging="113"/>
              <w:jc w:val="both"/>
              <w:rPr>
                <w:color w:val="000000"/>
                <w:sz w:val="19"/>
                <w:shd w:val="clear" w:color="auto" w:fill="FFFFFF"/>
              </w:rPr>
            </w:pPr>
            <w:r w:rsidRPr="00B7684B">
              <w:rPr>
                <w:color w:val="000000"/>
                <w:sz w:val="19"/>
                <w:shd w:val="clear" w:color="auto" w:fill="FFFFFF"/>
              </w:rPr>
              <w:t>Struktura: Kvantová teorie; Struktura a atomová spektra; Molekulární struktura; Molekulární spektra; Rotační a vibrační spektra; Elektronové přechody; Magnetická rezonance; Statistická termodynamika; Difrakční metody; Elektrické a magnetické vlastnosti molekul; Makromolekuly a koloidy. </w:t>
            </w:r>
          </w:p>
          <w:p w14:paraId="21879F14" w14:textId="77777777" w:rsidR="001973B2" w:rsidRPr="00B7684B" w:rsidRDefault="001973B2" w:rsidP="00AB6B08">
            <w:pPr>
              <w:pStyle w:val="ListParagraph"/>
              <w:numPr>
                <w:ilvl w:val="0"/>
                <w:numId w:val="5"/>
              </w:numPr>
              <w:ind w:left="113" w:hanging="113"/>
              <w:jc w:val="both"/>
              <w:rPr>
                <w:sz w:val="19"/>
                <w:u w:val="single"/>
              </w:rPr>
            </w:pPr>
            <w:r w:rsidRPr="00B7684B">
              <w:rPr>
                <w:color w:val="000000"/>
                <w:sz w:val="19"/>
                <w:shd w:val="clear" w:color="auto" w:fill="FFFFFF"/>
              </w:rPr>
              <w:t>Přechody: Pohyb v molekule; Rychlost chemických reakcí; Kinetika komplexních reakcí; Dynamika molekulových reakcí; Procesy na fázovém rozhraní; Dynamická elektrochemie. </w:t>
            </w:r>
          </w:p>
        </w:tc>
      </w:tr>
      <w:tr w:rsidR="001973B2" w:rsidRPr="007B40BC" w14:paraId="3007CED6"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232" w:author="utb" w:date="2019-09-09T15:42:00Z">
            <w:trPr>
              <w:gridBefore w:val="2"/>
              <w:trHeight w:val="265"/>
            </w:trPr>
          </w:trPrChange>
        </w:trPr>
        <w:tc>
          <w:tcPr>
            <w:tcW w:w="3721" w:type="dxa"/>
            <w:gridSpan w:val="9"/>
            <w:tcBorders>
              <w:top w:val="nil"/>
              <w:left w:val="single" w:sz="4" w:space="0" w:color="auto"/>
              <w:bottom w:val="single" w:sz="4" w:space="0" w:color="auto"/>
              <w:right w:val="single" w:sz="4" w:space="0" w:color="auto"/>
            </w:tcBorders>
            <w:shd w:val="clear" w:color="auto" w:fill="F7CAAC"/>
            <w:hideMark/>
            <w:tcPrChange w:id="1233" w:author="utb" w:date="2019-09-09T15:42:00Z">
              <w:tcPr>
                <w:tcW w:w="3722" w:type="dxa"/>
                <w:gridSpan w:val="12"/>
                <w:tcBorders>
                  <w:top w:val="nil"/>
                  <w:left w:val="single" w:sz="4" w:space="0" w:color="auto"/>
                  <w:bottom w:val="single" w:sz="4" w:space="0" w:color="auto"/>
                  <w:right w:val="single" w:sz="4" w:space="0" w:color="auto"/>
                </w:tcBorders>
                <w:shd w:val="clear" w:color="auto" w:fill="F7CAAC"/>
                <w:hideMark/>
              </w:tcPr>
            </w:tcPrChange>
          </w:tcPr>
          <w:p w14:paraId="5DF61458" w14:textId="77777777" w:rsidR="001973B2" w:rsidRPr="00B7684B" w:rsidRDefault="001973B2" w:rsidP="00A521FB">
            <w:pPr>
              <w:jc w:val="both"/>
              <w:rPr>
                <w:sz w:val="19"/>
              </w:rPr>
            </w:pPr>
            <w:r w:rsidRPr="00B7684B">
              <w:rPr>
                <w:b/>
                <w:sz w:val="19"/>
              </w:rPr>
              <w:t>Studijní literatura a studijní pomůcky</w:t>
            </w:r>
          </w:p>
        </w:tc>
        <w:tc>
          <w:tcPr>
            <w:tcW w:w="6628" w:type="dxa"/>
            <w:gridSpan w:val="28"/>
            <w:tcBorders>
              <w:top w:val="nil"/>
              <w:left w:val="single" w:sz="4" w:space="0" w:color="auto"/>
              <w:bottom w:val="nil"/>
              <w:right w:val="single" w:sz="4" w:space="0" w:color="auto"/>
            </w:tcBorders>
            <w:tcPrChange w:id="1234" w:author="utb" w:date="2019-09-09T15:42:00Z">
              <w:tcPr>
                <w:tcW w:w="6627" w:type="dxa"/>
                <w:gridSpan w:val="33"/>
                <w:tcBorders>
                  <w:top w:val="nil"/>
                  <w:left w:val="single" w:sz="4" w:space="0" w:color="auto"/>
                  <w:bottom w:val="nil"/>
                  <w:right w:val="single" w:sz="4" w:space="0" w:color="auto"/>
                </w:tcBorders>
              </w:tcPr>
            </w:tcPrChange>
          </w:tcPr>
          <w:p w14:paraId="44774E68" w14:textId="77777777" w:rsidR="001973B2" w:rsidRPr="00B7684B" w:rsidRDefault="001973B2" w:rsidP="00A521FB">
            <w:pPr>
              <w:jc w:val="both"/>
              <w:rPr>
                <w:sz w:val="19"/>
              </w:rPr>
            </w:pPr>
          </w:p>
        </w:tc>
      </w:tr>
      <w:tr w:rsidR="001973B2" w:rsidRPr="007B40BC" w14:paraId="5F2A8E1D"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3696C687" w14:textId="77777777" w:rsidR="001973B2" w:rsidRPr="00B7684B" w:rsidRDefault="001973B2" w:rsidP="00A521FB">
            <w:pPr>
              <w:jc w:val="both"/>
              <w:rPr>
                <w:sz w:val="19"/>
                <w:u w:val="single"/>
              </w:rPr>
            </w:pPr>
            <w:r w:rsidRPr="00B7684B">
              <w:rPr>
                <w:sz w:val="19"/>
                <w:u w:val="single"/>
              </w:rPr>
              <w:t>Povinná literatura:</w:t>
            </w:r>
          </w:p>
          <w:p w14:paraId="446FD8A5" w14:textId="73C3420A" w:rsidR="001973B2" w:rsidRPr="00B7684B" w:rsidRDefault="00261B11" w:rsidP="00A521FB">
            <w:pPr>
              <w:shd w:val="clear" w:color="auto" w:fill="FFFFFF"/>
              <w:jc w:val="both"/>
              <w:rPr>
                <w:color w:val="000000"/>
                <w:sz w:val="19"/>
              </w:rPr>
            </w:pPr>
            <w:ins w:id="1235" w:author="utb" w:date="2019-09-09T15:16:00Z">
              <w:r w:rsidRPr="00391797">
                <w:rPr>
                  <w:sz w:val="18"/>
                </w:rPr>
                <w:t>AT</w:t>
              </w:r>
              <w:r w:rsidRPr="00391797">
                <w:rPr>
                  <w:caps/>
                  <w:sz w:val="18"/>
                </w:rPr>
                <w:t>kins, P.</w:t>
              </w:r>
              <w:r>
                <w:rPr>
                  <w:caps/>
                  <w:sz w:val="18"/>
                </w:rPr>
                <w:t>, JULIO, de P., KEELER, J.</w:t>
              </w:r>
              <w:r w:rsidRPr="00391797">
                <w:rPr>
                  <w:caps/>
                  <w:sz w:val="18"/>
                </w:rPr>
                <w:t> </w:t>
              </w:r>
              <w:r w:rsidRPr="00391797">
                <w:rPr>
                  <w:i/>
                  <w:sz w:val="18"/>
                </w:rPr>
                <w:t>Atkins´Physical Chemistry</w:t>
              </w:r>
              <w:r w:rsidRPr="00391797">
                <w:rPr>
                  <w:sz w:val="18"/>
                </w:rPr>
                <w:t xml:space="preserve">. </w:t>
              </w:r>
              <w:r>
                <w:rPr>
                  <w:sz w:val="18"/>
                </w:rPr>
                <w:t>11</w:t>
              </w:r>
              <w:r w:rsidRPr="00391797">
                <w:rPr>
                  <w:sz w:val="18"/>
                </w:rPr>
                <w:t>th Ed. New York: Oxford University Press, 20</w:t>
              </w:r>
              <w:r>
                <w:rPr>
                  <w:sz w:val="18"/>
                </w:rPr>
                <w:t>18</w:t>
              </w:r>
              <w:r w:rsidRPr="00391797">
                <w:rPr>
                  <w:sz w:val="18"/>
                </w:rPr>
                <w:t xml:space="preserve">. ISBN </w:t>
              </w:r>
              <w:r w:rsidRPr="00A8208F">
                <w:rPr>
                  <w:sz w:val="18"/>
                </w:rPr>
                <w:t>0198769865</w:t>
              </w:r>
              <w:r w:rsidRPr="00391797">
                <w:rPr>
                  <w:sz w:val="18"/>
                </w:rPr>
                <w:t>.</w:t>
              </w:r>
            </w:ins>
            <w:del w:id="1236" w:author="utb" w:date="2019-09-09T15:16:00Z">
              <w:r w:rsidR="001973B2" w:rsidRPr="00B7684B" w:rsidDel="00261B11">
                <w:rPr>
                  <w:sz w:val="19"/>
                </w:rPr>
                <w:delText>AT</w:delText>
              </w:r>
              <w:r w:rsidR="001973B2" w:rsidRPr="00B7684B" w:rsidDel="00261B11">
                <w:rPr>
                  <w:caps/>
                  <w:sz w:val="19"/>
                </w:rPr>
                <w:delText>kins, P.W. </w:delText>
              </w:r>
              <w:r w:rsidR="001973B2" w:rsidRPr="00B7684B" w:rsidDel="00261B11">
                <w:rPr>
                  <w:i/>
                  <w:sz w:val="19"/>
                </w:rPr>
                <w:delText>Atkins´Physical Chemistry</w:delText>
              </w:r>
              <w:r w:rsidR="001973B2" w:rsidRPr="00B7684B" w:rsidDel="00261B11">
                <w:rPr>
                  <w:sz w:val="19"/>
                </w:rPr>
                <w:delText>. 7th Ed. New York: Oxford University Press, 2002. ISBN 198792859.</w:delText>
              </w:r>
            </w:del>
            <w:r w:rsidR="001973B2" w:rsidRPr="00B7684B">
              <w:rPr>
                <w:sz w:val="19"/>
              </w:rPr>
              <w:t> </w:t>
            </w:r>
          </w:p>
          <w:p w14:paraId="079789FF" w14:textId="77777777" w:rsidR="001973B2" w:rsidRPr="00B7684B" w:rsidRDefault="001973B2" w:rsidP="00A521FB">
            <w:pPr>
              <w:jc w:val="both"/>
              <w:rPr>
                <w:sz w:val="19"/>
              </w:rPr>
            </w:pPr>
            <w:r w:rsidRPr="00B7684B">
              <w:rPr>
                <w:sz w:val="19"/>
              </w:rPr>
              <w:t>FINK, J.K. </w:t>
            </w:r>
            <w:r w:rsidRPr="00B7684B">
              <w:rPr>
                <w:i/>
                <w:sz w:val="19"/>
              </w:rPr>
              <w:t>Physical Chemistry in Depth</w:t>
            </w:r>
            <w:r w:rsidRPr="00B7684B">
              <w:rPr>
                <w:sz w:val="19"/>
              </w:rPr>
              <w:t xml:space="preserve">. Heidelberg: Springer, 2009, xviii, 588 s. ISBN 978-3-642-01013-2. </w:t>
            </w:r>
          </w:p>
          <w:p w14:paraId="5B959E8D" w14:textId="77777777" w:rsidR="001973B2" w:rsidRPr="00B7684B" w:rsidRDefault="001973B2" w:rsidP="00A521FB">
            <w:pPr>
              <w:jc w:val="both"/>
              <w:rPr>
                <w:sz w:val="19"/>
              </w:rPr>
            </w:pPr>
            <w:r w:rsidRPr="00B7684B">
              <w:rPr>
                <w:sz w:val="19"/>
              </w:rPr>
              <w:t xml:space="preserve">GNANOU, Y., FONTANILLE, M. </w:t>
            </w:r>
            <w:r w:rsidRPr="00B7684B">
              <w:rPr>
                <w:i/>
                <w:sz w:val="19"/>
              </w:rPr>
              <w:t>Organic and Physical Chemistry of Polymers</w:t>
            </w:r>
            <w:r w:rsidRPr="00B7684B">
              <w:rPr>
                <w:sz w:val="19"/>
              </w:rPr>
              <w:t xml:space="preserve">. Hoboken, N.J.: Wiley-Interscience, 2008, x, 617 s. DOI 978-0-470-23812-7. Dostupné z: </w:t>
            </w:r>
            <w:hyperlink r:id="rId75" w:history="1">
              <w:r w:rsidRPr="00B7684B">
                <w:rPr>
                  <w:rStyle w:val="Hyperlink"/>
                  <w:sz w:val="19"/>
                </w:rPr>
                <w:t>http://onlinelibrary.wiley.com/book/10.1002/9780470238127</w:t>
              </w:r>
            </w:hyperlink>
            <w:r w:rsidRPr="00B7684B">
              <w:rPr>
                <w:sz w:val="19"/>
              </w:rPr>
              <w:t>.</w:t>
            </w:r>
          </w:p>
          <w:p w14:paraId="15F079CA" w14:textId="77777777" w:rsidR="001973B2" w:rsidRPr="00B7684B" w:rsidRDefault="001973B2" w:rsidP="00A521FB">
            <w:pPr>
              <w:jc w:val="both"/>
              <w:rPr>
                <w:sz w:val="19"/>
                <w:u w:val="single"/>
              </w:rPr>
            </w:pPr>
          </w:p>
          <w:p w14:paraId="457D09CF" w14:textId="77777777" w:rsidR="001973B2" w:rsidRPr="00B7684B" w:rsidRDefault="001973B2" w:rsidP="00A521FB">
            <w:pPr>
              <w:jc w:val="both"/>
              <w:rPr>
                <w:sz w:val="19"/>
                <w:u w:val="single"/>
              </w:rPr>
            </w:pPr>
            <w:r w:rsidRPr="00B7684B">
              <w:rPr>
                <w:sz w:val="19"/>
                <w:u w:val="single"/>
              </w:rPr>
              <w:t>Doporučená literatura:</w:t>
            </w:r>
          </w:p>
          <w:p w14:paraId="7F2C502A" w14:textId="77777777" w:rsidR="00305C1A" w:rsidRPr="001A5CC6" w:rsidRDefault="00305C1A" w:rsidP="00305C1A">
            <w:pPr>
              <w:jc w:val="both"/>
              <w:rPr>
                <w:rStyle w:val="txt"/>
                <w:color w:val="000000"/>
                <w:sz w:val="19"/>
                <w:szCs w:val="19"/>
              </w:rPr>
            </w:pPr>
            <w:r w:rsidRPr="001A5CC6">
              <w:rPr>
                <w:rStyle w:val="txt"/>
                <w:caps/>
                <w:color w:val="000000"/>
                <w:sz w:val="19"/>
                <w:szCs w:val="19"/>
              </w:rPr>
              <w:t xml:space="preserve">Sun, H., Kabb, C.P., Sims, M.B., Sumerlin, B.S. </w:t>
            </w:r>
            <w:r w:rsidRPr="001A5CC6">
              <w:rPr>
                <w:rStyle w:val="txtbold"/>
                <w:bCs/>
                <w:i/>
                <w:color w:val="000000"/>
                <w:sz w:val="19"/>
                <w:szCs w:val="19"/>
              </w:rPr>
              <w:t>Architecture-Transformable Polymers: Reshaping the Future of Stimuli-Responsive Polymers</w:t>
            </w:r>
            <w:r w:rsidRPr="001A5CC6">
              <w:rPr>
                <w:rStyle w:val="txtbold"/>
                <w:bCs/>
                <w:color w:val="000000"/>
                <w:sz w:val="19"/>
                <w:szCs w:val="19"/>
              </w:rPr>
              <w:t xml:space="preserve">. </w:t>
            </w:r>
            <w:r w:rsidRPr="001A5CC6">
              <w:rPr>
                <w:rStyle w:val="Emphasis"/>
                <w:i w:val="0"/>
                <w:color w:val="000000"/>
                <w:sz w:val="19"/>
                <w:szCs w:val="19"/>
              </w:rPr>
              <w:t>Progress in Polymer Science</w:t>
            </w:r>
            <w:r w:rsidRPr="001A5CC6">
              <w:rPr>
                <w:rStyle w:val="txt"/>
                <w:color w:val="000000"/>
                <w:sz w:val="19"/>
                <w:szCs w:val="19"/>
              </w:rPr>
              <w:t xml:space="preserve"> 89, 61-75, 2019.</w:t>
            </w:r>
          </w:p>
          <w:p w14:paraId="620C4667" w14:textId="77777777" w:rsidR="00305C1A" w:rsidRPr="00C71468" w:rsidRDefault="00305C1A" w:rsidP="00305C1A">
            <w:pPr>
              <w:jc w:val="both"/>
              <w:rPr>
                <w:rStyle w:val="txt"/>
                <w:spacing w:val="-2"/>
                <w:sz w:val="19"/>
                <w:szCs w:val="19"/>
              </w:rPr>
            </w:pPr>
            <w:r w:rsidRPr="001A5CC6">
              <w:rPr>
                <w:rStyle w:val="txt"/>
                <w:caps/>
                <w:color w:val="000000"/>
                <w:sz w:val="19"/>
                <w:szCs w:val="19"/>
              </w:rPr>
              <w:t xml:space="preserve">Sharma, S.K., Pujari, P.K. </w:t>
            </w:r>
            <w:r w:rsidRPr="001A5CC6">
              <w:rPr>
                <w:rStyle w:val="txtbold"/>
                <w:bCs/>
                <w:i/>
                <w:color w:val="000000"/>
                <w:sz w:val="19"/>
                <w:szCs w:val="19"/>
              </w:rPr>
              <w:t>Role of Free Volume Characteristics of Polymer Matrix in Bulk Physical Properties of Polymer Nanocomposites: A Review of Positron Annihilation Lifetime Studies</w:t>
            </w:r>
            <w:r w:rsidRPr="001A5CC6">
              <w:rPr>
                <w:rStyle w:val="txtbold"/>
                <w:bCs/>
                <w:color w:val="000000"/>
                <w:sz w:val="19"/>
                <w:szCs w:val="19"/>
              </w:rPr>
              <w:t xml:space="preserve">. </w:t>
            </w:r>
            <w:r w:rsidRPr="001A5CC6">
              <w:rPr>
                <w:rStyle w:val="Emphasis"/>
                <w:i w:val="0"/>
                <w:color w:val="000000"/>
                <w:sz w:val="19"/>
                <w:szCs w:val="19"/>
              </w:rPr>
              <w:t>Progress in Polymer Science</w:t>
            </w:r>
            <w:r w:rsidRPr="001A5CC6">
              <w:rPr>
                <w:rStyle w:val="txt"/>
                <w:color w:val="000000"/>
                <w:sz w:val="19"/>
                <w:szCs w:val="19"/>
              </w:rPr>
              <w:t xml:space="preserve"> 75, 31-47, 2017.</w:t>
            </w:r>
          </w:p>
          <w:p w14:paraId="2ED0FC58" w14:textId="77777777" w:rsidR="001973B2" w:rsidRPr="00B7684B" w:rsidRDefault="001973B2" w:rsidP="00A521FB">
            <w:pPr>
              <w:shd w:val="clear" w:color="auto" w:fill="FFFFFF"/>
              <w:jc w:val="both"/>
              <w:rPr>
                <w:color w:val="000000"/>
                <w:sz w:val="19"/>
              </w:rPr>
            </w:pPr>
            <w:r w:rsidRPr="00B7684B">
              <w:rPr>
                <w:caps/>
                <w:color w:val="000000"/>
                <w:sz w:val="19"/>
              </w:rPr>
              <w:t>Alberty, R.A.</w:t>
            </w:r>
            <w:r w:rsidRPr="00B7684B">
              <w:rPr>
                <w:color w:val="000000"/>
                <w:sz w:val="19"/>
              </w:rPr>
              <w:t> </w:t>
            </w:r>
            <w:r w:rsidRPr="00B7684B">
              <w:rPr>
                <w:i/>
                <w:color w:val="000000"/>
                <w:sz w:val="19"/>
              </w:rPr>
              <w:t>Physical Chemistry</w:t>
            </w:r>
            <w:r w:rsidRPr="00B7684B">
              <w:rPr>
                <w:color w:val="000000"/>
                <w:sz w:val="19"/>
              </w:rPr>
              <w:t>. 3rd Ed. New York: John Wiley &amp; Sons, 2000. ISBN 471383112.</w:t>
            </w:r>
          </w:p>
          <w:p w14:paraId="226D88EC" w14:textId="77777777" w:rsidR="001973B2" w:rsidRPr="00B7684B" w:rsidRDefault="001973B2" w:rsidP="00A521FB">
            <w:pPr>
              <w:shd w:val="clear" w:color="auto" w:fill="FFFFFF"/>
              <w:jc w:val="both"/>
              <w:rPr>
                <w:sz w:val="19"/>
              </w:rPr>
            </w:pPr>
            <w:r w:rsidRPr="00B7684B">
              <w:rPr>
                <w:sz w:val="19"/>
              </w:rPr>
              <w:t xml:space="preserve">McQUARRIE, D.A., SIMON, J.D. </w:t>
            </w:r>
            <w:r w:rsidRPr="00B7684B">
              <w:rPr>
                <w:i/>
                <w:sz w:val="19"/>
              </w:rPr>
              <w:t>Physical Chemistry: A Molecular Approach</w:t>
            </w:r>
            <w:r w:rsidRPr="00B7684B">
              <w:rPr>
                <w:sz w:val="19"/>
              </w:rPr>
              <w:t>. Sausalito: University Science Books, 1997. ISBN 978-0935702996.</w:t>
            </w:r>
          </w:p>
        </w:tc>
      </w:tr>
      <w:tr w:rsidR="001973B2" w14:paraId="15B1FDC5"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7E9ADA34" w14:textId="77777777" w:rsidR="001973B2" w:rsidRPr="00B7684B" w:rsidRDefault="001973B2" w:rsidP="00A521FB">
            <w:pPr>
              <w:jc w:val="center"/>
              <w:rPr>
                <w:b/>
                <w:sz w:val="19"/>
              </w:rPr>
            </w:pPr>
            <w:r w:rsidRPr="00B7684B">
              <w:rPr>
                <w:b/>
                <w:sz w:val="19"/>
              </w:rPr>
              <w:t>Informace ke kombinované nebo distanční formě</w:t>
            </w:r>
          </w:p>
        </w:tc>
      </w:tr>
      <w:tr w:rsidR="001973B2" w14:paraId="1E2029B1"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38" w:author="utb" w:date="2019-09-09T15:42:00Z">
            <w:trPr>
              <w:gridBefore w:val="2"/>
            </w:trPr>
          </w:trPrChange>
        </w:trPr>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Change w:id="1239" w:author="utb" w:date="2019-09-09T15:42:00Z">
              <w:tcPr>
                <w:tcW w:w="4881" w:type="dxa"/>
                <w:gridSpan w:val="17"/>
                <w:tcBorders>
                  <w:top w:val="single" w:sz="2" w:space="0" w:color="auto"/>
                  <w:left w:val="single" w:sz="4" w:space="0" w:color="auto"/>
                  <w:bottom w:val="single" w:sz="4" w:space="0" w:color="auto"/>
                  <w:right w:val="single" w:sz="4" w:space="0" w:color="auto"/>
                </w:tcBorders>
                <w:shd w:val="clear" w:color="auto" w:fill="F7CAAC"/>
                <w:hideMark/>
              </w:tcPr>
            </w:tcPrChange>
          </w:tcPr>
          <w:p w14:paraId="68613239" w14:textId="77777777" w:rsidR="001973B2" w:rsidRPr="00B7684B" w:rsidRDefault="001973B2" w:rsidP="00A521FB">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Change w:id="1240" w:author="utb" w:date="2019-09-09T15:42:00Z">
              <w:tcPr>
                <w:tcW w:w="910" w:type="dxa"/>
                <w:gridSpan w:val="5"/>
                <w:tcBorders>
                  <w:top w:val="single" w:sz="2" w:space="0" w:color="auto"/>
                  <w:left w:val="single" w:sz="4" w:space="0" w:color="auto"/>
                  <w:bottom w:val="single" w:sz="4" w:space="0" w:color="auto"/>
                  <w:right w:val="single" w:sz="4" w:space="0" w:color="auto"/>
                </w:tcBorders>
              </w:tcPr>
            </w:tcPrChange>
          </w:tcPr>
          <w:p w14:paraId="73D0B5BB" w14:textId="77777777" w:rsidR="001973B2" w:rsidRPr="00B7684B" w:rsidRDefault="001973B2" w:rsidP="00A521FB">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Change w:id="1241" w:author="utb" w:date="2019-09-09T15:42:00Z">
              <w:tcPr>
                <w:tcW w:w="4558" w:type="dxa"/>
                <w:gridSpan w:val="23"/>
                <w:tcBorders>
                  <w:top w:val="single" w:sz="2" w:space="0" w:color="auto"/>
                  <w:left w:val="single" w:sz="4" w:space="0" w:color="auto"/>
                  <w:bottom w:val="single" w:sz="4" w:space="0" w:color="auto"/>
                  <w:right w:val="single" w:sz="4" w:space="0" w:color="auto"/>
                </w:tcBorders>
                <w:shd w:val="clear" w:color="auto" w:fill="F7CAAC"/>
                <w:hideMark/>
              </w:tcPr>
            </w:tcPrChange>
          </w:tcPr>
          <w:p w14:paraId="28D8BEE5" w14:textId="77777777" w:rsidR="001973B2" w:rsidRPr="00B7684B" w:rsidRDefault="001973B2" w:rsidP="00A521FB">
            <w:pPr>
              <w:jc w:val="both"/>
              <w:rPr>
                <w:b/>
                <w:sz w:val="19"/>
              </w:rPr>
            </w:pPr>
            <w:r w:rsidRPr="00B7684B">
              <w:rPr>
                <w:b/>
                <w:sz w:val="19"/>
              </w:rPr>
              <w:t xml:space="preserve">hodin </w:t>
            </w:r>
          </w:p>
        </w:tc>
      </w:tr>
      <w:tr w:rsidR="001973B2" w14:paraId="47516ADF"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2EC1E40" w14:textId="77777777" w:rsidR="001973B2" w:rsidRPr="00B7684B" w:rsidRDefault="001973B2" w:rsidP="00A521FB">
            <w:pPr>
              <w:jc w:val="both"/>
              <w:rPr>
                <w:b/>
                <w:sz w:val="19"/>
              </w:rPr>
            </w:pPr>
            <w:r w:rsidRPr="00B7684B">
              <w:rPr>
                <w:b/>
                <w:sz w:val="19"/>
              </w:rPr>
              <w:t>Informace o způsobu kontaktu s vyučujícím</w:t>
            </w:r>
          </w:p>
        </w:tc>
      </w:tr>
      <w:tr w:rsidR="001973B2" w14:paraId="09759C95" w14:textId="77777777" w:rsidTr="00B7684B">
        <w:trPr>
          <w:trHeight w:val="425"/>
        </w:trPr>
        <w:tc>
          <w:tcPr>
            <w:tcW w:w="10349" w:type="dxa"/>
            <w:gridSpan w:val="37"/>
            <w:tcBorders>
              <w:top w:val="single" w:sz="4" w:space="0" w:color="auto"/>
              <w:left w:val="single" w:sz="4" w:space="0" w:color="auto"/>
              <w:bottom w:val="single" w:sz="4" w:space="0" w:color="auto"/>
              <w:right w:val="single" w:sz="4" w:space="0" w:color="auto"/>
            </w:tcBorders>
          </w:tcPr>
          <w:p w14:paraId="197DBCE3" w14:textId="4D7EAA0D"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489E3D4" w14:textId="77777777" w:rsidR="00B25A66" w:rsidRPr="00B7684B" w:rsidRDefault="00B25A66" w:rsidP="00A521FB">
            <w:pPr>
              <w:pStyle w:val="xxmsonormal"/>
              <w:shd w:val="clear" w:color="auto" w:fill="FFFFFF"/>
              <w:spacing w:before="0" w:beforeAutospacing="0" w:after="0" w:afterAutospacing="0"/>
              <w:jc w:val="both"/>
              <w:rPr>
                <w:color w:val="000000"/>
                <w:sz w:val="19"/>
              </w:rPr>
            </w:pPr>
          </w:p>
          <w:p w14:paraId="0BF5D408" w14:textId="5D079C3E" w:rsidR="00305C1A"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Možnosti komunikace s vyučujícím: </w:t>
            </w:r>
            <w:hyperlink r:id="rId76" w:history="1">
              <w:r w:rsidRPr="00B7684B">
                <w:rPr>
                  <w:rStyle w:val="Hyperlink"/>
                  <w:sz w:val="19"/>
                </w:rPr>
                <w:t>lapcik@utb.cz</w:t>
              </w:r>
            </w:hyperlink>
            <w:r w:rsidRPr="00B7684B">
              <w:rPr>
                <w:color w:val="000000"/>
                <w:sz w:val="19"/>
              </w:rPr>
              <w:t>, 576 035</w:t>
            </w:r>
            <w:r w:rsidR="00B7684B">
              <w:rPr>
                <w:color w:val="000000"/>
                <w:sz w:val="19"/>
              </w:rPr>
              <w:t> </w:t>
            </w:r>
            <w:r w:rsidRPr="00B7684B">
              <w:rPr>
                <w:color w:val="000000"/>
                <w:sz w:val="19"/>
              </w:rPr>
              <w:t>115.</w:t>
            </w:r>
          </w:p>
          <w:p w14:paraId="0801D83C" w14:textId="77777777" w:rsidR="00B7684B" w:rsidRPr="00B7684B" w:rsidRDefault="00B7684B" w:rsidP="00A521FB">
            <w:pPr>
              <w:pStyle w:val="xxmsonormal"/>
              <w:shd w:val="clear" w:color="auto" w:fill="FFFFFF"/>
              <w:spacing w:before="0" w:beforeAutospacing="0" w:after="0" w:afterAutospacing="0"/>
              <w:jc w:val="both"/>
              <w:rPr>
                <w:color w:val="000000"/>
                <w:sz w:val="19"/>
              </w:rPr>
            </w:pPr>
          </w:p>
          <w:p w14:paraId="1BC5312B" w14:textId="77777777" w:rsidR="00B25A66" w:rsidRPr="00B7684B" w:rsidRDefault="00B25A66" w:rsidP="00A521FB">
            <w:pPr>
              <w:pStyle w:val="xxmsonormal"/>
              <w:shd w:val="clear" w:color="auto" w:fill="FFFFFF"/>
              <w:spacing w:before="0" w:beforeAutospacing="0" w:after="0" w:afterAutospacing="0"/>
              <w:jc w:val="both"/>
              <w:rPr>
                <w:sz w:val="19"/>
              </w:rPr>
            </w:pPr>
          </w:p>
          <w:p w14:paraId="762E57DD" w14:textId="77777777" w:rsidR="00CD5508" w:rsidRDefault="00CD5508" w:rsidP="00A521FB">
            <w:pPr>
              <w:pStyle w:val="xxmsonormal"/>
              <w:shd w:val="clear" w:color="auto" w:fill="FFFFFF"/>
              <w:spacing w:before="0" w:beforeAutospacing="0" w:after="0" w:afterAutospacing="0"/>
              <w:jc w:val="both"/>
              <w:rPr>
                <w:sz w:val="19"/>
                <w:szCs w:val="19"/>
              </w:rPr>
            </w:pPr>
          </w:p>
          <w:p w14:paraId="7D9D313C" w14:textId="77777777" w:rsidR="0064112C" w:rsidRDefault="0064112C" w:rsidP="00A521FB">
            <w:pPr>
              <w:pStyle w:val="xxmsonormal"/>
              <w:shd w:val="clear" w:color="auto" w:fill="FFFFFF"/>
              <w:spacing w:before="0" w:beforeAutospacing="0" w:after="0" w:afterAutospacing="0"/>
              <w:jc w:val="both"/>
              <w:rPr>
                <w:sz w:val="19"/>
                <w:szCs w:val="19"/>
              </w:rPr>
            </w:pPr>
          </w:p>
          <w:p w14:paraId="1276BBA4" w14:textId="77777777" w:rsidR="0064112C" w:rsidRPr="00C71468" w:rsidRDefault="0064112C" w:rsidP="00A521FB">
            <w:pPr>
              <w:pStyle w:val="xxmsonormal"/>
              <w:shd w:val="clear" w:color="auto" w:fill="FFFFFF"/>
              <w:spacing w:before="0" w:beforeAutospacing="0" w:after="0" w:afterAutospacing="0"/>
              <w:jc w:val="both"/>
              <w:rPr>
                <w:sz w:val="19"/>
                <w:szCs w:val="19"/>
              </w:rPr>
            </w:pPr>
          </w:p>
          <w:p w14:paraId="185676B5" w14:textId="77777777" w:rsidR="0040486E" w:rsidRDefault="0040486E" w:rsidP="00A521FB">
            <w:pPr>
              <w:pStyle w:val="xxmsonormal"/>
              <w:shd w:val="clear" w:color="auto" w:fill="FFFFFF"/>
              <w:spacing w:before="0" w:beforeAutospacing="0" w:after="0" w:afterAutospacing="0"/>
              <w:jc w:val="both"/>
              <w:rPr>
                <w:sz w:val="19"/>
              </w:rPr>
            </w:pPr>
          </w:p>
          <w:p w14:paraId="07C41C12" w14:textId="4C168E1B" w:rsidR="00783CD8" w:rsidRPr="00B7684B" w:rsidRDefault="00783CD8" w:rsidP="00A521FB">
            <w:pPr>
              <w:pStyle w:val="xxmsonormal"/>
              <w:shd w:val="clear" w:color="auto" w:fill="FFFFFF"/>
              <w:spacing w:before="0" w:beforeAutospacing="0" w:after="0" w:afterAutospacing="0"/>
              <w:jc w:val="both"/>
              <w:rPr>
                <w:sz w:val="19"/>
              </w:rPr>
            </w:pPr>
          </w:p>
        </w:tc>
      </w:tr>
      <w:tr w:rsidR="00750589" w14:paraId="365DD91A"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5D704041" w14:textId="29E6814C" w:rsidR="00750589" w:rsidRDefault="00750589" w:rsidP="00CC5409">
            <w:pPr>
              <w:jc w:val="both"/>
              <w:rPr>
                <w:b/>
                <w:sz w:val="28"/>
              </w:rPr>
            </w:pPr>
            <w:r>
              <w:br w:type="page"/>
            </w:r>
            <w:r>
              <w:br w:type="page"/>
            </w:r>
            <w:r>
              <w:rPr>
                <w:b/>
                <w:sz w:val="28"/>
              </w:rPr>
              <w:t>B-III – Charakteristika studijního předmětu</w:t>
            </w:r>
          </w:p>
        </w:tc>
      </w:tr>
      <w:tr w:rsidR="00750589" w:rsidRPr="009A56CA" w14:paraId="037FF55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42"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243" w:author="utb" w:date="2019-09-09T15:42:00Z">
            <w:trPr>
              <w:gridBefore w:val="2"/>
              <w:trHeight w:hRule="exact" w:val="284"/>
            </w:trPr>
          </w:trPrChange>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Change w:id="1244" w:author="utb" w:date="2019-09-09T15:42:00Z">
              <w:tcPr>
                <w:tcW w:w="3143" w:type="dxa"/>
                <w:gridSpan w:val="6"/>
                <w:tcBorders>
                  <w:top w:val="double" w:sz="4" w:space="0" w:color="auto"/>
                  <w:left w:val="single" w:sz="4" w:space="0" w:color="auto"/>
                  <w:bottom w:val="single" w:sz="4" w:space="0" w:color="auto"/>
                  <w:right w:val="single" w:sz="4" w:space="0" w:color="auto"/>
                </w:tcBorders>
                <w:shd w:val="clear" w:color="auto" w:fill="F7CAAC"/>
                <w:hideMark/>
              </w:tcPr>
            </w:tcPrChange>
          </w:tcPr>
          <w:p w14:paraId="495E8BF8" w14:textId="77777777" w:rsidR="00750589" w:rsidRPr="00B7684B" w:rsidRDefault="00750589" w:rsidP="00CC5409">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Change w:id="1245" w:author="utb" w:date="2019-09-09T15:42:00Z">
              <w:tcPr>
                <w:tcW w:w="7206" w:type="dxa"/>
                <w:gridSpan w:val="39"/>
                <w:tcBorders>
                  <w:top w:val="double" w:sz="4" w:space="0" w:color="auto"/>
                  <w:left w:val="single" w:sz="4" w:space="0" w:color="auto"/>
                  <w:bottom w:val="single" w:sz="4" w:space="0" w:color="auto"/>
                  <w:right w:val="single" w:sz="4" w:space="0" w:color="auto"/>
                </w:tcBorders>
              </w:tcPr>
            </w:tcPrChange>
          </w:tcPr>
          <w:p w14:paraId="4B2C748C" w14:textId="600FB510" w:rsidR="00750589" w:rsidRPr="00B7684B" w:rsidRDefault="001973B2" w:rsidP="001973B2">
            <w:pPr>
              <w:jc w:val="both"/>
              <w:rPr>
                <w:b/>
                <w:sz w:val="19"/>
              </w:rPr>
            </w:pPr>
            <w:bookmarkStart w:id="1246" w:name="Fyz_polymerů"/>
            <w:bookmarkEnd w:id="1246"/>
            <w:r w:rsidRPr="00B7684B">
              <w:rPr>
                <w:b/>
                <w:spacing w:val="-2"/>
                <w:sz w:val="19"/>
              </w:rPr>
              <w:t>Physics of Polymers</w:t>
            </w:r>
          </w:p>
        </w:tc>
      </w:tr>
      <w:tr w:rsidR="00750589" w14:paraId="5828E3EE"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4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248"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49"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5EF36284" w14:textId="77777777" w:rsidR="00750589" w:rsidRPr="00B7684B" w:rsidRDefault="00750589" w:rsidP="00CC5409">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Change w:id="1250"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3A175B56" w14:textId="77777777" w:rsidR="00750589" w:rsidRPr="00B7684B" w:rsidRDefault="00750589" w:rsidP="00CC5409">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Change w:id="1251" w:author="utb" w:date="2019-09-09T15:42:00Z">
              <w:tcPr>
                <w:tcW w:w="2752" w:type="dxa"/>
                <w:gridSpan w:val="13"/>
                <w:tcBorders>
                  <w:top w:val="single" w:sz="4" w:space="0" w:color="auto"/>
                  <w:left w:val="single" w:sz="4" w:space="0" w:color="auto"/>
                  <w:bottom w:val="single" w:sz="4" w:space="0" w:color="auto"/>
                  <w:right w:val="single" w:sz="4" w:space="0" w:color="auto"/>
                </w:tcBorders>
                <w:shd w:val="clear" w:color="auto" w:fill="F7CAAC"/>
                <w:hideMark/>
              </w:tcPr>
            </w:tcPrChange>
          </w:tcPr>
          <w:p w14:paraId="2D17D5F9" w14:textId="77777777" w:rsidR="00750589" w:rsidRPr="00B7684B" w:rsidRDefault="00750589" w:rsidP="00CC5409">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Change w:id="1252" w:author="utb" w:date="2019-09-09T15:42:00Z">
              <w:tcPr>
                <w:tcW w:w="971" w:type="dxa"/>
                <w:gridSpan w:val="5"/>
                <w:tcBorders>
                  <w:top w:val="single" w:sz="4" w:space="0" w:color="auto"/>
                  <w:left w:val="single" w:sz="4" w:space="0" w:color="auto"/>
                  <w:bottom w:val="single" w:sz="4" w:space="0" w:color="auto"/>
                  <w:right w:val="single" w:sz="4" w:space="0" w:color="auto"/>
                </w:tcBorders>
              </w:tcPr>
            </w:tcPrChange>
          </w:tcPr>
          <w:p w14:paraId="0678823C" w14:textId="77777777" w:rsidR="00750589" w:rsidRPr="00B7684B" w:rsidRDefault="00750589" w:rsidP="00CC5409">
            <w:pPr>
              <w:jc w:val="both"/>
              <w:rPr>
                <w:sz w:val="19"/>
              </w:rPr>
            </w:pPr>
          </w:p>
        </w:tc>
      </w:tr>
      <w:tr w:rsidR="003B3A9A" w14:paraId="47C4EBFB"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hRule="exact" w:val="284"/>
          <w:trPrChange w:id="1254" w:author="utb" w:date="2019-09-09T15:42:00Z">
            <w:trPr>
              <w:gridBefore w:val="2"/>
              <w:trHeight w:hRule="exact" w:val="284"/>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55"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33BCFAC7" w14:textId="77777777" w:rsidR="00750589" w:rsidRPr="00B7684B" w:rsidRDefault="00750589" w:rsidP="00CC5409">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Change w:id="1256" w:author="utb" w:date="2019-09-09T15:42:00Z">
              <w:tcPr>
                <w:tcW w:w="1738" w:type="dxa"/>
                <w:gridSpan w:val="11"/>
                <w:tcBorders>
                  <w:top w:val="single" w:sz="4" w:space="0" w:color="auto"/>
                  <w:left w:val="single" w:sz="4" w:space="0" w:color="auto"/>
                  <w:bottom w:val="single" w:sz="4" w:space="0" w:color="auto"/>
                  <w:right w:val="single" w:sz="4" w:space="0" w:color="auto"/>
                </w:tcBorders>
              </w:tcPr>
            </w:tcPrChange>
          </w:tcPr>
          <w:p w14:paraId="73ED6B8C" w14:textId="77777777" w:rsidR="00750589" w:rsidRPr="00B7684B" w:rsidRDefault="00750589" w:rsidP="00CC5409">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Change w:id="1257" w:author="utb" w:date="2019-09-09T15:42:00Z">
              <w:tcPr>
                <w:tcW w:w="910"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7643D018" w14:textId="77777777" w:rsidR="00750589" w:rsidRPr="00B7684B" w:rsidRDefault="00750589" w:rsidP="00CC5409">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Change w:id="1258" w:author="utb" w:date="2019-09-09T15:42:00Z">
              <w:tcPr>
                <w:tcW w:w="835" w:type="dxa"/>
                <w:gridSpan w:val="5"/>
                <w:tcBorders>
                  <w:top w:val="single" w:sz="4" w:space="0" w:color="auto"/>
                  <w:left w:val="single" w:sz="4" w:space="0" w:color="auto"/>
                  <w:bottom w:val="single" w:sz="4" w:space="0" w:color="auto"/>
                  <w:right w:val="single" w:sz="4" w:space="0" w:color="auto"/>
                </w:tcBorders>
              </w:tcPr>
            </w:tcPrChange>
          </w:tcPr>
          <w:p w14:paraId="22931AD6" w14:textId="77777777" w:rsidR="00750589" w:rsidRPr="00B7684B" w:rsidRDefault="00750589" w:rsidP="00CC5409">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259"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00794FCC" w14:textId="77777777" w:rsidR="00750589" w:rsidRPr="00B7684B" w:rsidRDefault="00750589" w:rsidP="00CC5409">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Change w:id="1260"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48F70699" w14:textId="77777777" w:rsidR="00750589" w:rsidRPr="00B7684B" w:rsidRDefault="00750589" w:rsidP="00CC5409">
            <w:pPr>
              <w:jc w:val="both"/>
              <w:rPr>
                <w:sz w:val="19"/>
              </w:rPr>
            </w:pPr>
          </w:p>
        </w:tc>
      </w:tr>
      <w:tr w:rsidR="00750589" w14:paraId="3D4C366F"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6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62"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63"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689DDDAA" w14:textId="77777777" w:rsidR="00750589" w:rsidRPr="00B7684B" w:rsidRDefault="00750589" w:rsidP="00CC5409">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Change w:id="1264"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0B4DA8AA" w14:textId="77777777" w:rsidR="00750589" w:rsidRPr="00B7684B" w:rsidRDefault="00750589" w:rsidP="00CC5409">
            <w:pPr>
              <w:jc w:val="both"/>
              <w:rPr>
                <w:sz w:val="19"/>
              </w:rPr>
            </w:pPr>
          </w:p>
        </w:tc>
      </w:tr>
      <w:tr w:rsidR="00750589" w14:paraId="052D931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6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66"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67"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2FD10E67" w14:textId="77777777" w:rsidR="00750589" w:rsidRPr="00B7684B" w:rsidRDefault="00750589" w:rsidP="00CC5409">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Change w:id="1268" w:author="utb" w:date="2019-09-09T15:42:00Z">
              <w:tcPr>
                <w:tcW w:w="3483" w:type="dxa"/>
                <w:gridSpan w:val="21"/>
                <w:tcBorders>
                  <w:top w:val="single" w:sz="4" w:space="0" w:color="auto"/>
                  <w:left w:val="single" w:sz="4" w:space="0" w:color="auto"/>
                  <w:bottom w:val="single" w:sz="4" w:space="0" w:color="auto"/>
                  <w:right w:val="single" w:sz="4" w:space="0" w:color="auto"/>
                </w:tcBorders>
              </w:tcPr>
            </w:tcPrChange>
          </w:tcPr>
          <w:p w14:paraId="0222433D" w14:textId="77777777" w:rsidR="00750589" w:rsidRPr="00B7684B" w:rsidRDefault="00750589" w:rsidP="00CC5409">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Change w:id="1269" w:author="utb" w:date="2019-09-09T15:42:00Z">
              <w:tcPr>
                <w:tcW w:w="2203" w:type="dxa"/>
                <w:gridSpan w:val="9"/>
                <w:tcBorders>
                  <w:top w:val="single" w:sz="4" w:space="0" w:color="auto"/>
                  <w:left w:val="single" w:sz="4" w:space="0" w:color="auto"/>
                  <w:bottom w:val="single" w:sz="4" w:space="0" w:color="auto"/>
                  <w:right w:val="single" w:sz="4" w:space="0" w:color="auto"/>
                </w:tcBorders>
                <w:shd w:val="clear" w:color="auto" w:fill="F7CAAC"/>
                <w:hideMark/>
              </w:tcPr>
            </w:tcPrChange>
          </w:tcPr>
          <w:p w14:paraId="777A2903" w14:textId="77777777" w:rsidR="00750589" w:rsidRPr="00B7684B" w:rsidRDefault="00750589" w:rsidP="00CC5409">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Change w:id="1270" w:author="utb" w:date="2019-09-09T15:42:00Z">
              <w:tcPr>
                <w:tcW w:w="1520" w:type="dxa"/>
                <w:gridSpan w:val="9"/>
                <w:tcBorders>
                  <w:top w:val="single" w:sz="4" w:space="0" w:color="auto"/>
                  <w:left w:val="single" w:sz="4" w:space="0" w:color="auto"/>
                  <w:bottom w:val="single" w:sz="4" w:space="0" w:color="auto"/>
                  <w:right w:val="single" w:sz="4" w:space="0" w:color="auto"/>
                </w:tcBorders>
              </w:tcPr>
            </w:tcPrChange>
          </w:tcPr>
          <w:p w14:paraId="24845E97" w14:textId="77777777" w:rsidR="00750589" w:rsidRPr="00B7684B" w:rsidRDefault="00750589" w:rsidP="00CC5409">
            <w:pPr>
              <w:jc w:val="both"/>
              <w:rPr>
                <w:sz w:val="19"/>
              </w:rPr>
            </w:pPr>
          </w:p>
        </w:tc>
      </w:tr>
      <w:tr w:rsidR="00750589" w14:paraId="08116A2D"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1"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72"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73"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406F75E0" w14:textId="77777777" w:rsidR="00750589" w:rsidRPr="00B7684B" w:rsidRDefault="00750589" w:rsidP="00CC5409">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Change w:id="1274" w:author="utb" w:date="2019-09-09T15:42:00Z">
              <w:tcPr>
                <w:tcW w:w="7206" w:type="dxa"/>
                <w:gridSpan w:val="39"/>
                <w:tcBorders>
                  <w:top w:val="single" w:sz="4" w:space="0" w:color="auto"/>
                  <w:left w:val="single" w:sz="4" w:space="0" w:color="auto"/>
                  <w:bottom w:val="single" w:sz="4" w:space="0" w:color="auto"/>
                  <w:right w:val="single" w:sz="4" w:space="0" w:color="auto"/>
                </w:tcBorders>
              </w:tcPr>
            </w:tcPrChange>
          </w:tcPr>
          <w:p w14:paraId="0F09DA89" w14:textId="77777777" w:rsidR="00750589" w:rsidRPr="00B7684B" w:rsidRDefault="00750589" w:rsidP="00CC5409">
            <w:pPr>
              <w:jc w:val="both"/>
              <w:rPr>
                <w:sz w:val="19"/>
              </w:rPr>
            </w:pPr>
          </w:p>
        </w:tc>
      </w:tr>
      <w:tr w:rsidR="00750589" w14:paraId="1391BD85"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5"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8"/>
          <w:trPrChange w:id="1276" w:author="utb" w:date="2019-09-09T15:42:00Z">
            <w:trPr>
              <w:gridBefore w:val="2"/>
              <w:trHeight w:val="288"/>
            </w:trPr>
          </w:trPrChange>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Change w:id="1277" w:author="utb" w:date="2019-09-09T15:42:00Z">
              <w:tcPr>
                <w:tcW w:w="3143" w:type="dxa"/>
                <w:gridSpan w:val="6"/>
                <w:tcBorders>
                  <w:top w:val="nil"/>
                  <w:left w:val="single" w:sz="4" w:space="0" w:color="auto"/>
                  <w:bottom w:val="single" w:sz="4" w:space="0" w:color="auto"/>
                  <w:right w:val="single" w:sz="4" w:space="0" w:color="auto"/>
                </w:tcBorders>
                <w:shd w:val="clear" w:color="auto" w:fill="F7CAAC"/>
                <w:vAlign w:val="center"/>
                <w:hideMark/>
              </w:tcPr>
            </w:tcPrChange>
          </w:tcPr>
          <w:p w14:paraId="1F2300DD" w14:textId="77777777" w:rsidR="00750589" w:rsidRPr="00B7684B" w:rsidRDefault="00750589" w:rsidP="00CC5409">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Change w:id="1278" w:author="utb" w:date="2019-09-09T15:42:00Z">
              <w:tcPr>
                <w:tcW w:w="7206" w:type="dxa"/>
                <w:gridSpan w:val="39"/>
                <w:tcBorders>
                  <w:top w:val="single" w:sz="4" w:space="0" w:color="auto"/>
                  <w:left w:val="single" w:sz="4" w:space="0" w:color="auto"/>
                  <w:bottom w:val="single" w:sz="4" w:space="0" w:color="auto"/>
                  <w:right w:val="single" w:sz="4" w:space="0" w:color="auto"/>
                </w:tcBorders>
                <w:vAlign w:val="center"/>
              </w:tcPr>
            </w:tcPrChange>
          </w:tcPr>
          <w:p w14:paraId="1CE4E0D3" w14:textId="77777777" w:rsidR="00750589" w:rsidRPr="00B7684B" w:rsidRDefault="00750589" w:rsidP="00CC5409">
            <w:pPr>
              <w:rPr>
                <w:sz w:val="19"/>
              </w:rPr>
            </w:pPr>
            <w:r w:rsidRPr="00B7684B">
              <w:rPr>
                <w:spacing w:val="-2"/>
                <w:sz w:val="19"/>
              </w:rPr>
              <w:t>prof. Ing. Berenika Hausnerová, Ph.D.</w:t>
            </w:r>
          </w:p>
        </w:tc>
      </w:tr>
      <w:tr w:rsidR="00750589" w14:paraId="5DB21D1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9"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280" w:author="utb" w:date="2019-09-09T15:42:00Z">
            <w:trPr>
              <w:gridBefore w:val="2"/>
              <w:trHeight w:val="243"/>
            </w:trPr>
          </w:trPrChange>
        </w:trPr>
        <w:tc>
          <w:tcPr>
            <w:tcW w:w="3142" w:type="dxa"/>
            <w:gridSpan w:val="3"/>
            <w:tcBorders>
              <w:top w:val="nil"/>
              <w:left w:val="single" w:sz="4" w:space="0" w:color="auto"/>
              <w:bottom w:val="single" w:sz="4" w:space="0" w:color="auto"/>
              <w:right w:val="single" w:sz="4" w:space="0" w:color="auto"/>
            </w:tcBorders>
            <w:shd w:val="clear" w:color="auto" w:fill="F7CAAC"/>
            <w:hideMark/>
            <w:tcPrChange w:id="1281" w:author="utb" w:date="2019-09-09T15:42:00Z">
              <w:tcPr>
                <w:tcW w:w="3143" w:type="dxa"/>
                <w:gridSpan w:val="6"/>
                <w:tcBorders>
                  <w:top w:val="nil"/>
                  <w:left w:val="single" w:sz="4" w:space="0" w:color="auto"/>
                  <w:bottom w:val="single" w:sz="4" w:space="0" w:color="auto"/>
                  <w:right w:val="single" w:sz="4" w:space="0" w:color="auto"/>
                </w:tcBorders>
                <w:shd w:val="clear" w:color="auto" w:fill="F7CAAC"/>
                <w:hideMark/>
              </w:tcPr>
            </w:tcPrChange>
          </w:tcPr>
          <w:p w14:paraId="59205A00" w14:textId="77777777" w:rsidR="00750589" w:rsidRPr="00B7684B" w:rsidRDefault="00750589" w:rsidP="00CC5409">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Change w:id="1282" w:author="utb" w:date="2019-09-09T15:42:00Z">
              <w:tcPr>
                <w:tcW w:w="7206" w:type="dxa"/>
                <w:gridSpan w:val="39"/>
                <w:tcBorders>
                  <w:top w:val="nil"/>
                  <w:left w:val="single" w:sz="4" w:space="0" w:color="auto"/>
                  <w:bottom w:val="single" w:sz="4" w:space="0" w:color="auto"/>
                  <w:right w:val="single" w:sz="4" w:space="0" w:color="auto"/>
                </w:tcBorders>
              </w:tcPr>
            </w:tcPrChange>
          </w:tcPr>
          <w:p w14:paraId="4929A52A" w14:textId="77777777" w:rsidR="00750589" w:rsidRPr="00B7684B" w:rsidRDefault="00750589" w:rsidP="00CC5409">
            <w:pPr>
              <w:jc w:val="both"/>
              <w:rPr>
                <w:sz w:val="19"/>
              </w:rPr>
            </w:pPr>
            <w:r w:rsidRPr="00B7684B">
              <w:rPr>
                <w:sz w:val="19"/>
              </w:rPr>
              <w:t>100%</w:t>
            </w:r>
          </w:p>
        </w:tc>
      </w:tr>
      <w:tr w:rsidR="00750589" w14:paraId="613F54F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84"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85"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1511E2BB" w14:textId="77777777" w:rsidR="00750589" w:rsidRPr="00B7684B" w:rsidRDefault="00750589" w:rsidP="00CC5409">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Change w:id="1286" w:author="utb" w:date="2019-09-09T15:42:00Z">
              <w:tcPr>
                <w:tcW w:w="7206" w:type="dxa"/>
                <w:gridSpan w:val="39"/>
                <w:tcBorders>
                  <w:top w:val="single" w:sz="4" w:space="0" w:color="auto"/>
                  <w:left w:val="single" w:sz="4" w:space="0" w:color="auto"/>
                  <w:bottom w:val="nil"/>
                  <w:right w:val="single" w:sz="4" w:space="0" w:color="auto"/>
                </w:tcBorders>
              </w:tcPr>
            </w:tcPrChange>
          </w:tcPr>
          <w:p w14:paraId="6A33D355" w14:textId="77777777" w:rsidR="00750589" w:rsidRPr="00B7684B" w:rsidRDefault="00750589" w:rsidP="00CC5409">
            <w:pPr>
              <w:jc w:val="both"/>
              <w:rPr>
                <w:sz w:val="19"/>
              </w:rPr>
            </w:pPr>
          </w:p>
        </w:tc>
      </w:tr>
      <w:tr w:rsidR="00750589" w14:paraId="0E991474"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5AAA56C" w14:textId="77777777" w:rsidR="00750589" w:rsidRPr="00B7684B" w:rsidRDefault="00750589" w:rsidP="00CC5409">
            <w:pPr>
              <w:spacing w:before="20" w:after="20"/>
              <w:rPr>
                <w:sz w:val="19"/>
              </w:rPr>
            </w:pPr>
            <w:r w:rsidRPr="00B7684B">
              <w:rPr>
                <w:spacing w:val="-2"/>
                <w:sz w:val="19"/>
              </w:rPr>
              <w:t>prof. Ing. Berenika Hausnerová, Ph.D.</w:t>
            </w:r>
          </w:p>
        </w:tc>
      </w:tr>
      <w:tr w:rsidR="00750589" w14:paraId="2D203D59"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288" w:author="utb" w:date="2019-09-09T15:42:00Z">
            <w:trPr>
              <w:gridBefore w:val="2"/>
            </w:trPr>
          </w:trPrChange>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Change w:id="1289" w:author="utb" w:date="2019-09-09T15:42:00Z">
              <w:tcPr>
                <w:tcW w:w="3143" w:type="dxa"/>
                <w:gridSpan w:val="6"/>
                <w:tcBorders>
                  <w:top w:val="single" w:sz="4" w:space="0" w:color="auto"/>
                  <w:left w:val="single" w:sz="4" w:space="0" w:color="auto"/>
                  <w:bottom w:val="single" w:sz="4" w:space="0" w:color="auto"/>
                  <w:right w:val="single" w:sz="4" w:space="0" w:color="auto"/>
                </w:tcBorders>
                <w:shd w:val="clear" w:color="auto" w:fill="F7CAAC"/>
                <w:hideMark/>
              </w:tcPr>
            </w:tcPrChange>
          </w:tcPr>
          <w:p w14:paraId="21B24F0E" w14:textId="77777777" w:rsidR="00750589" w:rsidRPr="00B7684B" w:rsidRDefault="00750589" w:rsidP="00CC5409">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Change w:id="1290" w:author="utb" w:date="2019-09-09T15:42:00Z">
              <w:tcPr>
                <w:tcW w:w="7206" w:type="dxa"/>
                <w:gridSpan w:val="39"/>
                <w:tcBorders>
                  <w:top w:val="single" w:sz="4" w:space="0" w:color="auto"/>
                  <w:left w:val="single" w:sz="4" w:space="0" w:color="auto"/>
                  <w:bottom w:val="nil"/>
                  <w:right w:val="single" w:sz="4" w:space="0" w:color="auto"/>
                </w:tcBorders>
              </w:tcPr>
            </w:tcPrChange>
          </w:tcPr>
          <w:p w14:paraId="508F864E" w14:textId="77777777" w:rsidR="00750589" w:rsidRPr="00B7684B" w:rsidRDefault="00750589" w:rsidP="00CC5409">
            <w:pPr>
              <w:jc w:val="both"/>
              <w:rPr>
                <w:sz w:val="19"/>
              </w:rPr>
            </w:pPr>
          </w:p>
        </w:tc>
      </w:tr>
      <w:tr w:rsidR="00750589" w:rsidRPr="009A56CA" w14:paraId="0A68C098" w14:textId="77777777" w:rsidTr="00B7684B">
        <w:trPr>
          <w:trHeight w:val="3233"/>
        </w:trPr>
        <w:tc>
          <w:tcPr>
            <w:tcW w:w="10349" w:type="dxa"/>
            <w:gridSpan w:val="37"/>
            <w:tcBorders>
              <w:top w:val="nil"/>
              <w:left w:val="single" w:sz="4" w:space="0" w:color="auto"/>
              <w:bottom w:val="single" w:sz="12" w:space="0" w:color="auto"/>
              <w:right w:val="single" w:sz="4" w:space="0" w:color="auto"/>
            </w:tcBorders>
          </w:tcPr>
          <w:p w14:paraId="48DE3F19" w14:textId="77777777" w:rsidR="00327F4D" w:rsidRPr="00B7684B" w:rsidRDefault="00327F4D" w:rsidP="00327F4D">
            <w:pPr>
              <w:pStyle w:val="TableParagraph"/>
              <w:ind w:left="0"/>
              <w:jc w:val="both"/>
              <w:rPr>
                <w:sz w:val="19"/>
                <w:lang w:val="cs-CZ"/>
              </w:rPr>
            </w:pPr>
            <w:r w:rsidRPr="00B7684B">
              <w:rPr>
                <w:sz w:val="19"/>
                <w:lang w:val="cs-CZ"/>
              </w:rPr>
              <w:lastRenderedPageBreak/>
              <w:t>Cílem předmětu je propojit a navázat na znalosti fyzikální chemie, fyzikálních vlastností polymerů a technologických procesů. Úvodem jsou objasněny důležité parametry polymerních materiálů a způsoby jejich měření -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multikomponentní materiály (blendy a kompozity), elektrické a magnetické vlastnosti.</w:t>
            </w:r>
          </w:p>
          <w:p w14:paraId="11276BAA" w14:textId="77777777" w:rsidR="00327F4D" w:rsidRPr="00B7684B" w:rsidRDefault="00327F4D" w:rsidP="00CC5409">
            <w:pPr>
              <w:jc w:val="both"/>
              <w:rPr>
                <w:sz w:val="19"/>
              </w:rPr>
            </w:pPr>
          </w:p>
          <w:p w14:paraId="305A1A79" w14:textId="77777777" w:rsidR="00750589" w:rsidRPr="00B7684B" w:rsidRDefault="00750589" w:rsidP="00CC5409">
            <w:pPr>
              <w:jc w:val="both"/>
              <w:rPr>
                <w:sz w:val="19"/>
                <w:u w:val="single"/>
              </w:rPr>
            </w:pPr>
            <w:r w:rsidRPr="00B7684B">
              <w:rPr>
                <w:sz w:val="19"/>
                <w:u w:val="single"/>
              </w:rPr>
              <w:t>Základní témata:</w:t>
            </w:r>
          </w:p>
          <w:p w14:paraId="0A5971E1" w14:textId="49C348E1" w:rsidR="009A1850" w:rsidRPr="005D76FB" w:rsidRDefault="009A1850" w:rsidP="005D76FB">
            <w:pPr>
              <w:pStyle w:val="ListParagraph"/>
              <w:numPr>
                <w:ilvl w:val="0"/>
                <w:numId w:val="32"/>
              </w:numPr>
              <w:ind w:left="113" w:hanging="113"/>
              <w:jc w:val="both"/>
              <w:rPr>
                <w:sz w:val="19"/>
                <w:szCs w:val="19"/>
                <w:lang w:eastAsia="en-US"/>
              </w:rPr>
            </w:pPr>
            <w:r w:rsidRPr="005D76FB">
              <w:rPr>
                <w:sz w:val="19"/>
                <w:szCs w:val="19"/>
                <w:lang w:eastAsia="en-US"/>
              </w:rPr>
              <w:t>Struktura polymerů (mezimolekulární soudržnost</w:t>
            </w:r>
            <w:ins w:id="1291" w:author="utb" w:date="2019-09-09T13:45:00Z">
              <w:r w:rsidR="00862A85">
                <w:rPr>
                  <w:sz w:val="19"/>
                  <w:szCs w:val="19"/>
                  <w:lang w:eastAsia="en-US"/>
                </w:rPr>
                <w:t xml:space="preserve"> – hustota kohezní energie</w:t>
              </w:r>
            </w:ins>
            <w:r w:rsidRPr="005D76FB">
              <w:rPr>
                <w:sz w:val="19"/>
                <w:szCs w:val="19"/>
                <w:lang w:eastAsia="en-US"/>
              </w:rPr>
              <w:t>, ohebnost a geometrická pravidelnost polymerních řetězců, distribuce molárních hmotností), polymerní sítě (výstavba sítí, teorie síťování), skelný přechod a teorie volného objemu, krystalizace (</w:t>
            </w:r>
            <w:ins w:id="1292" w:author="utb" w:date="2019-09-09T13:45:00Z">
              <w:r w:rsidR="00862A85">
                <w:rPr>
                  <w:sz w:val="19"/>
                  <w:szCs w:val="19"/>
                  <w:lang w:eastAsia="en-US"/>
                </w:rPr>
                <w:t xml:space="preserve">morfologie, </w:t>
              </w:r>
            </w:ins>
            <w:r w:rsidRPr="005D76FB">
              <w:rPr>
                <w:sz w:val="19"/>
                <w:szCs w:val="19"/>
                <w:lang w:eastAsia="en-US"/>
              </w:rPr>
              <w:t>kinetika, termodynamika), elasticita (kaučukovitá elasticita, termoelasticita, teorie elasticity, role struktury, stárnutí, chemorelaxace), viskoelasticita (viskoelastické funkce a jejich vzájemné vztahy</w:t>
            </w:r>
            <w:ins w:id="1293" w:author="utb" w:date="2019-09-09T13:46:00Z">
              <w:r w:rsidR="00862A85">
                <w:rPr>
                  <w:sz w:val="19"/>
                  <w:szCs w:val="19"/>
                  <w:lang w:eastAsia="en-US"/>
                </w:rPr>
                <w:t>, Boltzmannův princip superpozice</w:t>
              </w:r>
            </w:ins>
            <w:r w:rsidRPr="005D76FB">
              <w:rPr>
                <w:sz w:val="19"/>
                <w:szCs w:val="19"/>
                <w:lang w:eastAsia="en-US"/>
              </w:rPr>
              <w:t>, relaxační přechody</w:t>
            </w:r>
            <w:ins w:id="1294" w:author="utb" w:date="2019-09-09T13:46:00Z">
              <w:r w:rsidR="00862A85">
                <w:rPr>
                  <w:sz w:val="19"/>
                  <w:szCs w:val="19"/>
                  <w:lang w:eastAsia="en-US"/>
                </w:rPr>
                <w:t xml:space="preserve"> – relaxační spektrum, časově-teplotní a tlaková superpozice</w:t>
              </w:r>
              <w:r w:rsidR="00862A85" w:rsidRPr="00A16F19">
                <w:rPr>
                  <w:sz w:val="19"/>
                  <w:szCs w:val="19"/>
                  <w:lang w:eastAsia="en-US"/>
                </w:rPr>
                <w:t>)</w:t>
              </w:r>
              <w:r w:rsidR="00862A85">
                <w:rPr>
                  <w:sz w:val="19"/>
                  <w:szCs w:val="19"/>
                  <w:lang w:eastAsia="en-US"/>
                </w:rPr>
                <w:t>, výpočet relaxačních spekter z experimentálních dat, Van Gurp-Palmen a Cole-Cole diagram</w:t>
              </w:r>
            </w:ins>
            <w:r w:rsidRPr="005D76FB">
              <w:rPr>
                <w:sz w:val="19"/>
                <w:szCs w:val="19"/>
                <w:lang w:eastAsia="en-US"/>
              </w:rPr>
              <w:t>).</w:t>
            </w:r>
          </w:p>
          <w:p w14:paraId="24727764" w14:textId="1ADAB5D1" w:rsidR="009A1850" w:rsidRPr="005D76FB" w:rsidRDefault="009A1850" w:rsidP="005D76FB">
            <w:pPr>
              <w:pStyle w:val="ListParagraph"/>
              <w:numPr>
                <w:ilvl w:val="0"/>
                <w:numId w:val="32"/>
              </w:numPr>
              <w:ind w:left="113" w:hanging="113"/>
              <w:jc w:val="both"/>
              <w:rPr>
                <w:sz w:val="19"/>
                <w:szCs w:val="19"/>
                <w:lang w:eastAsia="en-US"/>
              </w:rPr>
            </w:pPr>
            <w:r w:rsidRPr="005D76FB">
              <w:rPr>
                <w:sz w:val="19"/>
                <w:szCs w:val="19"/>
                <w:lang w:eastAsia="en-US"/>
              </w:rPr>
              <w:t xml:space="preserve">Tok polymerních tavenin, pokročilé reologické modely, </w:t>
            </w:r>
            <w:ins w:id="1295" w:author="utb" w:date="2019-09-09T13:46:00Z">
              <w:r w:rsidR="00862A85">
                <w:rPr>
                  <w:sz w:val="19"/>
                  <w:szCs w:val="19"/>
                  <w:lang w:eastAsia="en-US"/>
                </w:rPr>
                <w:t xml:space="preserve">dynamika polymerů s nezapletenými a zapletenými řetězci (Rouse-Bueche a Doi-Edwards model), </w:t>
              </w:r>
            </w:ins>
            <w:r w:rsidRPr="005D76FB">
              <w:rPr>
                <w:sz w:val="19"/>
                <w:szCs w:val="19"/>
                <w:lang w:eastAsia="en-US"/>
              </w:rPr>
              <w:t>specifika reologického chování plněných polymerních tavenin, tokové nestability a možnosti jejich eliminace.</w:t>
            </w:r>
          </w:p>
          <w:p w14:paraId="565B0913" w14:textId="6C8828B2" w:rsidR="009A1850" w:rsidRPr="005D76FB" w:rsidRDefault="009A1850" w:rsidP="005D76FB">
            <w:pPr>
              <w:pStyle w:val="ListParagraph"/>
              <w:numPr>
                <w:ilvl w:val="0"/>
                <w:numId w:val="32"/>
              </w:numPr>
              <w:ind w:left="113" w:hanging="113"/>
              <w:jc w:val="both"/>
              <w:rPr>
                <w:sz w:val="19"/>
                <w:szCs w:val="19"/>
                <w:lang w:eastAsia="en-US"/>
              </w:rPr>
            </w:pPr>
            <w:r w:rsidRPr="005D76FB">
              <w:rPr>
                <w:sz w:val="19"/>
                <w:szCs w:val="19"/>
                <w:lang w:eastAsia="en-US"/>
              </w:rPr>
              <w:t xml:space="preserve">Pevnost a porušování polymerů, mísitelnost, rozpustnost a botnání (termodynamika), orientace </w:t>
            </w:r>
            <w:ins w:id="1296" w:author="utb" w:date="2019-09-09T13:47:00Z">
              <w:r w:rsidR="00862A85">
                <w:rPr>
                  <w:sz w:val="19"/>
                  <w:szCs w:val="19"/>
                  <w:lang w:eastAsia="en-US"/>
                </w:rPr>
                <w:t xml:space="preserve">amorfních a semikrystalických polymerů  </w:t>
              </w:r>
            </w:ins>
            <w:r w:rsidRPr="005D76FB">
              <w:rPr>
                <w:sz w:val="19"/>
                <w:szCs w:val="19"/>
                <w:lang w:eastAsia="en-US"/>
              </w:rPr>
              <w:t>(strukturní hlediska), chování polymerů v elektrických a magnetických polích, kompozity.</w:t>
            </w:r>
          </w:p>
          <w:p w14:paraId="05A447F2" w14:textId="5E65F44D" w:rsidR="006950A8" w:rsidRPr="00B7684B" w:rsidRDefault="009A1850" w:rsidP="00B7684B">
            <w:pPr>
              <w:pStyle w:val="ListParagraph"/>
              <w:numPr>
                <w:ilvl w:val="0"/>
                <w:numId w:val="32"/>
              </w:numPr>
              <w:ind w:left="113" w:hanging="113"/>
              <w:jc w:val="both"/>
              <w:rPr>
                <w:sz w:val="19"/>
                <w:u w:val="single"/>
              </w:rPr>
            </w:pPr>
            <w:r w:rsidRPr="00C71468">
              <w:rPr>
                <w:sz w:val="19"/>
                <w:szCs w:val="19"/>
                <w:lang w:eastAsia="en-US"/>
              </w:rPr>
              <w:t>Interpretace viskoelastických dat pro polymerní taveniny a kompozity s polymerní matricí.</w:t>
            </w:r>
          </w:p>
        </w:tc>
      </w:tr>
      <w:tr w:rsidR="00750589" w14:paraId="7B5BA2C2"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97"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298" w:author="utb" w:date="2019-09-09T15:42:00Z">
            <w:trPr>
              <w:gridBefore w:val="2"/>
              <w:trHeight w:val="265"/>
            </w:trPr>
          </w:trPrChange>
        </w:trPr>
        <w:tc>
          <w:tcPr>
            <w:tcW w:w="3721" w:type="dxa"/>
            <w:gridSpan w:val="9"/>
            <w:tcBorders>
              <w:top w:val="nil"/>
              <w:left w:val="single" w:sz="4" w:space="0" w:color="auto"/>
              <w:bottom w:val="single" w:sz="4" w:space="0" w:color="auto"/>
              <w:right w:val="single" w:sz="4" w:space="0" w:color="auto"/>
            </w:tcBorders>
            <w:shd w:val="clear" w:color="auto" w:fill="F7CAAC"/>
            <w:hideMark/>
            <w:tcPrChange w:id="1299" w:author="utb" w:date="2019-09-09T15:42:00Z">
              <w:tcPr>
                <w:tcW w:w="3722" w:type="dxa"/>
                <w:gridSpan w:val="12"/>
                <w:tcBorders>
                  <w:top w:val="nil"/>
                  <w:left w:val="single" w:sz="4" w:space="0" w:color="auto"/>
                  <w:bottom w:val="single" w:sz="4" w:space="0" w:color="auto"/>
                  <w:right w:val="single" w:sz="4" w:space="0" w:color="auto"/>
                </w:tcBorders>
                <w:shd w:val="clear" w:color="auto" w:fill="F7CAAC"/>
                <w:hideMark/>
              </w:tcPr>
            </w:tcPrChange>
          </w:tcPr>
          <w:p w14:paraId="6FB14B1A" w14:textId="77777777" w:rsidR="00750589" w:rsidRPr="00B7684B" w:rsidRDefault="00D5199F" w:rsidP="00CC5409">
            <w:pPr>
              <w:jc w:val="both"/>
              <w:rPr>
                <w:sz w:val="19"/>
              </w:rPr>
            </w:pPr>
            <w:r w:rsidRPr="00B7684B">
              <w:rPr>
                <w:b/>
                <w:sz w:val="19"/>
              </w:rPr>
              <w:t>Studijní literatura a studijní pomůcky</w:t>
            </w:r>
          </w:p>
        </w:tc>
        <w:tc>
          <w:tcPr>
            <w:tcW w:w="6628" w:type="dxa"/>
            <w:gridSpan w:val="28"/>
            <w:tcBorders>
              <w:top w:val="nil"/>
              <w:left w:val="single" w:sz="4" w:space="0" w:color="auto"/>
              <w:bottom w:val="nil"/>
              <w:right w:val="single" w:sz="4" w:space="0" w:color="auto"/>
            </w:tcBorders>
            <w:tcPrChange w:id="1300" w:author="utb" w:date="2019-09-09T15:42:00Z">
              <w:tcPr>
                <w:tcW w:w="6627" w:type="dxa"/>
                <w:gridSpan w:val="33"/>
                <w:tcBorders>
                  <w:top w:val="nil"/>
                  <w:left w:val="single" w:sz="4" w:space="0" w:color="auto"/>
                  <w:bottom w:val="nil"/>
                  <w:right w:val="single" w:sz="4" w:space="0" w:color="auto"/>
                </w:tcBorders>
              </w:tcPr>
            </w:tcPrChange>
          </w:tcPr>
          <w:p w14:paraId="7F9B1403" w14:textId="77777777" w:rsidR="00750589" w:rsidRPr="00B7684B" w:rsidRDefault="00750589" w:rsidP="00CC5409">
            <w:pPr>
              <w:jc w:val="both"/>
              <w:rPr>
                <w:sz w:val="19"/>
              </w:rPr>
            </w:pPr>
          </w:p>
        </w:tc>
      </w:tr>
      <w:tr w:rsidR="00750589" w14:paraId="7797F88C"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57FED6F" w14:textId="77777777" w:rsidR="00750589" w:rsidRPr="00B7684B" w:rsidRDefault="00750589" w:rsidP="0049458D">
            <w:pPr>
              <w:jc w:val="both"/>
              <w:rPr>
                <w:sz w:val="19"/>
                <w:u w:val="single"/>
              </w:rPr>
            </w:pPr>
            <w:r w:rsidRPr="00B7684B">
              <w:rPr>
                <w:sz w:val="19"/>
                <w:u w:val="single"/>
              </w:rPr>
              <w:t>Povinná literatura:</w:t>
            </w:r>
          </w:p>
          <w:p w14:paraId="17C45FAB" w14:textId="229FE6E7" w:rsidR="00DF407C" w:rsidRPr="00B7684B" w:rsidRDefault="00862A85" w:rsidP="00DF407C">
            <w:pPr>
              <w:pStyle w:val="TableParagraph"/>
              <w:ind w:left="0" w:right="113"/>
              <w:jc w:val="both"/>
              <w:rPr>
                <w:sz w:val="19"/>
              </w:rPr>
            </w:pPr>
            <w:ins w:id="1301" w:author="utb" w:date="2019-09-09T13:47:00Z">
              <w:r w:rsidRPr="00290973">
                <w:rPr>
                  <w:sz w:val="18"/>
                  <w:szCs w:val="18"/>
                </w:rPr>
                <w:t xml:space="preserve">SHAW, M.T., </w:t>
              </w:r>
              <w:r w:rsidRPr="00290973">
                <w:rPr>
                  <w:rStyle w:val="a-declarative"/>
                  <w:color w:val="111111"/>
                  <w:sz w:val="18"/>
                  <w:szCs w:val="18"/>
                </w:rPr>
                <w:t xml:space="preserve">MACKNIGHT, W.J. </w:t>
              </w:r>
              <w:r w:rsidRPr="00290973">
                <w:rPr>
                  <w:i/>
                  <w:sz w:val="18"/>
                  <w:szCs w:val="18"/>
                </w:rPr>
                <w:t>Introduction to Polymer Viscoelasticity (4th Edition).</w:t>
              </w:r>
              <w:r w:rsidRPr="00290973">
                <w:rPr>
                  <w:sz w:val="18"/>
                  <w:szCs w:val="18"/>
                </w:rPr>
                <w:t xml:space="preserve"> Hoboken: </w:t>
              </w:r>
              <w:r w:rsidRPr="00290973">
                <w:rPr>
                  <w:color w:val="333333"/>
                  <w:sz w:val="18"/>
                  <w:szCs w:val="18"/>
                </w:rPr>
                <w:t>Wiley, 2018.</w:t>
              </w:r>
              <w:r>
                <w:rPr>
                  <w:sz w:val="19"/>
                </w:rPr>
                <w:br/>
              </w:r>
            </w:ins>
            <w:r w:rsidR="00DF407C" w:rsidRPr="00B7684B">
              <w:rPr>
                <w:sz w:val="19"/>
              </w:rPr>
              <w:t xml:space="preserve">BARNES, H.A., HUTTON, F.J., WALTERS, K. </w:t>
            </w:r>
            <w:r w:rsidR="00DF407C" w:rsidRPr="00B7684B">
              <w:rPr>
                <w:i/>
                <w:sz w:val="19"/>
              </w:rPr>
              <w:t>An Introduction to Rheology</w:t>
            </w:r>
            <w:r w:rsidR="00DF407C" w:rsidRPr="00B7684B">
              <w:rPr>
                <w:sz w:val="19"/>
              </w:rPr>
              <w:t>. 3rd Ed. Amsterdam: Elsevier, 1989.</w:t>
            </w:r>
          </w:p>
          <w:p w14:paraId="6396DA44" w14:textId="77777777" w:rsidR="00DF407C" w:rsidRPr="00B7684B" w:rsidRDefault="00DF407C" w:rsidP="00DF407C">
            <w:pPr>
              <w:pStyle w:val="TableParagraph"/>
              <w:ind w:left="0" w:right="113"/>
              <w:jc w:val="both"/>
              <w:rPr>
                <w:sz w:val="19"/>
              </w:rPr>
            </w:pPr>
            <w:r w:rsidRPr="00B7684B">
              <w:rPr>
                <w:sz w:val="19"/>
              </w:rPr>
              <w:t xml:space="preserve">SPERLING, L.H. </w:t>
            </w:r>
            <w:r w:rsidRPr="00B7684B">
              <w:rPr>
                <w:i/>
                <w:sz w:val="19"/>
              </w:rPr>
              <w:t>Introduction to Physical Polymer Science</w:t>
            </w:r>
            <w:r w:rsidRPr="00B7684B">
              <w:rPr>
                <w:sz w:val="19"/>
              </w:rPr>
              <w:t xml:space="preserve">. 4th Ed. New York: John Wiley &amp; Sons, 2006. </w:t>
            </w:r>
          </w:p>
          <w:p w14:paraId="185344A6" w14:textId="1C034229" w:rsidR="004B5CFC" w:rsidRPr="00B7684B" w:rsidRDefault="00B00AD1" w:rsidP="004B5CFC">
            <w:pPr>
              <w:jc w:val="both"/>
              <w:rPr>
                <w:sz w:val="19"/>
              </w:rPr>
            </w:pPr>
            <w:ins w:id="1302" w:author="utb" w:date="2019-09-09T13:47:00Z">
              <w:r w:rsidRPr="00290973">
                <w:rPr>
                  <w:rFonts w:ascii="&amp;quot" w:hAnsi="&amp;quot"/>
                  <w:bCs/>
                  <w:sz w:val="18"/>
                  <w:szCs w:val="18"/>
                </w:rPr>
                <w:t xml:space="preserve">VAN KREVELEN, D.W., </w:t>
              </w:r>
              <w:r w:rsidRPr="00290973">
                <w:rPr>
                  <w:rFonts w:ascii="&amp;quot" w:hAnsi="&amp;quot"/>
                  <w:bCs/>
                  <w:sz w:val="18"/>
                  <w:szCs w:val="18"/>
                </w:rPr>
                <w:fldChar w:fldCharType="begin"/>
              </w:r>
              <w:r w:rsidRPr="00290973">
                <w:rPr>
                  <w:rFonts w:ascii="&amp;quot" w:hAnsi="&amp;quot"/>
                  <w:bCs/>
                  <w:sz w:val="18"/>
                  <w:szCs w:val="18"/>
                </w:rPr>
                <w:instrText xml:space="preserve"> HYPERLINK "https://www.amazon.com/s/ref=dp_byline_sr_book_2?ie=UTF8&amp;field-author=te+Nijenhuis%2C+Klaas&amp;text=te+Nijenhuis%2C+Klaas&amp;sort=relevancerank&amp;search-alias=books" </w:instrText>
              </w:r>
              <w:r w:rsidRPr="00290973">
                <w:rPr>
                  <w:rFonts w:ascii="&amp;quot" w:hAnsi="&amp;quot"/>
                  <w:bCs/>
                  <w:sz w:val="18"/>
                  <w:szCs w:val="18"/>
                </w:rPr>
                <w:fldChar w:fldCharType="separate"/>
              </w:r>
              <w:r w:rsidRPr="00290973">
                <w:rPr>
                  <w:rFonts w:ascii="&amp;quot" w:hAnsi="&amp;quot"/>
                  <w:bCs/>
                  <w:sz w:val="18"/>
                  <w:szCs w:val="18"/>
                </w:rPr>
                <w:t>TE NIJENHUIS, K.</w:t>
              </w:r>
              <w:r w:rsidRPr="00290973">
                <w:rPr>
                  <w:rFonts w:ascii="&amp;quot" w:hAnsi="&amp;quot"/>
                  <w:bCs/>
                  <w:sz w:val="18"/>
                  <w:szCs w:val="18"/>
                </w:rPr>
                <w:fldChar w:fldCharType="end"/>
              </w:r>
              <w:r w:rsidRPr="00290973">
                <w:rPr>
                  <w:rFonts w:ascii="&amp;quot" w:hAnsi="&amp;quot"/>
                  <w:bCs/>
                  <w:sz w:val="18"/>
                  <w:szCs w:val="18"/>
                </w:rPr>
                <w:t xml:space="preserve"> </w:t>
              </w:r>
              <w:r w:rsidRPr="00290973">
                <w:rPr>
                  <w:i/>
                  <w:sz w:val="18"/>
                  <w:szCs w:val="18"/>
                </w:rPr>
                <w:t>Properties of Polymers: Their Correlation with Chemical Structure; their Numerical Estimation and Prediction from Additive Group Contributions (4th Edition)</w:t>
              </w:r>
              <w:r w:rsidRPr="00290973">
                <w:rPr>
                  <w:sz w:val="18"/>
                  <w:szCs w:val="18"/>
                </w:rPr>
                <w:t>. Amsterdam: Elsevier, 2009.</w:t>
              </w:r>
              <w:r w:rsidRPr="00290973">
                <w:rPr>
                  <w:sz w:val="18"/>
                  <w:szCs w:val="18"/>
                </w:rPr>
                <w:br/>
              </w:r>
              <w:r w:rsidRPr="00290973">
                <w:rPr>
                  <w:rFonts w:ascii="&amp;quot" w:hAnsi="&amp;quot"/>
                  <w:bCs/>
                  <w:sz w:val="18"/>
                  <w:szCs w:val="18"/>
                </w:rPr>
                <w:t xml:space="preserve">UTRACKI, L.A., JAMIESON, A.M. </w:t>
              </w:r>
              <w:r w:rsidRPr="00290973">
                <w:rPr>
                  <w:i/>
                  <w:sz w:val="18"/>
                  <w:szCs w:val="18"/>
                </w:rPr>
                <w:t>Polymer Physics: From Suspensions to Nanocomposites and Beyond.</w:t>
              </w:r>
              <w:r w:rsidRPr="00290973">
                <w:rPr>
                  <w:sz w:val="18"/>
                  <w:szCs w:val="18"/>
                </w:rPr>
                <w:t xml:space="preserve"> Hoboken: </w:t>
              </w:r>
              <w:r w:rsidRPr="00290973">
                <w:rPr>
                  <w:color w:val="333333"/>
                  <w:sz w:val="18"/>
                  <w:szCs w:val="18"/>
                </w:rPr>
                <w:t>Wiley, 2010.</w:t>
              </w:r>
              <w:r>
                <w:rPr>
                  <w:color w:val="333333"/>
                  <w:sz w:val="18"/>
                  <w:szCs w:val="18"/>
                </w:rPr>
                <w:br/>
              </w:r>
            </w:ins>
            <w:r w:rsidR="004B5CFC" w:rsidRPr="00B7684B">
              <w:rPr>
                <w:sz w:val="19"/>
              </w:rPr>
              <w:t xml:space="preserve">MORRISON, F.A. </w:t>
            </w:r>
            <w:r w:rsidR="004B5CFC" w:rsidRPr="00B7684B">
              <w:rPr>
                <w:i/>
                <w:sz w:val="19"/>
              </w:rPr>
              <w:t>Understanding Rheology</w:t>
            </w:r>
            <w:r w:rsidR="004B5CFC" w:rsidRPr="00B7684B">
              <w:rPr>
                <w:sz w:val="19"/>
              </w:rPr>
              <w:t xml:space="preserve">. New York: Oxford University Press, 2001. Dostupné z: </w:t>
            </w:r>
            <w:hyperlink r:id="rId77" w:history="1">
              <w:r w:rsidR="004B5CFC" w:rsidRPr="00C71468">
                <w:rPr>
                  <w:color w:val="0000FF"/>
                  <w:sz w:val="19"/>
                  <w:szCs w:val="19"/>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004F31B2" w:rsidRPr="00C71468">
              <w:rPr>
                <w:sz w:val="19"/>
                <w:szCs w:val="19"/>
              </w:rPr>
              <w:t>.</w:t>
            </w:r>
          </w:p>
          <w:p w14:paraId="4D7D4E86" w14:textId="77777777" w:rsidR="004B5CFC" w:rsidRPr="00B7684B" w:rsidRDefault="004B5CFC" w:rsidP="00DF407C">
            <w:pPr>
              <w:pStyle w:val="TableParagraph"/>
              <w:ind w:left="0" w:right="113"/>
              <w:jc w:val="both"/>
              <w:rPr>
                <w:sz w:val="19"/>
              </w:rPr>
            </w:pPr>
          </w:p>
          <w:p w14:paraId="5B3A49B0" w14:textId="77777777" w:rsidR="00750589" w:rsidRPr="00B7684B" w:rsidRDefault="00750589" w:rsidP="0049458D">
            <w:pPr>
              <w:jc w:val="both"/>
              <w:rPr>
                <w:sz w:val="19"/>
                <w:u w:val="single"/>
              </w:rPr>
            </w:pPr>
            <w:r w:rsidRPr="00B7684B">
              <w:rPr>
                <w:sz w:val="19"/>
                <w:u w:val="single"/>
              </w:rPr>
              <w:t>Doporučená literatura:</w:t>
            </w:r>
          </w:p>
          <w:p w14:paraId="22C70615" w14:textId="429AE284" w:rsidR="00D75016" w:rsidRPr="00C71468" w:rsidRDefault="00D75016" w:rsidP="00D75016">
            <w:pPr>
              <w:pStyle w:val="TableParagraph"/>
              <w:ind w:left="0"/>
              <w:jc w:val="both"/>
              <w:rPr>
                <w:color w:val="FF0000"/>
                <w:sz w:val="19"/>
                <w:szCs w:val="19"/>
              </w:rPr>
            </w:pPr>
            <w:r w:rsidRPr="00C71468">
              <w:rPr>
                <w:sz w:val="19"/>
                <w:szCs w:val="19"/>
              </w:rPr>
              <w:t>CUI, K., MA, Z., TIAN, N., SU, F., LIU, D., LI, L.</w:t>
            </w:r>
            <w:r w:rsidR="00CD5508" w:rsidRPr="00C71468">
              <w:rPr>
                <w:sz w:val="19"/>
                <w:szCs w:val="19"/>
              </w:rPr>
              <w:t xml:space="preserve"> </w:t>
            </w:r>
            <w:r w:rsidRPr="00C71468">
              <w:rPr>
                <w:bCs/>
                <w:i/>
                <w:sz w:val="19"/>
                <w:szCs w:val="19"/>
              </w:rPr>
              <w:t>Multiscale and Multistep Ordering of Flow-Induced Nucleation of Polymers</w:t>
            </w:r>
            <w:r w:rsidRPr="00C71468">
              <w:rPr>
                <w:bCs/>
                <w:sz w:val="19"/>
                <w:szCs w:val="19"/>
              </w:rPr>
              <w:t>. C</w:t>
            </w:r>
            <w:r w:rsidRPr="00C71468">
              <w:rPr>
                <w:iCs/>
                <w:sz w:val="19"/>
                <w:szCs w:val="19"/>
              </w:rPr>
              <w:t>hemical Reviews</w:t>
            </w:r>
            <w:r w:rsidRPr="00C71468">
              <w:rPr>
                <w:sz w:val="19"/>
                <w:szCs w:val="19"/>
              </w:rPr>
              <w:t xml:space="preserve"> 118(4), 1840-1886, 2018.</w:t>
            </w:r>
          </w:p>
          <w:p w14:paraId="6A00BA3C" w14:textId="77777777" w:rsidR="00A50635" w:rsidRPr="00C71468" w:rsidRDefault="00A50635" w:rsidP="00A50635">
            <w:pPr>
              <w:pStyle w:val="TableParagraph"/>
              <w:ind w:left="0"/>
              <w:jc w:val="both"/>
              <w:rPr>
                <w:sz w:val="19"/>
                <w:szCs w:val="19"/>
              </w:rPr>
            </w:pPr>
            <w:r w:rsidRPr="00C71468">
              <w:rPr>
                <w:sz w:val="19"/>
                <w:szCs w:val="19"/>
              </w:rPr>
              <w:t>RUEDA, M.M., AUSCHER, M.C., FULCHIRON, R., PÉRIÉ, T., MARTIN, G., SONNTAG, P., CASSAGNAU, P.</w:t>
            </w:r>
            <w:r w:rsidRPr="00C71468">
              <w:rPr>
                <w:sz w:val="19"/>
                <w:szCs w:val="19"/>
              </w:rPr>
              <w:br/>
            </w:r>
            <w:r w:rsidRPr="00C71468">
              <w:rPr>
                <w:i/>
                <w:sz w:val="19"/>
                <w:szCs w:val="19"/>
              </w:rPr>
              <w:t>Rheology and Applications of Highly Filled Polymers: A Review of Current Understanding.</w:t>
            </w:r>
            <w:r w:rsidRPr="00C71468">
              <w:rPr>
                <w:sz w:val="19"/>
                <w:szCs w:val="19"/>
              </w:rPr>
              <w:br/>
            </w:r>
            <w:r w:rsidRPr="00C71468">
              <w:rPr>
                <w:iCs/>
                <w:sz w:val="19"/>
                <w:szCs w:val="19"/>
              </w:rPr>
              <w:t>Progress in Polymer Science</w:t>
            </w:r>
            <w:r w:rsidRPr="00C71468">
              <w:rPr>
                <w:sz w:val="19"/>
                <w:szCs w:val="19"/>
              </w:rPr>
              <w:t xml:space="preserve"> 66, 22-53, 2017.</w:t>
            </w:r>
          </w:p>
          <w:p w14:paraId="38F584D6" w14:textId="77777777" w:rsidR="00A50635" w:rsidRPr="00B7684B" w:rsidRDefault="00A50635" w:rsidP="00A50635">
            <w:pPr>
              <w:pStyle w:val="TableParagraph"/>
              <w:ind w:left="0"/>
              <w:jc w:val="both"/>
              <w:rPr>
                <w:sz w:val="19"/>
              </w:rPr>
            </w:pPr>
            <w:r w:rsidRPr="00B7684B">
              <w:rPr>
                <w:sz w:val="19"/>
              </w:rPr>
              <w:t xml:space="preserve">CARREAU, P.J., DE KEE, D.C.R., CHHABRA, R.P. </w:t>
            </w:r>
            <w:r w:rsidRPr="00B7684B">
              <w:rPr>
                <w:i/>
                <w:sz w:val="19"/>
              </w:rPr>
              <w:t>Rheology of Polymeric Systems</w:t>
            </w:r>
            <w:r w:rsidRPr="00B7684B">
              <w:rPr>
                <w:sz w:val="19"/>
              </w:rPr>
              <w:t>. Munchen: Hanser Publishers, 1997.</w:t>
            </w:r>
          </w:p>
          <w:p w14:paraId="20F1CED1" w14:textId="3DF5D4F1" w:rsidR="00E869D0" w:rsidRPr="00B7684B" w:rsidRDefault="00A50635" w:rsidP="00A50635">
            <w:pPr>
              <w:jc w:val="both"/>
              <w:rPr>
                <w:sz w:val="19"/>
              </w:rPr>
            </w:pPr>
            <w:r w:rsidRPr="00B7684B">
              <w:rPr>
                <w:caps/>
                <w:color w:val="000000"/>
                <w:sz w:val="19"/>
              </w:rPr>
              <w:t>Vlachopoulos, J.</w:t>
            </w:r>
            <w:r w:rsidRPr="00B7684B">
              <w:rPr>
                <w:color w:val="000000"/>
                <w:sz w:val="19"/>
              </w:rPr>
              <w:t> </w:t>
            </w:r>
            <w:r w:rsidRPr="00B7684B">
              <w:rPr>
                <w:i/>
                <w:color w:val="000000"/>
                <w:sz w:val="19"/>
              </w:rPr>
              <w:t xml:space="preserve">Introduction to Polymer Processing. </w:t>
            </w:r>
            <w:r w:rsidRPr="00B7684B">
              <w:rPr>
                <w:color w:val="000000"/>
                <w:sz w:val="19"/>
              </w:rPr>
              <w:t>Hamilton: McMaster University, 1993.</w:t>
            </w:r>
            <w:r w:rsidRPr="00C71468">
              <w:rPr>
                <w:color w:val="000000"/>
                <w:sz w:val="19"/>
                <w:szCs w:val="19"/>
              </w:rPr>
              <w:t> </w:t>
            </w:r>
          </w:p>
        </w:tc>
      </w:tr>
      <w:tr w:rsidR="00750589" w14:paraId="1EE2C34A"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1C26FDC9" w14:textId="77777777" w:rsidR="00750589" w:rsidRPr="00B7684B" w:rsidRDefault="00750589" w:rsidP="00CC5409">
            <w:pPr>
              <w:jc w:val="center"/>
              <w:rPr>
                <w:b/>
                <w:sz w:val="19"/>
              </w:rPr>
            </w:pPr>
            <w:r w:rsidRPr="00B7684B">
              <w:rPr>
                <w:b/>
                <w:sz w:val="19"/>
              </w:rPr>
              <w:t>Informace ke kombinované nebo distanční formě</w:t>
            </w:r>
          </w:p>
        </w:tc>
      </w:tr>
      <w:tr w:rsidR="00750589" w14:paraId="5999D8A0" w14:textId="77777777" w:rsidTr="009E1086">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03" w:author="utb" w:date="2019-09-09T15:42:00Z">
            <w:tblPrEx>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304" w:author="utb" w:date="2019-09-09T15:42:00Z">
            <w:trPr>
              <w:gridBefore w:val="2"/>
            </w:trPr>
          </w:trPrChange>
        </w:trPr>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Change w:id="1305" w:author="utb" w:date="2019-09-09T15:42:00Z">
              <w:tcPr>
                <w:tcW w:w="4881" w:type="dxa"/>
                <w:gridSpan w:val="17"/>
                <w:tcBorders>
                  <w:top w:val="single" w:sz="2" w:space="0" w:color="auto"/>
                  <w:left w:val="single" w:sz="4" w:space="0" w:color="auto"/>
                  <w:bottom w:val="single" w:sz="4" w:space="0" w:color="auto"/>
                  <w:right w:val="single" w:sz="4" w:space="0" w:color="auto"/>
                </w:tcBorders>
                <w:shd w:val="clear" w:color="auto" w:fill="F7CAAC"/>
                <w:hideMark/>
              </w:tcPr>
            </w:tcPrChange>
          </w:tcPr>
          <w:p w14:paraId="7C6ABB5B" w14:textId="77777777" w:rsidR="00750589" w:rsidRPr="00B7684B" w:rsidRDefault="00750589" w:rsidP="00CC5409">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Change w:id="1306" w:author="utb" w:date="2019-09-09T15:42:00Z">
              <w:tcPr>
                <w:tcW w:w="910" w:type="dxa"/>
                <w:gridSpan w:val="5"/>
                <w:tcBorders>
                  <w:top w:val="single" w:sz="2" w:space="0" w:color="auto"/>
                  <w:left w:val="single" w:sz="4" w:space="0" w:color="auto"/>
                  <w:bottom w:val="single" w:sz="4" w:space="0" w:color="auto"/>
                  <w:right w:val="single" w:sz="4" w:space="0" w:color="auto"/>
                </w:tcBorders>
              </w:tcPr>
            </w:tcPrChange>
          </w:tcPr>
          <w:p w14:paraId="25A28B38" w14:textId="77777777" w:rsidR="00750589" w:rsidRPr="00B7684B" w:rsidRDefault="00750589" w:rsidP="00CC5409">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Change w:id="1307" w:author="utb" w:date="2019-09-09T15:42:00Z">
              <w:tcPr>
                <w:tcW w:w="4558" w:type="dxa"/>
                <w:gridSpan w:val="23"/>
                <w:tcBorders>
                  <w:top w:val="single" w:sz="2" w:space="0" w:color="auto"/>
                  <w:left w:val="single" w:sz="4" w:space="0" w:color="auto"/>
                  <w:bottom w:val="single" w:sz="4" w:space="0" w:color="auto"/>
                  <w:right w:val="single" w:sz="4" w:space="0" w:color="auto"/>
                </w:tcBorders>
                <w:shd w:val="clear" w:color="auto" w:fill="F7CAAC"/>
                <w:hideMark/>
              </w:tcPr>
            </w:tcPrChange>
          </w:tcPr>
          <w:p w14:paraId="67C3B23E" w14:textId="77777777" w:rsidR="00750589" w:rsidRPr="00B7684B" w:rsidRDefault="00750589" w:rsidP="00CC5409">
            <w:pPr>
              <w:jc w:val="both"/>
              <w:rPr>
                <w:b/>
                <w:sz w:val="19"/>
              </w:rPr>
            </w:pPr>
            <w:r w:rsidRPr="00B7684B">
              <w:rPr>
                <w:b/>
                <w:sz w:val="19"/>
              </w:rPr>
              <w:t xml:space="preserve">hodin </w:t>
            </w:r>
          </w:p>
        </w:tc>
      </w:tr>
      <w:tr w:rsidR="00750589" w14:paraId="0903E7EB"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E1865BC" w14:textId="77777777" w:rsidR="00750589" w:rsidRPr="00B7684B" w:rsidRDefault="00750589" w:rsidP="00CC5409">
            <w:pPr>
              <w:jc w:val="both"/>
              <w:rPr>
                <w:b/>
                <w:sz w:val="19"/>
              </w:rPr>
            </w:pPr>
            <w:r w:rsidRPr="00B7684B">
              <w:rPr>
                <w:b/>
                <w:sz w:val="19"/>
              </w:rPr>
              <w:t>Informace o způsobu kontaktu s vyučujícím</w:t>
            </w:r>
          </w:p>
        </w:tc>
      </w:tr>
      <w:tr w:rsidR="00750589" w14:paraId="1A8DF4A3"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672634EA" w14:textId="5DAD9C34" w:rsidR="004B0BCA" w:rsidRPr="00B00AD1" w:rsidRDefault="00C71468" w:rsidP="004B0BCA">
            <w:pPr>
              <w:pStyle w:val="xxmsonormal"/>
              <w:shd w:val="clear" w:color="auto" w:fill="FFFFFF"/>
              <w:spacing w:before="0" w:beforeAutospacing="0" w:after="0" w:afterAutospacing="0"/>
              <w:jc w:val="both"/>
              <w:rPr>
                <w:color w:val="000000"/>
                <w:sz w:val="18"/>
                <w:szCs w:val="18"/>
              </w:rPr>
            </w:pPr>
            <w:r w:rsidRPr="00B00AD1">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00AD1">
              <w:rPr>
                <w:color w:val="000000"/>
                <w:sz w:val="18"/>
                <w:szCs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00AD1">
              <w:rPr>
                <w:color w:val="000000"/>
                <w:sz w:val="18"/>
                <w:szCs w:val="18"/>
              </w:rPr>
              <w:t>tematických</w:t>
            </w:r>
            <w:r w:rsidR="004B0BCA" w:rsidRPr="00B00AD1">
              <w:rPr>
                <w:color w:val="000000"/>
                <w:sz w:val="18"/>
                <w:szCs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53E8949F" w14:textId="2D604876" w:rsidR="00A50635" w:rsidRPr="00B00AD1" w:rsidRDefault="00A50635" w:rsidP="004B0BCA">
            <w:pPr>
              <w:pStyle w:val="xxmsonormal"/>
              <w:shd w:val="clear" w:color="auto" w:fill="FFFFFF"/>
              <w:spacing w:before="0" w:beforeAutospacing="0" w:after="0" w:afterAutospacing="0"/>
              <w:jc w:val="both"/>
              <w:rPr>
                <w:color w:val="000000"/>
                <w:sz w:val="18"/>
                <w:szCs w:val="18"/>
              </w:rPr>
            </w:pPr>
          </w:p>
          <w:p w14:paraId="3FC8EF37" w14:textId="7B0ED93E" w:rsidR="00CD5508" w:rsidRPr="00B00AD1" w:rsidRDefault="004B0BCA" w:rsidP="00A50635">
            <w:pPr>
              <w:pStyle w:val="xxmsonormal"/>
              <w:shd w:val="clear" w:color="auto" w:fill="FFFFFF"/>
              <w:spacing w:before="0" w:beforeAutospacing="0" w:after="0" w:afterAutospacing="0"/>
              <w:rPr>
                <w:color w:val="000000"/>
                <w:sz w:val="18"/>
                <w:szCs w:val="18"/>
              </w:rPr>
            </w:pPr>
            <w:r w:rsidRPr="00B00AD1">
              <w:rPr>
                <w:color w:val="000000"/>
                <w:sz w:val="18"/>
                <w:szCs w:val="18"/>
              </w:rPr>
              <w:t>Možnosti komunikace s </w:t>
            </w:r>
            <w:r w:rsidR="00D70EA8" w:rsidRPr="00B00AD1">
              <w:rPr>
                <w:color w:val="000000"/>
                <w:sz w:val="18"/>
                <w:szCs w:val="18"/>
              </w:rPr>
              <w:t>vyučujícím</w:t>
            </w:r>
            <w:r w:rsidRPr="00B00AD1">
              <w:rPr>
                <w:color w:val="000000"/>
                <w:sz w:val="18"/>
                <w:szCs w:val="18"/>
              </w:rPr>
              <w:t>: </w:t>
            </w:r>
            <w:hyperlink r:id="rId78" w:history="1">
              <w:r w:rsidR="00DD2E5C" w:rsidRPr="00B00AD1">
                <w:rPr>
                  <w:rStyle w:val="Hyperlink"/>
                  <w:sz w:val="18"/>
                  <w:szCs w:val="18"/>
                </w:rPr>
                <w:t>hausnerova@utb.cz</w:t>
              </w:r>
            </w:hyperlink>
            <w:r w:rsidRPr="00B00AD1">
              <w:rPr>
                <w:color w:val="000000"/>
                <w:sz w:val="18"/>
                <w:szCs w:val="18"/>
              </w:rPr>
              <w:t>, 576</w:t>
            </w:r>
            <w:r w:rsidR="00DD2E5C" w:rsidRPr="00B00AD1">
              <w:rPr>
                <w:color w:val="000000"/>
                <w:sz w:val="18"/>
                <w:szCs w:val="18"/>
              </w:rPr>
              <w:t> </w:t>
            </w:r>
            <w:r w:rsidRPr="00B00AD1">
              <w:rPr>
                <w:color w:val="000000"/>
                <w:sz w:val="18"/>
                <w:szCs w:val="18"/>
              </w:rPr>
              <w:t>03</w:t>
            </w:r>
            <w:r w:rsidR="00DD2E5C" w:rsidRPr="00B00AD1">
              <w:rPr>
                <w:color w:val="000000"/>
                <w:sz w:val="18"/>
                <w:szCs w:val="18"/>
              </w:rPr>
              <w:t>5</w:t>
            </w:r>
            <w:r w:rsidR="00C71468" w:rsidRPr="00B00AD1">
              <w:rPr>
                <w:color w:val="000000"/>
                <w:sz w:val="18"/>
                <w:szCs w:val="18"/>
              </w:rPr>
              <w:t> </w:t>
            </w:r>
            <w:r w:rsidR="00DD2E5C" w:rsidRPr="00B00AD1">
              <w:rPr>
                <w:color w:val="000000"/>
                <w:sz w:val="18"/>
                <w:szCs w:val="18"/>
              </w:rPr>
              <w:t>166.</w:t>
            </w:r>
          </w:p>
        </w:tc>
      </w:tr>
    </w:tbl>
    <w:p w14:paraId="775A3D69" w14:textId="15FC9B97" w:rsidR="00B7684B" w:rsidDel="009E1086" w:rsidRDefault="00B7684B">
      <w:pPr>
        <w:rPr>
          <w:del w:id="1308" w:author="utb" w:date="2019-09-09T15:42:00Z"/>
        </w:rPr>
      </w:pP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44"/>
        <w:gridCol w:w="579"/>
        <w:gridCol w:w="1158"/>
        <w:gridCol w:w="910"/>
        <w:gridCol w:w="835"/>
        <w:gridCol w:w="2203"/>
        <w:gridCol w:w="549"/>
        <w:gridCol w:w="971"/>
      </w:tblGrid>
      <w:tr w:rsidR="001973B2" w14:paraId="72CF266E" w14:textId="77777777" w:rsidTr="00B7684B">
        <w:tc>
          <w:tcPr>
            <w:tcW w:w="1034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34CC284" w14:textId="49D123E1" w:rsidR="001973B2" w:rsidRDefault="001973B2" w:rsidP="00A521FB">
            <w:pPr>
              <w:jc w:val="both"/>
              <w:rPr>
                <w:b/>
                <w:sz w:val="28"/>
              </w:rPr>
            </w:pPr>
            <w:r>
              <w:br w:type="page"/>
            </w:r>
            <w:r>
              <w:rPr>
                <w:b/>
                <w:sz w:val="28"/>
              </w:rPr>
              <w:t>B-III – Charakteristika studijního předmětu</w:t>
            </w:r>
          </w:p>
        </w:tc>
      </w:tr>
      <w:tr w:rsidR="001973B2" w:rsidRPr="00DF6C82" w14:paraId="2294DB5C" w14:textId="77777777" w:rsidTr="00B7684B">
        <w:trPr>
          <w:trHeight w:hRule="exact" w:val="284"/>
        </w:trPr>
        <w:tc>
          <w:tcPr>
            <w:tcW w:w="3144" w:type="dxa"/>
            <w:tcBorders>
              <w:top w:val="double" w:sz="4" w:space="0" w:color="auto"/>
              <w:left w:val="single" w:sz="4" w:space="0" w:color="auto"/>
              <w:bottom w:val="single" w:sz="4" w:space="0" w:color="auto"/>
              <w:right w:val="single" w:sz="4" w:space="0" w:color="auto"/>
            </w:tcBorders>
            <w:shd w:val="clear" w:color="auto" w:fill="F7CAAC"/>
            <w:hideMark/>
          </w:tcPr>
          <w:p w14:paraId="10023A0F" w14:textId="77777777" w:rsidR="001973B2" w:rsidRPr="00B7684B" w:rsidRDefault="001973B2" w:rsidP="00A521FB">
            <w:pPr>
              <w:jc w:val="both"/>
              <w:rPr>
                <w:b/>
                <w:sz w:val="19"/>
              </w:rPr>
            </w:pPr>
            <w:r w:rsidRPr="00B7684B">
              <w:rPr>
                <w:b/>
                <w:sz w:val="19"/>
              </w:rPr>
              <w:t>Název studijního předmětu</w:t>
            </w:r>
          </w:p>
        </w:tc>
        <w:tc>
          <w:tcPr>
            <w:tcW w:w="7205" w:type="dxa"/>
            <w:gridSpan w:val="7"/>
            <w:tcBorders>
              <w:top w:val="double" w:sz="4" w:space="0" w:color="auto"/>
              <w:left w:val="single" w:sz="4" w:space="0" w:color="auto"/>
              <w:bottom w:val="single" w:sz="4" w:space="0" w:color="auto"/>
              <w:right w:val="single" w:sz="4" w:space="0" w:color="auto"/>
            </w:tcBorders>
          </w:tcPr>
          <w:p w14:paraId="4079FABC" w14:textId="77777777" w:rsidR="001973B2" w:rsidRPr="00B7684B" w:rsidRDefault="001973B2" w:rsidP="00A521FB">
            <w:pPr>
              <w:jc w:val="both"/>
              <w:rPr>
                <w:b/>
                <w:sz w:val="19"/>
              </w:rPr>
            </w:pPr>
            <w:bookmarkStart w:id="1309" w:name="Plast_technol"/>
            <w:bookmarkEnd w:id="1309"/>
            <w:r w:rsidRPr="00B7684B">
              <w:rPr>
                <w:b/>
                <w:sz w:val="19"/>
              </w:rPr>
              <w:t>Plastics Processing Technology</w:t>
            </w:r>
          </w:p>
        </w:tc>
      </w:tr>
      <w:tr w:rsidR="001973B2" w14:paraId="23D8FE63" w14:textId="77777777" w:rsidTr="00B7684B">
        <w:trPr>
          <w:trHeight w:hRule="exact" w:val="284"/>
        </w:trPr>
        <w:tc>
          <w:tcPr>
            <w:tcW w:w="3144" w:type="dxa"/>
            <w:tcBorders>
              <w:top w:val="single" w:sz="4" w:space="0" w:color="auto"/>
              <w:left w:val="single" w:sz="4" w:space="0" w:color="auto"/>
              <w:bottom w:val="single" w:sz="4" w:space="0" w:color="auto"/>
              <w:right w:val="single" w:sz="4" w:space="0" w:color="auto"/>
            </w:tcBorders>
            <w:shd w:val="clear" w:color="auto" w:fill="F7CAAC"/>
            <w:hideMark/>
          </w:tcPr>
          <w:p w14:paraId="43B022D3" w14:textId="77777777" w:rsidR="001973B2" w:rsidRPr="00B7684B" w:rsidRDefault="001973B2" w:rsidP="00A521FB">
            <w:pPr>
              <w:jc w:val="both"/>
              <w:rPr>
                <w:b/>
                <w:sz w:val="19"/>
              </w:rPr>
            </w:pPr>
            <w:r w:rsidRPr="00B7684B">
              <w:rPr>
                <w:b/>
                <w:sz w:val="19"/>
              </w:rPr>
              <w:t>Typ předmětu</w:t>
            </w:r>
          </w:p>
        </w:tc>
        <w:tc>
          <w:tcPr>
            <w:tcW w:w="3482" w:type="dxa"/>
            <w:gridSpan w:val="4"/>
            <w:tcBorders>
              <w:top w:val="single" w:sz="4" w:space="0" w:color="auto"/>
              <w:left w:val="single" w:sz="4" w:space="0" w:color="auto"/>
              <w:bottom w:val="single" w:sz="4" w:space="0" w:color="auto"/>
              <w:right w:val="single" w:sz="4" w:space="0" w:color="auto"/>
            </w:tcBorders>
          </w:tcPr>
          <w:p w14:paraId="5734E0A7" w14:textId="77777777" w:rsidR="001973B2" w:rsidRPr="00B7684B" w:rsidRDefault="001973B2" w:rsidP="00A521FB">
            <w:pPr>
              <w:jc w:val="both"/>
              <w:rPr>
                <w:sz w:val="19"/>
              </w:rPr>
            </w:pPr>
          </w:p>
        </w:tc>
        <w:tc>
          <w:tcPr>
            <w:tcW w:w="275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9B4501" w14:textId="77777777" w:rsidR="001973B2" w:rsidRPr="00B7684B" w:rsidRDefault="001973B2" w:rsidP="00A521FB">
            <w:pPr>
              <w:jc w:val="both"/>
              <w:rPr>
                <w:sz w:val="19"/>
              </w:rPr>
            </w:pPr>
            <w:r w:rsidRPr="00B7684B">
              <w:rPr>
                <w:b/>
                <w:sz w:val="19"/>
              </w:rPr>
              <w:t>doporučený ročník / semestr</w:t>
            </w:r>
          </w:p>
        </w:tc>
        <w:tc>
          <w:tcPr>
            <w:tcW w:w="971" w:type="dxa"/>
            <w:tcBorders>
              <w:top w:val="single" w:sz="4" w:space="0" w:color="auto"/>
              <w:left w:val="single" w:sz="4" w:space="0" w:color="auto"/>
              <w:bottom w:val="single" w:sz="4" w:space="0" w:color="auto"/>
              <w:right w:val="single" w:sz="4" w:space="0" w:color="auto"/>
            </w:tcBorders>
          </w:tcPr>
          <w:p w14:paraId="39B30524" w14:textId="77777777" w:rsidR="001973B2" w:rsidRPr="00B7684B" w:rsidRDefault="001973B2" w:rsidP="00A521FB">
            <w:pPr>
              <w:jc w:val="both"/>
              <w:rPr>
                <w:sz w:val="19"/>
              </w:rPr>
            </w:pPr>
          </w:p>
        </w:tc>
      </w:tr>
      <w:tr w:rsidR="003B3A9A" w14:paraId="42D3F0AD" w14:textId="77777777" w:rsidTr="00B7684B">
        <w:trPr>
          <w:trHeight w:hRule="exact" w:val="284"/>
        </w:trPr>
        <w:tc>
          <w:tcPr>
            <w:tcW w:w="3144" w:type="dxa"/>
            <w:tcBorders>
              <w:top w:val="single" w:sz="4" w:space="0" w:color="auto"/>
              <w:left w:val="single" w:sz="4" w:space="0" w:color="auto"/>
              <w:bottom w:val="single" w:sz="4" w:space="0" w:color="auto"/>
              <w:right w:val="single" w:sz="4" w:space="0" w:color="auto"/>
            </w:tcBorders>
            <w:shd w:val="clear" w:color="auto" w:fill="F7CAAC"/>
            <w:hideMark/>
          </w:tcPr>
          <w:p w14:paraId="56A3DA4E" w14:textId="77777777" w:rsidR="001973B2" w:rsidRPr="00B7684B" w:rsidRDefault="001973B2" w:rsidP="00A521FB">
            <w:pPr>
              <w:jc w:val="both"/>
              <w:rPr>
                <w:b/>
                <w:sz w:val="19"/>
              </w:rPr>
            </w:pPr>
            <w:r w:rsidRPr="00B7684B">
              <w:rPr>
                <w:b/>
                <w:sz w:val="19"/>
              </w:rPr>
              <w:t>Rozsah studijního předmětu</w:t>
            </w:r>
          </w:p>
        </w:tc>
        <w:tc>
          <w:tcPr>
            <w:tcW w:w="1737" w:type="dxa"/>
            <w:gridSpan w:val="2"/>
            <w:tcBorders>
              <w:top w:val="single" w:sz="4" w:space="0" w:color="auto"/>
              <w:left w:val="single" w:sz="4" w:space="0" w:color="auto"/>
              <w:bottom w:val="single" w:sz="4" w:space="0" w:color="auto"/>
              <w:right w:val="single" w:sz="4" w:space="0" w:color="auto"/>
            </w:tcBorders>
          </w:tcPr>
          <w:p w14:paraId="66FAC0F8" w14:textId="77777777" w:rsidR="001973B2" w:rsidRPr="00B7684B" w:rsidRDefault="001973B2" w:rsidP="00A521FB">
            <w:pPr>
              <w:jc w:val="both"/>
              <w:rPr>
                <w:sz w:val="19"/>
              </w:rPr>
            </w:pPr>
          </w:p>
        </w:tc>
        <w:tc>
          <w:tcPr>
            <w:tcW w:w="910" w:type="dxa"/>
            <w:tcBorders>
              <w:top w:val="single" w:sz="4" w:space="0" w:color="auto"/>
              <w:left w:val="single" w:sz="4" w:space="0" w:color="auto"/>
              <w:bottom w:val="single" w:sz="4" w:space="0" w:color="auto"/>
              <w:right w:val="single" w:sz="4" w:space="0" w:color="auto"/>
            </w:tcBorders>
            <w:shd w:val="clear" w:color="auto" w:fill="F7CAAC"/>
            <w:hideMark/>
          </w:tcPr>
          <w:p w14:paraId="3CC9D3BE" w14:textId="77777777" w:rsidR="001973B2" w:rsidRPr="00B7684B" w:rsidRDefault="001973B2" w:rsidP="00A521FB">
            <w:pPr>
              <w:jc w:val="both"/>
              <w:rPr>
                <w:b/>
                <w:sz w:val="19"/>
              </w:rPr>
            </w:pPr>
            <w:r w:rsidRPr="00B7684B">
              <w:rPr>
                <w:b/>
                <w:sz w:val="19"/>
              </w:rPr>
              <w:t xml:space="preserve">hod. </w:t>
            </w:r>
          </w:p>
        </w:tc>
        <w:tc>
          <w:tcPr>
            <w:tcW w:w="835" w:type="dxa"/>
            <w:tcBorders>
              <w:top w:val="single" w:sz="4" w:space="0" w:color="auto"/>
              <w:left w:val="single" w:sz="4" w:space="0" w:color="auto"/>
              <w:bottom w:val="single" w:sz="4" w:space="0" w:color="auto"/>
              <w:right w:val="single" w:sz="4" w:space="0" w:color="auto"/>
            </w:tcBorders>
          </w:tcPr>
          <w:p w14:paraId="25CCFE36" w14:textId="77777777" w:rsidR="001973B2" w:rsidRPr="00B7684B" w:rsidRDefault="001973B2" w:rsidP="00A521FB">
            <w:pPr>
              <w:jc w:val="both"/>
              <w:rPr>
                <w:sz w:val="19"/>
              </w:rPr>
            </w:pPr>
          </w:p>
        </w:tc>
        <w:tc>
          <w:tcPr>
            <w:tcW w:w="2203" w:type="dxa"/>
            <w:tcBorders>
              <w:top w:val="single" w:sz="4" w:space="0" w:color="auto"/>
              <w:left w:val="single" w:sz="4" w:space="0" w:color="auto"/>
              <w:bottom w:val="single" w:sz="4" w:space="0" w:color="auto"/>
              <w:right w:val="single" w:sz="4" w:space="0" w:color="auto"/>
            </w:tcBorders>
            <w:shd w:val="clear" w:color="auto" w:fill="F7CAAC"/>
            <w:hideMark/>
          </w:tcPr>
          <w:p w14:paraId="44411D75" w14:textId="77777777" w:rsidR="001973B2" w:rsidRPr="00B7684B" w:rsidRDefault="001973B2" w:rsidP="00A521FB">
            <w:pPr>
              <w:jc w:val="both"/>
              <w:rPr>
                <w:b/>
                <w:sz w:val="19"/>
              </w:rPr>
            </w:pPr>
            <w:r w:rsidRPr="00B7684B">
              <w:rPr>
                <w:b/>
                <w:sz w:val="19"/>
              </w:rPr>
              <w:t>kreditů</w:t>
            </w:r>
          </w:p>
        </w:tc>
        <w:tc>
          <w:tcPr>
            <w:tcW w:w="1520" w:type="dxa"/>
            <w:gridSpan w:val="2"/>
            <w:tcBorders>
              <w:top w:val="single" w:sz="4" w:space="0" w:color="auto"/>
              <w:left w:val="single" w:sz="4" w:space="0" w:color="auto"/>
              <w:bottom w:val="single" w:sz="4" w:space="0" w:color="auto"/>
              <w:right w:val="single" w:sz="4" w:space="0" w:color="auto"/>
            </w:tcBorders>
          </w:tcPr>
          <w:p w14:paraId="1113E20E" w14:textId="77777777" w:rsidR="001973B2" w:rsidRPr="00B7684B" w:rsidRDefault="001973B2" w:rsidP="00A521FB">
            <w:pPr>
              <w:jc w:val="both"/>
              <w:rPr>
                <w:sz w:val="19"/>
              </w:rPr>
            </w:pPr>
          </w:p>
        </w:tc>
      </w:tr>
      <w:tr w:rsidR="001973B2" w14:paraId="365F87C9" w14:textId="77777777" w:rsidTr="00B7684B">
        <w:tc>
          <w:tcPr>
            <w:tcW w:w="3144" w:type="dxa"/>
            <w:tcBorders>
              <w:top w:val="single" w:sz="4" w:space="0" w:color="auto"/>
              <w:left w:val="single" w:sz="4" w:space="0" w:color="auto"/>
              <w:bottom w:val="single" w:sz="4" w:space="0" w:color="auto"/>
              <w:right w:val="single" w:sz="4" w:space="0" w:color="auto"/>
            </w:tcBorders>
            <w:shd w:val="clear" w:color="auto" w:fill="F7CAAC"/>
            <w:hideMark/>
          </w:tcPr>
          <w:p w14:paraId="57C50286" w14:textId="77777777" w:rsidR="001973B2" w:rsidRPr="00B7684B" w:rsidRDefault="001973B2" w:rsidP="00A521FB">
            <w:pPr>
              <w:jc w:val="both"/>
              <w:rPr>
                <w:b/>
                <w:sz w:val="19"/>
              </w:rPr>
            </w:pPr>
            <w:r w:rsidRPr="00B7684B">
              <w:rPr>
                <w:b/>
                <w:sz w:val="19"/>
              </w:rPr>
              <w:t>Prerekvizity, korekvizity, ekvivalence</w:t>
            </w:r>
          </w:p>
        </w:tc>
        <w:tc>
          <w:tcPr>
            <w:tcW w:w="7205" w:type="dxa"/>
            <w:gridSpan w:val="7"/>
            <w:tcBorders>
              <w:top w:val="single" w:sz="4" w:space="0" w:color="auto"/>
              <w:left w:val="single" w:sz="4" w:space="0" w:color="auto"/>
              <w:bottom w:val="single" w:sz="4" w:space="0" w:color="auto"/>
              <w:right w:val="single" w:sz="4" w:space="0" w:color="auto"/>
            </w:tcBorders>
          </w:tcPr>
          <w:p w14:paraId="3BFEBB2D" w14:textId="77777777" w:rsidR="001973B2" w:rsidRPr="00B7684B" w:rsidRDefault="001973B2" w:rsidP="00A521FB">
            <w:pPr>
              <w:jc w:val="both"/>
              <w:rPr>
                <w:sz w:val="19"/>
              </w:rPr>
            </w:pPr>
          </w:p>
        </w:tc>
      </w:tr>
      <w:tr w:rsidR="001973B2" w14:paraId="30E573B2" w14:textId="77777777" w:rsidTr="00B7684B">
        <w:tc>
          <w:tcPr>
            <w:tcW w:w="3144" w:type="dxa"/>
            <w:tcBorders>
              <w:top w:val="single" w:sz="4" w:space="0" w:color="auto"/>
              <w:left w:val="single" w:sz="4" w:space="0" w:color="auto"/>
              <w:bottom w:val="single" w:sz="4" w:space="0" w:color="auto"/>
              <w:right w:val="single" w:sz="4" w:space="0" w:color="auto"/>
            </w:tcBorders>
            <w:shd w:val="clear" w:color="auto" w:fill="F7CAAC"/>
            <w:hideMark/>
          </w:tcPr>
          <w:p w14:paraId="09E90D14" w14:textId="77777777" w:rsidR="001973B2" w:rsidRPr="00B7684B" w:rsidRDefault="001973B2" w:rsidP="00A521FB">
            <w:pPr>
              <w:jc w:val="both"/>
              <w:rPr>
                <w:b/>
                <w:sz w:val="19"/>
              </w:rPr>
            </w:pPr>
            <w:r w:rsidRPr="00B7684B">
              <w:rPr>
                <w:b/>
                <w:sz w:val="19"/>
              </w:rPr>
              <w:t>Způsob ověření studijních výsledků</w:t>
            </w:r>
          </w:p>
        </w:tc>
        <w:tc>
          <w:tcPr>
            <w:tcW w:w="3482" w:type="dxa"/>
            <w:gridSpan w:val="4"/>
            <w:tcBorders>
              <w:top w:val="single" w:sz="4" w:space="0" w:color="auto"/>
              <w:left w:val="single" w:sz="4" w:space="0" w:color="auto"/>
              <w:bottom w:val="single" w:sz="4" w:space="0" w:color="auto"/>
              <w:right w:val="single" w:sz="4" w:space="0" w:color="auto"/>
            </w:tcBorders>
          </w:tcPr>
          <w:p w14:paraId="4CA770B0" w14:textId="77777777" w:rsidR="001973B2" w:rsidRPr="00B7684B" w:rsidRDefault="001973B2" w:rsidP="00A521FB">
            <w:pPr>
              <w:jc w:val="both"/>
              <w:rPr>
                <w:sz w:val="19"/>
              </w:rPr>
            </w:pPr>
            <w:r w:rsidRPr="00B7684B">
              <w:rPr>
                <w:sz w:val="19"/>
              </w:rPr>
              <w:t>zkouška</w:t>
            </w:r>
          </w:p>
        </w:tc>
        <w:tc>
          <w:tcPr>
            <w:tcW w:w="2203" w:type="dxa"/>
            <w:tcBorders>
              <w:top w:val="single" w:sz="4" w:space="0" w:color="auto"/>
              <w:left w:val="single" w:sz="4" w:space="0" w:color="auto"/>
              <w:bottom w:val="single" w:sz="4" w:space="0" w:color="auto"/>
              <w:right w:val="single" w:sz="4" w:space="0" w:color="auto"/>
            </w:tcBorders>
            <w:shd w:val="clear" w:color="auto" w:fill="F7CAAC"/>
            <w:hideMark/>
          </w:tcPr>
          <w:p w14:paraId="4E9AE129" w14:textId="77777777" w:rsidR="001973B2" w:rsidRPr="00B7684B" w:rsidRDefault="001973B2" w:rsidP="00A521FB">
            <w:pPr>
              <w:jc w:val="both"/>
              <w:rPr>
                <w:b/>
                <w:sz w:val="19"/>
              </w:rPr>
            </w:pPr>
            <w:r w:rsidRPr="00B7684B">
              <w:rPr>
                <w:b/>
                <w:sz w:val="19"/>
              </w:rPr>
              <w:t>Forma výuky</w:t>
            </w:r>
          </w:p>
        </w:tc>
        <w:tc>
          <w:tcPr>
            <w:tcW w:w="1520" w:type="dxa"/>
            <w:gridSpan w:val="2"/>
            <w:tcBorders>
              <w:top w:val="single" w:sz="4" w:space="0" w:color="auto"/>
              <w:left w:val="single" w:sz="4" w:space="0" w:color="auto"/>
              <w:bottom w:val="single" w:sz="4" w:space="0" w:color="auto"/>
              <w:right w:val="single" w:sz="4" w:space="0" w:color="auto"/>
            </w:tcBorders>
          </w:tcPr>
          <w:p w14:paraId="26BCB7D7" w14:textId="77777777" w:rsidR="001973B2" w:rsidRPr="00B7684B" w:rsidRDefault="001973B2" w:rsidP="00A521FB">
            <w:pPr>
              <w:jc w:val="both"/>
              <w:rPr>
                <w:sz w:val="19"/>
              </w:rPr>
            </w:pPr>
          </w:p>
        </w:tc>
      </w:tr>
      <w:tr w:rsidR="001973B2" w14:paraId="4CC677FE" w14:textId="77777777" w:rsidTr="00B7684B">
        <w:tc>
          <w:tcPr>
            <w:tcW w:w="3144" w:type="dxa"/>
            <w:tcBorders>
              <w:top w:val="single" w:sz="4" w:space="0" w:color="auto"/>
              <w:left w:val="single" w:sz="4" w:space="0" w:color="auto"/>
              <w:bottom w:val="single" w:sz="4" w:space="0" w:color="auto"/>
              <w:right w:val="single" w:sz="4" w:space="0" w:color="auto"/>
            </w:tcBorders>
            <w:shd w:val="clear" w:color="auto" w:fill="F7CAAC"/>
            <w:hideMark/>
          </w:tcPr>
          <w:p w14:paraId="6D943D2B"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5" w:type="dxa"/>
            <w:gridSpan w:val="7"/>
            <w:tcBorders>
              <w:top w:val="single" w:sz="4" w:space="0" w:color="auto"/>
              <w:left w:val="single" w:sz="4" w:space="0" w:color="auto"/>
              <w:bottom w:val="single" w:sz="4" w:space="0" w:color="auto"/>
              <w:right w:val="single" w:sz="4" w:space="0" w:color="auto"/>
            </w:tcBorders>
          </w:tcPr>
          <w:p w14:paraId="6AFB7BBA" w14:textId="77777777" w:rsidR="001973B2" w:rsidRPr="00B7684B" w:rsidRDefault="001973B2" w:rsidP="00A521FB">
            <w:pPr>
              <w:jc w:val="both"/>
              <w:rPr>
                <w:sz w:val="19"/>
              </w:rPr>
            </w:pPr>
          </w:p>
        </w:tc>
      </w:tr>
      <w:tr w:rsidR="001973B2" w14:paraId="6E71E1DD" w14:textId="77777777" w:rsidTr="00B7684B">
        <w:trPr>
          <w:trHeight w:val="288"/>
        </w:trPr>
        <w:tc>
          <w:tcPr>
            <w:tcW w:w="3144" w:type="dxa"/>
            <w:tcBorders>
              <w:top w:val="nil"/>
              <w:left w:val="single" w:sz="4" w:space="0" w:color="auto"/>
              <w:bottom w:val="single" w:sz="4" w:space="0" w:color="auto"/>
              <w:right w:val="single" w:sz="4" w:space="0" w:color="auto"/>
            </w:tcBorders>
            <w:shd w:val="clear" w:color="auto" w:fill="F7CAAC"/>
            <w:vAlign w:val="center"/>
            <w:hideMark/>
          </w:tcPr>
          <w:p w14:paraId="74F63AFD" w14:textId="77777777" w:rsidR="001973B2" w:rsidRPr="00B7684B" w:rsidRDefault="001973B2" w:rsidP="00A521FB">
            <w:pPr>
              <w:rPr>
                <w:b/>
                <w:sz w:val="19"/>
              </w:rPr>
            </w:pPr>
            <w:r w:rsidRPr="00B7684B">
              <w:rPr>
                <w:b/>
                <w:sz w:val="19"/>
              </w:rPr>
              <w:t>Garant předmětu</w:t>
            </w:r>
          </w:p>
        </w:tc>
        <w:tc>
          <w:tcPr>
            <w:tcW w:w="7205" w:type="dxa"/>
            <w:gridSpan w:val="7"/>
            <w:tcBorders>
              <w:top w:val="single" w:sz="4" w:space="0" w:color="auto"/>
              <w:left w:val="single" w:sz="4" w:space="0" w:color="auto"/>
              <w:bottom w:val="single" w:sz="4" w:space="0" w:color="auto"/>
              <w:right w:val="single" w:sz="4" w:space="0" w:color="auto"/>
            </w:tcBorders>
            <w:vAlign w:val="center"/>
          </w:tcPr>
          <w:p w14:paraId="2541F572" w14:textId="77777777" w:rsidR="001973B2" w:rsidRPr="00B7684B" w:rsidRDefault="001973B2" w:rsidP="00A521FB">
            <w:pPr>
              <w:rPr>
                <w:sz w:val="19"/>
              </w:rPr>
            </w:pPr>
            <w:r w:rsidRPr="00B7684B">
              <w:rPr>
                <w:spacing w:val="-2"/>
                <w:sz w:val="19"/>
              </w:rPr>
              <w:t>doc. Ing. Tomáš Sedláček, Ph.D.</w:t>
            </w:r>
          </w:p>
        </w:tc>
      </w:tr>
      <w:tr w:rsidR="001973B2" w14:paraId="1A764DAF" w14:textId="77777777" w:rsidTr="00B7684B">
        <w:trPr>
          <w:trHeight w:val="243"/>
        </w:trPr>
        <w:tc>
          <w:tcPr>
            <w:tcW w:w="3144" w:type="dxa"/>
            <w:tcBorders>
              <w:top w:val="nil"/>
              <w:left w:val="single" w:sz="4" w:space="0" w:color="auto"/>
              <w:bottom w:val="single" w:sz="4" w:space="0" w:color="auto"/>
              <w:right w:val="single" w:sz="4" w:space="0" w:color="auto"/>
            </w:tcBorders>
            <w:shd w:val="clear" w:color="auto" w:fill="F7CAAC"/>
            <w:hideMark/>
          </w:tcPr>
          <w:p w14:paraId="21F2D81E" w14:textId="77777777" w:rsidR="001973B2" w:rsidRPr="00B7684B" w:rsidRDefault="001973B2" w:rsidP="00A521FB">
            <w:pPr>
              <w:jc w:val="both"/>
              <w:rPr>
                <w:b/>
                <w:sz w:val="19"/>
              </w:rPr>
            </w:pPr>
            <w:r w:rsidRPr="00B7684B">
              <w:rPr>
                <w:b/>
                <w:sz w:val="19"/>
              </w:rPr>
              <w:t>Zapojení garanta do výuky předmětu</w:t>
            </w:r>
          </w:p>
        </w:tc>
        <w:tc>
          <w:tcPr>
            <w:tcW w:w="7205" w:type="dxa"/>
            <w:gridSpan w:val="7"/>
            <w:tcBorders>
              <w:top w:val="nil"/>
              <w:left w:val="single" w:sz="4" w:space="0" w:color="auto"/>
              <w:bottom w:val="single" w:sz="4" w:space="0" w:color="auto"/>
              <w:right w:val="single" w:sz="4" w:space="0" w:color="auto"/>
            </w:tcBorders>
          </w:tcPr>
          <w:p w14:paraId="7C59C20C" w14:textId="77777777" w:rsidR="001973B2" w:rsidRPr="00B7684B" w:rsidRDefault="001973B2" w:rsidP="00A521FB">
            <w:pPr>
              <w:jc w:val="both"/>
              <w:rPr>
                <w:sz w:val="19"/>
              </w:rPr>
            </w:pPr>
            <w:r w:rsidRPr="00B7684B">
              <w:rPr>
                <w:sz w:val="19"/>
              </w:rPr>
              <w:t>100%</w:t>
            </w:r>
          </w:p>
        </w:tc>
      </w:tr>
      <w:tr w:rsidR="001973B2" w14:paraId="402BB375" w14:textId="77777777" w:rsidTr="00B7684B">
        <w:tc>
          <w:tcPr>
            <w:tcW w:w="3144" w:type="dxa"/>
            <w:tcBorders>
              <w:top w:val="single" w:sz="4" w:space="0" w:color="auto"/>
              <w:left w:val="single" w:sz="4" w:space="0" w:color="auto"/>
              <w:bottom w:val="single" w:sz="4" w:space="0" w:color="auto"/>
              <w:right w:val="single" w:sz="4" w:space="0" w:color="auto"/>
            </w:tcBorders>
            <w:shd w:val="clear" w:color="auto" w:fill="F7CAAC"/>
            <w:hideMark/>
          </w:tcPr>
          <w:p w14:paraId="478EE7D9" w14:textId="77777777" w:rsidR="001973B2" w:rsidRPr="00B7684B" w:rsidRDefault="001973B2" w:rsidP="00A521FB">
            <w:pPr>
              <w:jc w:val="both"/>
              <w:rPr>
                <w:b/>
                <w:sz w:val="19"/>
              </w:rPr>
            </w:pPr>
            <w:r w:rsidRPr="00B7684B">
              <w:rPr>
                <w:b/>
                <w:sz w:val="19"/>
              </w:rPr>
              <w:t>Vyučující</w:t>
            </w:r>
          </w:p>
        </w:tc>
        <w:tc>
          <w:tcPr>
            <w:tcW w:w="7205" w:type="dxa"/>
            <w:gridSpan w:val="7"/>
            <w:tcBorders>
              <w:top w:val="single" w:sz="4" w:space="0" w:color="auto"/>
              <w:left w:val="single" w:sz="4" w:space="0" w:color="auto"/>
              <w:bottom w:val="nil"/>
              <w:right w:val="single" w:sz="4" w:space="0" w:color="auto"/>
            </w:tcBorders>
          </w:tcPr>
          <w:p w14:paraId="50614F4A" w14:textId="77777777" w:rsidR="001973B2" w:rsidRPr="00B7684B" w:rsidRDefault="001973B2" w:rsidP="00A521FB">
            <w:pPr>
              <w:jc w:val="both"/>
              <w:rPr>
                <w:sz w:val="19"/>
              </w:rPr>
            </w:pPr>
          </w:p>
        </w:tc>
      </w:tr>
      <w:tr w:rsidR="001973B2" w14:paraId="29C18B2B" w14:textId="77777777" w:rsidTr="00B7684B">
        <w:trPr>
          <w:trHeight w:val="148"/>
        </w:trPr>
        <w:tc>
          <w:tcPr>
            <w:tcW w:w="10349" w:type="dxa"/>
            <w:gridSpan w:val="8"/>
            <w:tcBorders>
              <w:top w:val="nil"/>
              <w:left w:val="single" w:sz="4" w:space="0" w:color="auto"/>
              <w:bottom w:val="single" w:sz="4" w:space="0" w:color="auto"/>
              <w:right w:val="single" w:sz="4" w:space="0" w:color="auto"/>
            </w:tcBorders>
            <w:vAlign w:val="center"/>
          </w:tcPr>
          <w:p w14:paraId="679066B8" w14:textId="77777777" w:rsidR="001973B2" w:rsidRPr="00B7684B" w:rsidRDefault="001973B2" w:rsidP="00A521FB">
            <w:pPr>
              <w:spacing w:before="20" w:after="20"/>
              <w:rPr>
                <w:sz w:val="19"/>
              </w:rPr>
            </w:pPr>
            <w:r w:rsidRPr="00B7684B">
              <w:rPr>
                <w:spacing w:val="-2"/>
                <w:sz w:val="19"/>
              </w:rPr>
              <w:t>doc. Ing. Tomáš Sedláček, Ph.D.</w:t>
            </w:r>
          </w:p>
        </w:tc>
      </w:tr>
      <w:tr w:rsidR="001973B2" w14:paraId="769F45A0" w14:textId="77777777" w:rsidTr="00B7684B">
        <w:tc>
          <w:tcPr>
            <w:tcW w:w="3144" w:type="dxa"/>
            <w:tcBorders>
              <w:top w:val="single" w:sz="4" w:space="0" w:color="auto"/>
              <w:left w:val="single" w:sz="4" w:space="0" w:color="auto"/>
              <w:bottom w:val="single" w:sz="4" w:space="0" w:color="auto"/>
              <w:right w:val="single" w:sz="4" w:space="0" w:color="auto"/>
            </w:tcBorders>
            <w:shd w:val="clear" w:color="auto" w:fill="F7CAAC"/>
            <w:hideMark/>
          </w:tcPr>
          <w:p w14:paraId="0104C0CC" w14:textId="77777777" w:rsidR="001973B2" w:rsidRPr="00B7684B" w:rsidRDefault="001973B2" w:rsidP="00A521FB">
            <w:pPr>
              <w:jc w:val="both"/>
              <w:rPr>
                <w:b/>
                <w:sz w:val="19"/>
              </w:rPr>
            </w:pPr>
            <w:r w:rsidRPr="00B7684B">
              <w:rPr>
                <w:b/>
                <w:sz w:val="19"/>
              </w:rPr>
              <w:lastRenderedPageBreak/>
              <w:t>Stručná anotace předmětu</w:t>
            </w:r>
          </w:p>
        </w:tc>
        <w:tc>
          <w:tcPr>
            <w:tcW w:w="7205" w:type="dxa"/>
            <w:gridSpan w:val="7"/>
            <w:tcBorders>
              <w:top w:val="single" w:sz="4" w:space="0" w:color="auto"/>
              <w:left w:val="single" w:sz="4" w:space="0" w:color="auto"/>
              <w:bottom w:val="nil"/>
              <w:right w:val="single" w:sz="4" w:space="0" w:color="auto"/>
            </w:tcBorders>
          </w:tcPr>
          <w:p w14:paraId="2E651339" w14:textId="77777777" w:rsidR="001973B2" w:rsidRPr="00B7684B" w:rsidRDefault="001973B2" w:rsidP="00A521FB">
            <w:pPr>
              <w:jc w:val="both"/>
              <w:rPr>
                <w:sz w:val="19"/>
              </w:rPr>
            </w:pPr>
          </w:p>
        </w:tc>
      </w:tr>
      <w:tr w:rsidR="001973B2" w:rsidRPr="007B40BC" w14:paraId="483BCB1D" w14:textId="77777777" w:rsidTr="00B7684B">
        <w:trPr>
          <w:trHeight w:val="3050"/>
        </w:trPr>
        <w:tc>
          <w:tcPr>
            <w:tcW w:w="10349" w:type="dxa"/>
            <w:gridSpan w:val="8"/>
            <w:tcBorders>
              <w:top w:val="nil"/>
              <w:left w:val="single" w:sz="4" w:space="0" w:color="auto"/>
              <w:bottom w:val="single" w:sz="12" w:space="0" w:color="auto"/>
              <w:right w:val="single" w:sz="4" w:space="0" w:color="auto"/>
            </w:tcBorders>
          </w:tcPr>
          <w:p w14:paraId="7EE29FE6" w14:textId="6BD979CB" w:rsidR="000E019E" w:rsidRPr="0040486E" w:rsidRDefault="000E019E" w:rsidP="000E019E">
            <w:pPr>
              <w:jc w:val="both"/>
              <w:rPr>
                <w:color w:val="000000"/>
                <w:sz w:val="19"/>
                <w:szCs w:val="19"/>
                <w:shd w:val="clear" w:color="auto" w:fill="FFFFFF"/>
              </w:rPr>
            </w:pPr>
            <w:r w:rsidRPr="0040486E">
              <w:rPr>
                <w:sz w:val="19"/>
                <w:szCs w:val="19"/>
              </w:rPr>
              <w:t xml:space="preserve">Cílem předmětu je </w:t>
            </w:r>
            <w:r w:rsidRPr="0040486E">
              <w:rPr>
                <w:color w:val="000000"/>
                <w:sz w:val="19"/>
                <w:szCs w:val="19"/>
                <w:shd w:val="clear" w:color="auto" w:fill="FFFFFF"/>
              </w:rPr>
              <w:t xml:space="preserve">rozšířit a prohloubit znalosti studentů v oblasti plastikářské technologie se specifickým důrazem na současné trendy v oblasti pokročilých zpracovatelských technologií a polymerních materiálů. Studenti získají detailní znalosti v oblasti vztahu procesních podmínek dílčích plastikářských technologií, vlastností zpracovávaných plastů a výsledných užitných vlastností připravených produktů. </w:t>
            </w:r>
          </w:p>
          <w:p w14:paraId="571D2746" w14:textId="6CEB9319" w:rsidR="000E019E" w:rsidRPr="0040486E" w:rsidRDefault="000E019E" w:rsidP="00B7684B">
            <w:pPr>
              <w:jc w:val="both"/>
              <w:rPr>
                <w:sz w:val="19"/>
                <w:szCs w:val="19"/>
              </w:rPr>
            </w:pPr>
            <w:r w:rsidRPr="0040486E">
              <w:rPr>
                <w:sz w:val="19"/>
                <w:szCs w:val="19"/>
              </w:rPr>
              <w:t>Náplní předmětu je pochopení procesů probíhajících při zpracování plastů v jednotlivých strojích, zpracovatelských periferiích a souvisejících zařízeních.Vychází se z poznatků o struktuře, mechanických a reologických vlastnostech polymerů, typech a účincích přísad, skladbě směsí a jejich přípravě. U jednotlivých technologií jsou probírány jejich technické a funkční principy tak, aby studenti získali nejnovější poznatky o podmínkách a možnostech příslušných procesů v zařízeních umožňujících výrobu polotovarů či finálních výrobků na bázi termoplastů a reaktoplastů.</w:t>
            </w:r>
          </w:p>
          <w:p w14:paraId="147897DA" w14:textId="77777777" w:rsidR="000E019E" w:rsidRPr="0040486E" w:rsidRDefault="000E019E" w:rsidP="00B7684B">
            <w:pPr>
              <w:spacing w:before="20"/>
              <w:jc w:val="both"/>
              <w:rPr>
                <w:sz w:val="19"/>
                <w:szCs w:val="19"/>
                <w:u w:val="single"/>
              </w:rPr>
            </w:pPr>
            <w:r w:rsidRPr="0040486E">
              <w:rPr>
                <w:sz w:val="19"/>
                <w:szCs w:val="19"/>
                <w:u w:val="single"/>
              </w:rPr>
              <w:t>Základní témata:</w:t>
            </w:r>
          </w:p>
          <w:p w14:paraId="71663D7D" w14:textId="7843D540" w:rsidR="000E019E" w:rsidRPr="00DD70A1" w:rsidRDefault="000E019E" w:rsidP="00DD70A1">
            <w:pPr>
              <w:pStyle w:val="ListParagraph"/>
              <w:numPr>
                <w:ilvl w:val="0"/>
                <w:numId w:val="31"/>
              </w:numPr>
              <w:ind w:left="113" w:hanging="113"/>
              <w:jc w:val="both"/>
              <w:rPr>
                <w:color w:val="000000"/>
                <w:sz w:val="19"/>
                <w:szCs w:val="19"/>
                <w:shd w:val="clear" w:color="auto" w:fill="FFFFFF"/>
              </w:rPr>
            </w:pPr>
            <w:r w:rsidRPr="00B7684B">
              <w:rPr>
                <w:color w:val="000000"/>
                <w:sz w:val="19"/>
                <w:shd w:val="clear" w:color="auto" w:fill="FFFFFF"/>
              </w:rPr>
              <w:t xml:space="preserve">Aplikace </w:t>
            </w:r>
            <w:r w:rsidRPr="00DD70A1">
              <w:rPr>
                <w:color w:val="000000"/>
                <w:sz w:val="19"/>
                <w:szCs w:val="19"/>
                <w:shd w:val="clear" w:color="auto" w:fill="FFFFFF"/>
              </w:rPr>
              <w:t>fyzikálních zákonů do popisu technologických procesů</w:t>
            </w:r>
            <w:r w:rsidRPr="00B7684B">
              <w:rPr>
                <w:color w:val="000000"/>
                <w:sz w:val="19"/>
                <w:shd w:val="clear" w:color="auto" w:fill="FFFFFF"/>
              </w:rPr>
              <w:t xml:space="preserve"> zpracování termoplastů a reaktoplastů</w:t>
            </w:r>
            <w:r w:rsidRPr="00DD70A1">
              <w:rPr>
                <w:color w:val="000000"/>
                <w:sz w:val="19"/>
                <w:szCs w:val="19"/>
                <w:shd w:val="clear" w:color="auto" w:fill="FFFFFF"/>
              </w:rPr>
              <w:t xml:space="preserve"> – mechanika kontinua, termodynamika, termokinetika a stavové rovnice, energetické bilance, sdílení tepla (vedením, prouděním</w:t>
            </w:r>
            <w:r w:rsidRPr="00B7684B">
              <w:rPr>
                <w:color w:val="000000"/>
                <w:sz w:val="19"/>
                <w:shd w:val="clear" w:color="auto" w:fill="FFFFFF"/>
              </w:rPr>
              <w:t xml:space="preserve"> a </w:t>
            </w:r>
            <w:r w:rsidRPr="00DD70A1">
              <w:rPr>
                <w:color w:val="000000"/>
                <w:sz w:val="19"/>
                <w:szCs w:val="19"/>
                <w:shd w:val="clear" w:color="auto" w:fill="FFFFFF"/>
              </w:rPr>
              <w:t>sáláním).</w:t>
            </w:r>
          </w:p>
          <w:p w14:paraId="7A51E68F" w14:textId="6F7620E5" w:rsidR="000E019E" w:rsidRPr="00B7684B" w:rsidRDefault="000E019E" w:rsidP="00B7684B">
            <w:pPr>
              <w:pStyle w:val="ListParagraph"/>
              <w:numPr>
                <w:ilvl w:val="0"/>
                <w:numId w:val="31"/>
              </w:numPr>
              <w:ind w:left="113" w:hanging="113"/>
              <w:jc w:val="both"/>
              <w:rPr>
                <w:color w:val="000000"/>
                <w:sz w:val="19"/>
              </w:rPr>
            </w:pPr>
            <w:r w:rsidRPr="00DD70A1">
              <w:rPr>
                <w:color w:val="000000"/>
                <w:sz w:val="19"/>
                <w:szCs w:val="19"/>
                <w:shd w:val="clear" w:color="auto" w:fill="FFFFFF"/>
              </w:rPr>
              <w:t xml:space="preserve">Optimalizace zpracovatelských procesů </w:t>
            </w:r>
            <w:r w:rsidRPr="00B7684B">
              <w:rPr>
                <w:color w:val="000000"/>
                <w:sz w:val="19"/>
                <w:shd w:val="clear" w:color="auto" w:fill="FFFFFF"/>
              </w:rPr>
              <w:t>s</w:t>
            </w:r>
            <w:r w:rsidRPr="00DD70A1">
              <w:rPr>
                <w:color w:val="000000"/>
                <w:sz w:val="19"/>
                <w:szCs w:val="19"/>
                <w:shd w:val="clear" w:color="auto" w:fill="FFFFFF"/>
              </w:rPr>
              <w:t> </w:t>
            </w:r>
            <w:r w:rsidRPr="00B7684B">
              <w:rPr>
                <w:color w:val="000000"/>
                <w:sz w:val="19"/>
                <w:shd w:val="clear" w:color="auto" w:fill="FFFFFF"/>
              </w:rPr>
              <w:t xml:space="preserve">ohledem na </w:t>
            </w:r>
            <w:r w:rsidRPr="00DD70A1">
              <w:rPr>
                <w:color w:val="000000"/>
                <w:sz w:val="19"/>
                <w:szCs w:val="19"/>
                <w:shd w:val="clear" w:color="auto" w:fill="FFFFFF"/>
              </w:rPr>
              <w:t>požadované užitné</w:t>
            </w:r>
            <w:r w:rsidRPr="00B7684B">
              <w:rPr>
                <w:color w:val="000000"/>
                <w:sz w:val="19"/>
                <w:shd w:val="clear" w:color="auto" w:fill="FFFFFF"/>
              </w:rPr>
              <w:t xml:space="preserve"> vlastnosti</w:t>
            </w:r>
            <w:r w:rsidRPr="00DD70A1">
              <w:rPr>
                <w:color w:val="000000"/>
                <w:sz w:val="19"/>
                <w:szCs w:val="19"/>
                <w:shd w:val="clear" w:color="auto" w:fill="FFFFFF"/>
              </w:rPr>
              <w:t xml:space="preserve"> finálních produktů – míchání mísitelných a nemísitelných</w:t>
            </w:r>
            <w:r w:rsidRPr="00DD70A1">
              <w:rPr>
                <w:color w:val="000000"/>
                <w:sz w:val="19"/>
                <w:szCs w:val="19"/>
              </w:rPr>
              <w:t xml:space="preserve"> kapalných systémů, disperze a distribuce pevných částic v polymerních taveninách a roztocích, stabilizace vícevrstvých extrudovaných a vyfukovaných produktů, stabilizace přípravy vláken a netkaných textilií, orientace vláken, folií a extrudovaných profilů</w:t>
            </w:r>
            <w:r w:rsidRPr="00B7684B">
              <w:rPr>
                <w:color w:val="000000"/>
                <w:sz w:val="19"/>
              </w:rPr>
              <w:t>, vícekomponentní vstřikování</w:t>
            </w:r>
            <w:r w:rsidRPr="00DD70A1">
              <w:rPr>
                <w:color w:val="000000"/>
                <w:sz w:val="19"/>
                <w:szCs w:val="19"/>
              </w:rPr>
              <w:t xml:space="preserve"> a vodou/</w:t>
            </w:r>
            <w:r w:rsidRPr="00B7684B">
              <w:rPr>
                <w:color w:val="000000"/>
                <w:sz w:val="19"/>
              </w:rPr>
              <w:t xml:space="preserve">plynem asistované vstřikování, </w:t>
            </w:r>
            <w:r w:rsidRPr="00DD70A1">
              <w:rPr>
                <w:color w:val="000000"/>
                <w:sz w:val="19"/>
                <w:szCs w:val="19"/>
              </w:rPr>
              <w:t xml:space="preserve">příprava fyzikálně lehčených profilů a vstřikovaných dílů, </w:t>
            </w:r>
            <w:r w:rsidRPr="00B7684B">
              <w:rPr>
                <w:color w:val="000000"/>
                <w:sz w:val="19"/>
              </w:rPr>
              <w:t>3D tisk</w:t>
            </w:r>
            <w:r w:rsidRPr="00DD70A1">
              <w:rPr>
                <w:color w:val="000000"/>
                <w:sz w:val="19"/>
                <w:szCs w:val="19"/>
              </w:rPr>
              <w:t xml:space="preserve"> z filamentů (FDM), roztoků (SLA) a prášků (SLS), separace plniv při</w:t>
            </w:r>
            <w:r w:rsidRPr="00B7684B">
              <w:rPr>
                <w:color w:val="000000"/>
                <w:sz w:val="19"/>
              </w:rPr>
              <w:t xml:space="preserve"> vstřikování vysoce plněných systémů</w:t>
            </w:r>
            <w:r w:rsidRPr="00DD70A1">
              <w:rPr>
                <w:color w:val="000000"/>
                <w:sz w:val="19"/>
                <w:szCs w:val="19"/>
              </w:rPr>
              <w:t xml:space="preserve"> (PIM), řízená a neřízená degradace polymerních matric,</w:t>
            </w:r>
            <w:r w:rsidRPr="00B7684B">
              <w:rPr>
                <w:color w:val="000000"/>
                <w:sz w:val="19"/>
              </w:rPr>
              <w:t xml:space="preserve"> spékání </w:t>
            </w:r>
            <w:r w:rsidRPr="00DD70A1">
              <w:rPr>
                <w:color w:val="000000"/>
                <w:sz w:val="19"/>
                <w:szCs w:val="19"/>
              </w:rPr>
              <w:t>plniv a polymerních materiálů</w:t>
            </w:r>
            <w:r w:rsidRPr="00B7684B">
              <w:rPr>
                <w:color w:val="000000"/>
                <w:sz w:val="19"/>
              </w:rPr>
              <w:t>.</w:t>
            </w:r>
          </w:p>
          <w:p w14:paraId="3306E96C" w14:textId="21D8D992" w:rsidR="000E019E" w:rsidRPr="0040486E" w:rsidRDefault="000E019E" w:rsidP="00DD70A1">
            <w:pPr>
              <w:pStyle w:val="xmsonormal"/>
              <w:numPr>
                <w:ilvl w:val="0"/>
                <w:numId w:val="31"/>
              </w:numPr>
              <w:shd w:val="clear" w:color="auto" w:fill="FFFFFF"/>
              <w:spacing w:before="0" w:beforeAutospacing="0" w:after="0" w:afterAutospacing="0"/>
              <w:ind w:left="113" w:hanging="113"/>
              <w:jc w:val="both"/>
              <w:rPr>
                <w:color w:val="000000"/>
                <w:sz w:val="19"/>
                <w:szCs w:val="19"/>
                <w:shd w:val="clear" w:color="auto" w:fill="FFFFFF"/>
              </w:rPr>
            </w:pPr>
            <w:r w:rsidRPr="0040486E">
              <w:rPr>
                <w:color w:val="000000"/>
                <w:sz w:val="19"/>
                <w:szCs w:val="19"/>
                <w:shd w:val="clear" w:color="auto" w:fill="FFFFFF"/>
              </w:rPr>
              <w:t>Optimalizace doplňkových technologických postupů v návaznosti na použité zpracovatelské procesy – povrchová aktivace vysokoenergetickými technologiemi, lakování, potisk a další povrchové úpravy, svařování, lepení a další mechanické spojování.</w:t>
            </w:r>
          </w:p>
          <w:p w14:paraId="04D3B10C" w14:textId="0D428F4C" w:rsidR="001973B2" w:rsidRPr="00B7684B" w:rsidRDefault="000E019E" w:rsidP="00B7684B">
            <w:pPr>
              <w:pStyle w:val="ListParagraph"/>
              <w:numPr>
                <w:ilvl w:val="0"/>
                <w:numId w:val="31"/>
              </w:numPr>
              <w:ind w:left="113" w:hanging="113"/>
              <w:jc w:val="both"/>
              <w:rPr>
                <w:sz w:val="19"/>
                <w:u w:val="single"/>
              </w:rPr>
            </w:pPr>
            <w:r w:rsidRPr="00DD70A1">
              <w:rPr>
                <w:color w:val="000000"/>
                <w:sz w:val="19"/>
                <w:szCs w:val="19"/>
                <w:shd w:val="clear" w:color="auto" w:fill="FFFFFF"/>
              </w:rPr>
              <w:t>Modelování a počítačová simulace zpracovatelských procesů s využitím komerčně dostupných softwarů – extruze, vyfukování folií, extruzní vyfukování, termoforming, vstřikování.</w:t>
            </w:r>
          </w:p>
        </w:tc>
      </w:tr>
      <w:tr w:rsidR="001973B2" w:rsidRPr="007B40BC" w14:paraId="07E6371F" w14:textId="77777777" w:rsidTr="00B7684B">
        <w:trPr>
          <w:trHeight w:val="265"/>
        </w:trPr>
        <w:tc>
          <w:tcPr>
            <w:tcW w:w="3723" w:type="dxa"/>
            <w:gridSpan w:val="2"/>
            <w:tcBorders>
              <w:top w:val="nil"/>
              <w:left w:val="single" w:sz="4" w:space="0" w:color="auto"/>
              <w:bottom w:val="single" w:sz="4" w:space="0" w:color="auto"/>
              <w:right w:val="single" w:sz="4" w:space="0" w:color="auto"/>
            </w:tcBorders>
            <w:shd w:val="clear" w:color="auto" w:fill="F7CAAC"/>
            <w:hideMark/>
          </w:tcPr>
          <w:p w14:paraId="38EBE264" w14:textId="77777777" w:rsidR="001973B2" w:rsidRPr="00B7684B" w:rsidRDefault="001973B2" w:rsidP="00A521FB">
            <w:pPr>
              <w:jc w:val="both"/>
              <w:rPr>
                <w:sz w:val="19"/>
              </w:rPr>
            </w:pPr>
            <w:r w:rsidRPr="00B7684B">
              <w:rPr>
                <w:b/>
                <w:sz w:val="19"/>
              </w:rPr>
              <w:t>Studijní literatura a studijní pomůcky</w:t>
            </w:r>
          </w:p>
        </w:tc>
        <w:tc>
          <w:tcPr>
            <w:tcW w:w="6626" w:type="dxa"/>
            <w:gridSpan w:val="6"/>
            <w:tcBorders>
              <w:top w:val="nil"/>
              <w:left w:val="single" w:sz="4" w:space="0" w:color="auto"/>
              <w:bottom w:val="nil"/>
              <w:right w:val="single" w:sz="4" w:space="0" w:color="auto"/>
            </w:tcBorders>
          </w:tcPr>
          <w:p w14:paraId="4C58DB69" w14:textId="77777777" w:rsidR="001973B2" w:rsidRPr="00B7684B" w:rsidRDefault="001973B2" w:rsidP="00A521FB">
            <w:pPr>
              <w:jc w:val="both"/>
              <w:rPr>
                <w:sz w:val="19"/>
              </w:rPr>
            </w:pPr>
          </w:p>
        </w:tc>
      </w:tr>
      <w:tr w:rsidR="001973B2" w:rsidRPr="007B40BC" w14:paraId="0F52D429" w14:textId="77777777" w:rsidTr="00B7684B">
        <w:trPr>
          <w:trHeight w:val="1497"/>
        </w:trPr>
        <w:tc>
          <w:tcPr>
            <w:tcW w:w="10349" w:type="dxa"/>
            <w:gridSpan w:val="8"/>
            <w:tcBorders>
              <w:top w:val="nil"/>
              <w:left w:val="single" w:sz="4" w:space="0" w:color="auto"/>
              <w:bottom w:val="single" w:sz="4" w:space="0" w:color="auto"/>
              <w:right w:val="single" w:sz="4" w:space="0" w:color="auto"/>
            </w:tcBorders>
          </w:tcPr>
          <w:p w14:paraId="6842A331" w14:textId="77777777" w:rsidR="000E019E" w:rsidRPr="00B7684B" w:rsidRDefault="000E019E" w:rsidP="000E019E">
            <w:pPr>
              <w:jc w:val="both"/>
              <w:rPr>
                <w:sz w:val="18"/>
                <w:u w:val="single"/>
              </w:rPr>
            </w:pPr>
            <w:r w:rsidRPr="00B7684B">
              <w:rPr>
                <w:sz w:val="18"/>
                <w:u w:val="single"/>
              </w:rPr>
              <w:t>Povinná literatura:</w:t>
            </w:r>
          </w:p>
          <w:p w14:paraId="5F7B706E" w14:textId="77777777" w:rsidR="000E019E" w:rsidRPr="00B7684B" w:rsidRDefault="000E019E" w:rsidP="000E019E">
            <w:pPr>
              <w:pStyle w:val="xxmsonormal0"/>
              <w:shd w:val="clear" w:color="auto" w:fill="FFFFFF"/>
              <w:spacing w:before="0" w:beforeAutospacing="0" w:after="0" w:afterAutospacing="0"/>
              <w:jc w:val="both"/>
              <w:rPr>
                <w:sz w:val="18"/>
                <w:lang w:val="en-US"/>
              </w:rPr>
            </w:pPr>
            <w:r w:rsidRPr="00B7684B">
              <w:rPr>
                <w:caps/>
                <w:sz w:val="18"/>
                <w:lang w:val="en-US"/>
              </w:rPr>
              <w:t>M</w:t>
            </w:r>
            <w:r w:rsidRPr="00B7684B">
              <w:rPr>
                <w:caps/>
                <w:sz w:val="18"/>
              </w:rPr>
              <w:t>anas</w:t>
            </w:r>
            <w:r w:rsidRPr="00B7684B">
              <w:rPr>
                <w:caps/>
                <w:sz w:val="18"/>
                <w:lang w:val="en-US"/>
              </w:rPr>
              <w:t>-Z</w:t>
            </w:r>
            <w:r w:rsidRPr="00B7684B">
              <w:rPr>
                <w:caps/>
                <w:sz w:val="18"/>
              </w:rPr>
              <w:t>loczower</w:t>
            </w:r>
            <w:r w:rsidRPr="00B7684B">
              <w:rPr>
                <w:caps/>
                <w:sz w:val="18"/>
                <w:lang w:val="en-US"/>
              </w:rPr>
              <w:t>,</w:t>
            </w:r>
            <w:r w:rsidRPr="00B7684B">
              <w:rPr>
                <w:sz w:val="18"/>
                <w:lang w:val="en-US"/>
              </w:rPr>
              <w:t xml:space="preserve"> I</w:t>
            </w:r>
            <w:r w:rsidRPr="00B7684B">
              <w:rPr>
                <w:sz w:val="18"/>
              </w:rPr>
              <w:t xml:space="preserve">. </w:t>
            </w:r>
            <w:r w:rsidRPr="00B7684B">
              <w:rPr>
                <w:i/>
                <w:sz w:val="18"/>
                <w:lang w:val="en-US"/>
              </w:rPr>
              <w:t>Mixing and Compounding of Polymers: Theory and Practice</w:t>
            </w:r>
            <w:r w:rsidRPr="00B7684B">
              <w:rPr>
                <w:sz w:val="18"/>
                <w:lang w:val="en-US"/>
              </w:rPr>
              <w:t>. 2nd Ed</w:t>
            </w:r>
            <w:r w:rsidRPr="00B7684B">
              <w:rPr>
                <w:i/>
                <w:sz w:val="18"/>
                <w:lang w:val="en-US"/>
              </w:rPr>
              <w:t>.</w:t>
            </w:r>
            <w:r w:rsidRPr="00B7684B">
              <w:rPr>
                <w:sz w:val="18"/>
                <w:lang w:val="en-US"/>
              </w:rPr>
              <w:t xml:space="preserve"> Cincinnati: Hanser, </w:t>
            </w:r>
            <w:r w:rsidRPr="00B7684B">
              <w:rPr>
                <w:sz w:val="18"/>
              </w:rPr>
              <w:t xml:space="preserve">2009. </w:t>
            </w:r>
            <w:r w:rsidRPr="00B7684B">
              <w:rPr>
                <w:sz w:val="18"/>
                <w:lang w:val="en-US"/>
              </w:rPr>
              <w:t>ISBN 3446407731.</w:t>
            </w:r>
          </w:p>
          <w:p w14:paraId="1D951FCD" w14:textId="06AAC6A8" w:rsidR="000E019E" w:rsidRPr="00B7684B" w:rsidRDefault="000E019E" w:rsidP="000E019E">
            <w:pPr>
              <w:shd w:val="clear" w:color="auto" w:fill="FFFFFF"/>
              <w:jc w:val="both"/>
              <w:rPr>
                <w:color w:val="000000"/>
                <w:sz w:val="18"/>
              </w:rPr>
            </w:pPr>
            <w:r w:rsidRPr="00B7684B">
              <w:rPr>
                <w:caps/>
                <w:color w:val="000000"/>
                <w:sz w:val="18"/>
              </w:rPr>
              <w:t>Tadmor, Z., Gogos, C.G</w:t>
            </w:r>
            <w:r w:rsidRPr="00B7684B">
              <w:rPr>
                <w:color w:val="000000"/>
                <w:sz w:val="18"/>
              </w:rPr>
              <w:t>. </w:t>
            </w:r>
            <w:r w:rsidRPr="00B7684B">
              <w:rPr>
                <w:i/>
                <w:color w:val="000000"/>
                <w:sz w:val="18"/>
              </w:rPr>
              <w:t>Principles of Polymer Processing</w:t>
            </w:r>
            <w:r w:rsidRPr="00B7684B">
              <w:rPr>
                <w:color w:val="000000"/>
                <w:sz w:val="18"/>
              </w:rPr>
              <w:t>. John Wiley &amp; Sons, 2013. ISBN 9780470355923. </w:t>
            </w:r>
          </w:p>
          <w:p w14:paraId="7CF1CE44" w14:textId="77777777" w:rsidR="000E019E" w:rsidRPr="00B7684B" w:rsidRDefault="000E019E" w:rsidP="000E019E">
            <w:pPr>
              <w:jc w:val="both"/>
              <w:rPr>
                <w:sz w:val="16"/>
              </w:rPr>
            </w:pPr>
            <w:r w:rsidRPr="00B7684B">
              <w:rPr>
                <w:sz w:val="18"/>
              </w:rPr>
              <w:t>HAN, C.D. </w:t>
            </w:r>
            <w:r w:rsidRPr="00B7684B">
              <w:rPr>
                <w:i/>
                <w:sz w:val="18"/>
              </w:rPr>
              <w:t>Polymer Processing</w:t>
            </w:r>
            <w:r w:rsidRPr="00B7684B">
              <w:rPr>
                <w:sz w:val="18"/>
              </w:rPr>
              <w:t xml:space="preserve">. Oxford: Oxford University Press, 2007, xviii, 579 s. ISBN 9781613445433. </w:t>
            </w:r>
            <w:r w:rsidRPr="00B7684B">
              <w:rPr>
                <w:sz w:val="16"/>
              </w:rPr>
              <w:t xml:space="preserve">Dostupné z: </w:t>
            </w:r>
            <w:hyperlink r:id="rId79" w:history="1">
              <w:r w:rsidRPr="00B7684B">
                <w:rPr>
                  <w:rStyle w:val="Hyperlink"/>
                  <w:sz w:val="16"/>
                </w:rPr>
                <w:t>http://app.knovel.com/hotlink/toc/id:kpRPPMVPP3/rheology_and_processing_of_polymeric_materials_volume_2_polymer_processing</w:t>
              </w:r>
            </w:hyperlink>
          </w:p>
          <w:p w14:paraId="6382FBE4" w14:textId="77777777" w:rsidR="000E019E" w:rsidRPr="00C71468" w:rsidRDefault="000E019E" w:rsidP="000E019E">
            <w:pPr>
              <w:jc w:val="both"/>
              <w:rPr>
                <w:i/>
                <w:sz w:val="18"/>
                <w:szCs w:val="18"/>
              </w:rPr>
            </w:pPr>
            <w:r w:rsidRPr="00C71468">
              <w:rPr>
                <w:caps/>
                <w:color w:val="000000"/>
                <w:sz w:val="18"/>
                <w:szCs w:val="18"/>
              </w:rPr>
              <w:t>AGassant, J.F., Avenas, P., Carreau, P.J., Vergnes, B., Vincent, M.</w:t>
            </w:r>
            <w:r w:rsidRPr="00C71468">
              <w:rPr>
                <w:rFonts w:ascii="Arial" w:hAnsi="Arial" w:cs="Arial"/>
                <w:color w:val="323232"/>
                <w:sz w:val="18"/>
                <w:szCs w:val="18"/>
                <w:shd w:val="clear" w:color="auto" w:fill="FFFFFF"/>
              </w:rPr>
              <w:t xml:space="preserve"> </w:t>
            </w:r>
            <w:r w:rsidRPr="00C71468">
              <w:rPr>
                <w:i/>
                <w:sz w:val="18"/>
                <w:szCs w:val="18"/>
              </w:rPr>
              <w:t xml:space="preserve">Polymer Processing - Principles and Modeling. </w:t>
            </w:r>
            <w:r w:rsidRPr="00B7684B">
              <w:rPr>
                <w:sz w:val="18"/>
              </w:rPr>
              <w:t>2nd Ed.</w:t>
            </w:r>
            <w:r w:rsidRPr="00B7684B">
              <w:rPr>
                <w:i/>
                <w:sz w:val="18"/>
              </w:rPr>
              <w:t xml:space="preserve"> </w:t>
            </w:r>
            <w:r w:rsidRPr="00C71468">
              <w:rPr>
                <w:sz w:val="18"/>
                <w:szCs w:val="18"/>
              </w:rPr>
              <w:t xml:space="preserve">Hanser Publishers, 2017. Dostupné z: </w:t>
            </w:r>
            <w:hyperlink r:id="rId80" w:history="1">
              <w:r w:rsidRPr="00C71468">
                <w:rPr>
                  <w:rStyle w:val="Hyperlink"/>
                  <w:sz w:val="18"/>
                  <w:szCs w:val="18"/>
                </w:rPr>
                <w:t>https://app.knovel.com/web/toc.v/cid:kpPPPME004/</w:t>
              </w:r>
            </w:hyperlink>
            <w:r w:rsidRPr="00C71468">
              <w:rPr>
                <w:sz w:val="18"/>
                <w:szCs w:val="18"/>
              </w:rPr>
              <w:t xml:space="preserve"> </w:t>
            </w:r>
          </w:p>
          <w:p w14:paraId="330636F7" w14:textId="77777777" w:rsidR="000E019E" w:rsidRPr="00B7684B" w:rsidRDefault="000E019E" w:rsidP="00B7684B">
            <w:pPr>
              <w:jc w:val="both"/>
              <w:rPr>
                <w:sz w:val="4"/>
                <w:u w:val="single"/>
              </w:rPr>
            </w:pPr>
          </w:p>
          <w:p w14:paraId="1077731B" w14:textId="77777777" w:rsidR="000E019E" w:rsidRPr="00B7684B" w:rsidRDefault="000E019E" w:rsidP="000E019E">
            <w:pPr>
              <w:jc w:val="both"/>
              <w:rPr>
                <w:sz w:val="18"/>
                <w:u w:val="single"/>
              </w:rPr>
            </w:pPr>
            <w:r w:rsidRPr="00B7684B">
              <w:rPr>
                <w:sz w:val="18"/>
                <w:u w:val="single"/>
              </w:rPr>
              <w:t>Doporučená literatura:</w:t>
            </w:r>
          </w:p>
          <w:p w14:paraId="51879053" w14:textId="1E02A9DA" w:rsidR="000E019E" w:rsidRPr="00C71468" w:rsidRDefault="000E019E" w:rsidP="000E019E">
            <w:pPr>
              <w:shd w:val="clear" w:color="auto" w:fill="FFFFFF"/>
              <w:jc w:val="both"/>
              <w:rPr>
                <w:caps/>
                <w:color w:val="000000"/>
                <w:sz w:val="18"/>
                <w:szCs w:val="18"/>
              </w:rPr>
            </w:pPr>
            <w:r w:rsidRPr="00C71468">
              <w:rPr>
                <w:caps/>
                <w:color w:val="000000"/>
                <w:sz w:val="18"/>
                <w:szCs w:val="18"/>
              </w:rPr>
              <w:t>CHAN, C.M., Vandi, L.J., Pratt, S., halley, P., Richardson, d., Werker, a., Laycock, b. </w:t>
            </w:r>
            <w:r w:rsidRPr="00C71468">
              <w:rPr>
                <w:i/>
                <w:iCs/>
                <w:color w:val="000000"/>
                <w:sz w:val="18"/>
                <w:szCs w:val="18"/>
              </w:rPr>
              <w:t>Composites of Wood and Biodegradable Thermoplastics: A Review. Polymer Reviews</w:t>
            </w:r>
            <w:r w:rsidR="006A2B7B">
              <w:rPr>
                <w:caps/>
                <w:color w:val="000000"/>
                <w:sz w:val="18"/>
                <w:szCs w:val="18"/>
              </w:rPr>
              <w:t xml:space="preserve"> 58(3), 444-494, 2018. </w:t>
            </w:r>
            <w:r w:rsidR="006A2B7B">
              <w:rPr>
                <w:caps/>
                <w:color w:val="000000"/>
                <w:sz w:val="16"/>
                <w:szCs w:val="16"/>
              </w:rPr>
              <w:t>DOI</w:t>
            </w:r>
            <w:r w:rsidR="006A2B7B" w:rsidRPr="008D3714">
              <w:rPr>
                <w:caps/>
                <w:color w:val="000000"/>
                <w:sz w:val="16"/>
                <w:szCs w:val="16"/>
              </w:rPr>
              <w:t> </w:t>
            </w:r>
            <w:hyperlink r:id="rId81" w:history="1">
              <w:r w:rsidR="006A2B7B" w:rsidRPr="00F33446">
                <w:rPr>
                  <w:rStyle w:val="Hyperlink"/>
                  <w:sz w:val="16"/>
                  <w:szCs w:val="16"/>
                </w:rPr>
                <w:t>10.1080/15583724.2017.1380039</w:t>
              </w:r>
            </w:hyperlink>
            <w:r w:rsidRPr="00C71468">
              <w:rPr>
                <w:caps/>
                <w:color w:val="000000"/>
                <w:sz w:val="18"/>
                <w:szCs w:val="18"/>
              </w:rPr>
              <w:t>.</w:t>
            </w:r>
          </w:p>
          <w:p w14:paraId="58B89EDC" w14:textId="77777777" w:rsidR="000E019E" w:rsidRPr="00B7684B" w:rsidRDefault="000E019E" w:rsidP="000E019E">
            <w:pPr>
              <w:pStyle w:val="xxmsonormal0"/>
              <w:shd w:val="clear" w:color="auto" w:fill="FFFFFF"/>
              <w:spacing w:before="0" w:beforeAutospacing="0" w:after="0" w:afterAutospacing="0"/>
              <w:jc w:val="both"/>
              <w:rPr>
                <w:sz w:val="18"/>
              </w:rPr>
            </w:pPr>
            <w:r w:rsidRPr="00B7684B">
              <w:rPr>
                <w:caps/>
                <w:sz w:val="18"/>
              </w:rPr>
              <w:t>Rauwendaal, C</w:t>
            </w:r>
            <w:r w:rsidRPr="00B7684B">
              <w:rPr>
                <w:sz w:val="18"/>
              </w:rPr>
              <w:t xml:space="preserve">. </w:t>
            </w:r>
            <w:r w:rsidRPr="00B7684B">
              <w:rPr>
                <w:i/>
                <w:sz w:val="18"/>
              </w:rPr>
              <w:t>Polymer Extrusion</w:t>
            </w:r>
            <w:r w:rsidRPr="00B7684B">
              <w:rPr>
                <w:sz w:val="18"/>
              </w:rPr>
              <w:t xml:space="preserve">. 5th Ed. </w:t>
            </w:r>
            <w:r w:rsidRPr="00B7684B">
              <w:rPr>
                <w:sz w:val="18"/>
                <w:lang w:val="en-US"/>
              </w:rPr>
              <w:t>Hanser, 2014. ISBN </w:t>
            </w:r>
            <w:r w:rsidRPr="00B7684B">
              <w:rPr>
                <w:sz w:val="18"/>
              </w:rPr>
              <w:t>978-1-5231-0127-6.</w:t>
            </w:r>
          </w:p>
          <w:p w14:paraId="3DB34E8A" w14:textId="77777777" w:rsidR="000E019E" w:rsidRPr="00B7684B" w:rsidRDefault="000E019E" w:rsidP="000E019E">
            <w:pPr>
              <w:pStyle w:val="xxmsonormal0"/>
              <w:shd w:val="clear" w:color="auto" w:fill="FFFFFF"/>
              <w:spacing w:before="0" w:beforeAutospacing="0" w:after="0" w:afterAutospacing="0"/>
              <w:jc w:val="both"/>
              <w:rPr>
                <w:sz w:val="18"/>
              </w:rPr>
            </w:pPr>
            <w:r w:rsidRPr="00C71468">
              <w:rPr>
                <w:caps/>
                <w:sz w:val="18"/>
                <w:szCs w:val="18"/>
              </w:rPr>
              <w:t>Waller,</w:t>
            </w:r>
            <w:r w:rsidRPr="00C71468">
              <w:rPr>
                <w:sz w:val="18"/>
                <w:szCs w:val="18"/>
              </w:rPr>
              <w:t xml:space="preserve"> P. </w:t>
            </w:r>
            <w:r w:rsidRPr="00C71468">
              <w:rPr>
                <w:i/>
                <w:sz w:val="18"/>
                <w:szCs w:val="18"/>
              </w:rPr>
              <w:t>A Practical Guide to Blown Film Troubleshooting</w:t>
            </w:r>
            <w:r w:rsidRPr="00C71468">
              <w:rPr>
                <w:sz w:val="18"/>
                <w:szCs w:val="18"/>
              </w:rPr>
              <w:t xml:space="preserve">. </w:t>
            </w:r>
            <w:r w:rsidRPr="00B7684B">
              <w:rPr>
                <w:sz w:val="18"/>
              </w:rPr>
              <w:t>Plastics Touchpoint Group, 2012. </w:t>
            </w:r>
            <w:r w:rsidRPr="00B7684B">
              <w:rPr>
                <w:sz w:val="18"/>
                <w:lang w:val="en-US"/>
              </w:rPr>
              <w:t>ISBN</w:t>
            </w:r>
            <w:r w:rsidRPr="00B7684B">
              <w:rPr>
                <w:sz w:val="18"/>
              </w:rPr>
              <w:t>978-0-812474-1-0.</w:t>
            </w:r>
          </w:p>
          <w:p w14:paraId="22D8DE33" w14:textId="77777777" w:rsidR="000E019E" w:rsidRPr="00C71468" w:rsidRDefault="000E019E" w:rsidP="000E019E">
            <w:pPr>
              <w:shd w:val="clear" w:color="auto" w:fill="FFFFFF"/>
              <w:jc w:val="both"/>
              <w:rPr>
                <w:color w:val="000000"/>
                <w:sz w:val="18"/>
                <w:szCs w:val="18"/>
              </w:rPr>
            </w:pPr>
            <w:r w:rsidRPr="00C71468">
              <w:rPr>
                <w:caps/>
                <w:color w:val="000000"/>
                <w:sz w:val="18"/>
                <w:szCs w:val="18"/>
              </w:rPr>
              <w:t xml:space="preserve">DEALY, J.M., Wang, j. </w:t>
            </w:r>
            <w:r w:rsidRPr="00C71468">
              <w:rPr>
                <w:i/>
                <w:iCs/>
                <w:color w:val="000000"/>
                <w:sz w:val="18"/>
                <w:szCs w:val="18"/>
              </w:rPr>
              <w:t xml:space="preserve">Melt Rheology and its Applications in the Plastics Industry. </w:t>
            </w:r>
            <w:r w:rsidRPr="00C71468">
              <w:rPr>
                <w:iCs/>
                <w:color w:val="000000"/>
                <w:sz w:val="18"/>
                <w:szCs w:val="18"/>
              </w:rPr>
              <w:t>2nd Ed.</w:t>
            </w:r>
            <w:r w:rsidRPr="00C71468">
              <w:rPr>
                <w:i/>
                <w:iCs/>
                <w:color w:val="000000"/>
                <w:sz w:val="18"/>
                <w:szCs w:val="18"/>
              </w:rPr>
              <w:t xml:space="preserve"> </w:t>
            </w:r>
            <w:r w:rsidRPr="00C71468">
              <w:rPr>
                <w:iCs/>
                <w:color w:val="000000"/>
                <w:sz w:val="18"/>
                <w:szCs w:val="18"/>
              </w:rPr>
              <w:t>Springer, 2013</w:t>
            </w:r>
            <w:r w:rsidRPr="00C71468">
              <w:rPr>
                <w:color w:val="000000"/>
                <w:sz w:val="18"/>
                <w:szCs w:val="18"/>
              </w:rPr>
              <w:t>. </w:t>
            </w:r>
          </w:p>
          <w:p w14:paraId="31B88854" w14:textId="640E2E50" w:rsidR="001973B2" w:rsidRPr="00B7684B" w:rsidRDefault="000E019E" w:rsidP="000E019E">
            <w:pPr>
              <w:shd w:val="clear" w:color="auto" w:fill="FFFFFF"/>
              <w:jc w:val="both"/>
              <w:rPr>
                <w:sz w:val="19"/>
              </w:rPr>
            </w:pPr>
            <w:r w:rsidRPr="00B7684B">
              <w:rPr>
                <w:color w:val="000000"/>
                <w:sz w:val="18"/>
              </w:rPr>
              <w:t>KANAI, T., CAMPBELL, G.A.</w:t>
            </w:r>
            <w:r w:rsidRPr="00B7684B">
              <w:rPr>
                <w:color w:val="000000"/>
                <w:sz w:val="18"/>
                <w:shd w:val="clear" w:color="auto" w:fill="FFFFFF" w:themeFill="background1"/>
              </w:rPr>
              <w:t> </w:t>
            </w:r>
            <w:r w:rsidRPr="00B7684B">
              <w:rPr>
                <w:i/>
                <w:color w:val="000000"/>
                <w:sz w:val="18"/>
              </w:rPr>
              <w:t>Film Processing Advances</w:t>
            </w:r>
            <w:r w:rsidRPr="00B7684B">
              <w:rPr>
                <w:color w:val="000000"/>
                <w:sz w:val="18"/>
                <w:shd w:val="clear" w:color="auto" w:fill="FFFFFF" w:themeFill="background1"/>
              </w:rPr>
              <w:t xml:space="preserve">. Munich: Hanser Publishers, 2014. </w:t>
            </w:r>
            <w:r w:rsidRPr="00B7684B">
              <w:rPr>
                <w:color w:val="000000"/>
                <w:sz w:val="18"/>
              </w:rPr>
              <w:t xml:space="preserve">Dostupné z: </w:t>
            </w:r>
            <w:hyperlink r:id="rId82" w:history="1">
              <w:r w:rsidRPr="00B7684B">
                <w:rPr>
                  <w:rStyle w:val="Hyperlink"/>
                  <w:sz w:val="16"/>
                </w:rPr>
                <w:t>http://app.knovel.com/web/toc.v/cid:kpFPA00011</w:t>
              </w:r>
            </w:hyperlink>
            <w:r w:rsidRPr="00B7684B">
              <w:rPr>
                <w:sz w:val="16"/>
              </w:rPr>
              <w:t>.</w:t>
            </w:r>
          </w:p>
        </w:tc>
      </w:tr>
      <w:tr w:rsidR="001973B2" w14:paraId="1B197173" w14:textId="77777777" w:rsidTr="00B7684B">
        <w:tc>
          <w:tcPr>
            <w:tcW w:w="10349"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7A1F3F8" w14:textId="77777777" w:rsidR="001973B2" w:rsidRPr="00B7684B" w:rsidRDefault="001973B2" w:rsidP="00A521FB">
            <w:pPr>
              <w:jc w:val="center"/>
              <w:rPr>
                <w:b/>
                <w:sz w:val="19"/>
              </w:rPr>
            </w:pPr>
            <w:r w:rsidRPr="00B7684B">
              <w:rPr>
                <w:b/>
                <w:sz w:val="19"/>
              </w:rPr>
              <w:t>Informace ke kombinované nebo distanční formě</w:t>
            </w:r>
          </w:p>
        </w:tc>
      </w:tr>
      <w:tr w:rsidR="001973B2" w14:paraId="7CBD60AF" w14:textId="77777777" w:rsidTr="00B7684B">
        <w:tc>
          <w:tcPr>
            <w:tcW w:w="4881"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A220219" w14:textId="77777777" w:rsidR="001973B2" w:rsidRPr="00B7684B" w:rsidRDefault="001973B2" w:rsidP="00A521FB">
            <w:pPr>
              <w:jc w:val="both"/>
              <w:rPr>
                <w:sz w:val="19"/>
              </w:rPr>
            </w:pPr>
            <w:r w:rsidRPr="00B7684B">
              <w:rPr>
                <w:b/>
                <w:sz w:val="19"/>
              </w:rPr>
              <w:t>Rozsah konzultací (soustředění)</w:t>
            </w:r>
          </w:p>
        </w:tc>
        <w:tc>
          <w:tcPr>
            <w:tcW w:w="910" w:type="dxa"/>
            <w:tcBorders>
              <w:top w:val="single" w:sz="2" w:space="0" w:color="auto"/>
              <w:left w:val="single" w:sz="4" w:space="0" w:color="auto"/>
              <w:bottom w:val="single" w:sz="4" w:space="0" w:color="auto"/>
              <w:right w:val="single" w:sz="4" w:space="0" w:color="auto"/>
            </w:tcBorders>
          </w:tcPr>
          <w:p w14:paraId="45B75133" w14:textId="77777777" w:rsidR="001973B2" w:rsidRPr="00B7684B" w:rsidRDefault="001973B2" w:rsidP="00A521FB">
            <w:pPr>
              <w:jc w:val="both"/>
              <w:rPr>
                <w:sz w:val="19"/>
              </w:rPr>
            </w:pPr>
          </w:p>
        </w:tc>
        <w:tc>
          <w:tcPr>
            <w:tcW w:w="455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4B2DC62" w14:textId="77777777" w:rsidR="001973B2" w:rsidRPr="00B7684B" w:rsidRDefault="001973B2" w:rsidP="00A521FB">
            <w:pPr>
              <w:jc w:val="both"/>
              <w:rPr>
                <w:b/>
                <w:sz w:val="19"/>
              </w:rPr>
            </w:pPr>
            <w:r w:rsidRPr="00B7684B">
              <w:rPr>
                <w:b/>
                <w:sz w:val="19"/>
              </w:rPr>
              <w:t xml:space="preserve">hodin </w:t>
            </w:r>
          </w:p>
        </w:tc>
      </w:tr>
      <w:tr w:rsidR="001973B2" w14:paraId="28689BF6" w14:textId="77777777" w:rsidTr="00B7684B">
        <w:tc>
          <w:tcPr>
            <w:tcW w:w="1034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833058D" w14:textId="67FD8675" w:rsidR="001973B2" w:rsidRPr="00B7684B" w:rsidRDefault="001973B2" w:rsidP="00A521FB">
            <w:pPr>
              <w:jc w:val="both"/>
              <w:rPr>
                <w:b/>
                <w:sz w:val="19"/>
              </w:rPr>
            </w:pPr>
            <w:r w:rsidRPr="00B7684B">
              <w:rPr>
                <w:b/>
                <w:sz w:val="19"/>
              </w:rPr>
              <w:t>Informace o způsobu kontaktu s</w:t>
            </w:r>
            <w:r w:rsidR="007C513E" w:rsidRPr="00B7684B">
              <w:rPr>
                <w:b/>
                <w:sz w:val="19"/>
              </w:rPr>
              <w:t> </w:t>
            </w:r>
            <w:r w:rsidRPr="00B7684B">
              <w:rPr>
                <w:b/>
                <w:sz w:val="19"/>
              </w:rPr>
              <w:t>vyučujícím</w:t>
            </w:r>
          </w:p>
        </w:tc>
      </w:tr>
      <w:tr w:rsidR="001973B2" w14:paraId="32A13D04" w14:textId="77777777" w:rsidTr="00B7684B">
        <w:trPr>
          <w:trHeight w:val="140"/>
        </w:trPr>
        <w:tc>
          <w:tcPr>
            <w:tcW w:w="10349" w:type="dxa"/>
            <w:gridSpan w:val="8"/>
            <w:tcBorders>
              <w:top w:val="single" w:sz="4" w:space="0" w:color="auto"/>
              <w:left w:val="single" w:sz="4" w:space="0" w:color="auto"/>
              <w:bottom w:val="single" w:sz="4" w:space="0" w:color="auto"/>
              <w:right w:val="single" w:sz="4" w:space="0" w:color="auto"/>
            </w:tcBorders>
          </w:tcPr>
          <w:p w14:paraId="03CFF2CD" w14:textId="77777777" w:rsidR="009E1086" w:rsidRDefault="00C71468" w:rsidP="00C71468">
            <w:pPr>
              <w:pStyle w:val="xxmsonormal"/>
              <w:shd w:val="clear" w:color="auto" w:fill="FFFFFF"/>
              <w:spacing w:before="0" w:beforeAutospacing="0" w:after="0" w:afterAutospacing="0"/>
              <w:jc w:val="both"/>
              <w:rPr>
                <w:color w:val="000000"/>
                <w:sz w:val="18"/>
                <w:szCs w:val="18"/>
              </w:rPr>
            </w:pPr>
            <w:r w:rsidRPr="009E1086">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9E1086">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6C8F08A" w14:textId="5EDA9D43" w:rsidR="00C71468" w:rsidRPr="009E1086" w:rsidRDefault="001973B2" w:rsidP="00C71468">
            <w:pPr>
              <w:pStyle w:val="xxmsonormal"/>
              <w:shd w:val="clear" w:color="auto" w:fill="FFFFFF"/>
              <w:spacing w:before="0" w:beforeAutospacing="0" w:after="0" w:afterAutospacing="0"/>
              <w:jc w:val="both"/>
              <w:rPr>
                <w:color w:val="000000"/>
                <w:sz w:val="18"/>
                <w:szCs w:val="18"/>
              </w:rPr>
            </w:pPr>
            <w:r w:rsidRPr="009E1086">
              <w:rPr>
                <w:color w:val="000000"/>
                <w:sz w:val="18"/>
                <w:szCs w:val="18"/>
              </w:rPr>
              <w:t> </w:t>
            </w:r>
          </w:p>
          <w:p w14:paraId="2B7495BD" w14:textId="45C0BE7E" w:rsidR="00CD5508" w:rsidRPr="00B7684B" w:rsidRDefault="001973B2" w:rsidP="00B7684B">
            <w:pPr>
              <w:pStyle w:val="xxmsonormal"/>
              <w:shd w:val="clear" w:color="auto" w:fill="FFFFFF"/>
              <w:spacing w:before="0" w:beforeAutospacing="0" w:after="0" w:afterAutospacing="0"/>
              <w:jc w:val="both"/>
              <w:rPr>
                <w:color w:val="000000"/>
                <w:sz w:val="19"/>
              </w:rPr>
            </w:pPr>
            <w:r w:rsidRPr="009E1086">
              <w:rPr>
                <w:color w:val="000000"/>
                <w:sz w:val="18"/>
                <w:szCs w:val="18"/>
              </w:rPr>
              <w:t>Možnosti komunikace s vyučujícím: </w:t>
            </w:r>
            <w:hyperlink r:id="rId83" w:history="1">
              <w:r w:rsidRPr="009E1086">
                <w:rPr>
                  <w:rStyle w:val="Hyperlink"/>
                  <w:sz w:val="18"/>
                  <w:szCs w:val="18"/>
                </w:rPr>
                <w:t>sedlacek@utb.cz</w:t>
              </w:r>
            </w:hyperlink>
            <w:r w:rsidRPr="009E1086">
              <w:rPr>
                <w:color w:val="000000"/>
                <w:sz w:val="18"/>
                <w:szCs w:val="18"/>
              </w:rPr>
              <w:t>, 576 031 323, 576 038</w:t>
            </w:r>
            <w:r w:rsidR="00CD5508" w:rsidRPr="009E1086">
              <w:rPr>
                <w:color w:val="000000"/>
                <w:sz w:val="18"/>
                <w:szCs w:val="18"/>
              </w:rPr>
              <w:t> </w:t>
            </w:r>
            <w:r w:rsidRPr="009E1086">
              <w:rPr>
                <w:color w:val="000000"/>
                <w:sz w:val="18"/>
                <w:szCs w:val="18"/>
              </w:rPr>
              <w:t>012.</w:t>
            </w:r>
          </w:p>
        </w:tc>
      </w:tr>
    </w:tbl>
    <w:p w14:paraId="0EBD2B72" w14:textId="1F39A8FC" w:rsidR="00B7684B" w:rsidRDefault="00B7684B"/>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0"/>
        <w:gridCol w:w="44"/>
        <w:gridCol w:w="44"/>
        <w:gridCol w:w="483"/>
        <w:gridCol w:w="52"/>
        <w:gridCol w:w="53"/>
        <w:gridCol w:w="1037"/>
        <w:gridCol w:w="68"/>
        <w:gridCol w:w="71"/>
        <w:gridCol w:w="758"/>
        <w:gridCol w:w="81"/>
        <w:gridCol w:w="83"/>
        <w:gridCol w:w="659"/>
        <w:gridCol w:w="93"/>
        <w:gridCol w:w="94"/>
        <w:gridCol w:w="1985"/>
        <w:gridCol w:w="124"/>
        <w:gridCol w:w="125"/>
        <w:gridCol w:w="292"/>
        <w:gridCol w:w="132"/>
        <w:gridCol w:w="132"/>
        <w:gridCol w:w="839"/>
      </w:tblGrid>
      <w:tr w:rsidR="001973B2" w14:paraId="06420577" w14:textId="77777777" w:rsidTr="00B7684B">
        <w:trPr>
          <w:trHeight w:val="140"/>
        </w:trPr>
        <w:tc>
          <w:tcPr>
            <w:tcW w:w="10349" w:type="dxa"/>
            <w:gridSpan w:val="2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D3E0B" w14:textId="5BF2DAB5" w:rsidR="001973B2" w:rsidRPr="001973B2" w:rsidRDefault="001973B2" w:rsidP="001973B2">
            <w:pPr>
              <w:rPr>
                <w:b/>
                <w:sz w:val="28"/>
                <w:szCs w:val="28"/>
              </w:rPr>
            </w:pPr>
            <w:r w:rsidRPr="001973B2">
              <w:br w:type="page"/>
            </w:r>
            <w:r w:rsidRPr="001973B2">
              <w:rPr>
                <w:b/>
                <w:sz w:val="28"/>
                <w:szCs w:val="28"/>
              </w:rPr>
              <w:t>B-III – Charakteristika studijního předmětu</w:t>
            </w:r>
          </w:p>
        </w:tc>
      </w:tr>
      <w:tr w:rsidR="001973B2" w:rsidRPr="00DF6C82" w14:paraId="50EAF7C4" w14:textId="77777777" w:rsidTr="00B7684B">
        <w:trPr>
          <w:trHeight w:hRule="exact" w:val="284"/>
        </w:trPr>
        <w:tc>
          <w:tcPr>
            <w:tcW w:w="3144"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DD85510" w14:textId="77777777" w:rsidR="001973B2" w:rsidRPr="00B7684B" w:rsidRDefault="001973B2" w:rsidP="00A521FB">
            <w:pPr>
              <w:jc w:val="both"/>
              <w:rPr>
                <w:b/>
                <w:sz w:val="19"/>
              </w:rPr>
            </w:pPr>
            <w:r w:rsidRPr="00B7684B">
              <w:rPr>
                <w:b/>
                <w:sz w:val="19"/>
              </w:rPr>
              <w:t>Název studijního předmětu</w:t>
            </w:r>
          </w:p>
        </w:tc>
        <w:tc>
          <w:tcPr>
            <w:tcW w:w="7205" w:type="dxa"/>
            <w:gridSpan w:val="20"/>
            <w:tcBorders>
              <w:top w:val="double" w:sz="4" w:space="0" w:color="auto"/>
              <w:left w:val="single" w:sz="4" w:space="0" w:color="auto"/>
              <w:bottom w:val="single" w:sz="4" w:space="0" w:color="auto"/>
              <w:right w:val="single" w:sz="4" w:space="0" w:color="auto"/>
            </w:tcBorders>
          </w:tcPr>
          <w:p w14:paraId="5F440E71" w14:textId="77777777" w:rsidR="001973B2" w:rsidRPr="00B7684B" w:rsidRDefault="001973B2" w:rsidP="00A521FB">
            <w:pPr>
              <w:jc w:val="both"/>
              <w:rPr>
                <w:b/>
                <w:sz w:val="19"/>
              </w:rPr>
            </w:pPr>
            <w:bookmarkStart w:id="1310" w:name="POl_BLends"/>
            <w:bookmarkEnd w:id="1310"/>
            <w:r w:rsidRPr="00B7684B">
              <w:rPr>
                <w:b/>
                <w:spacing w:val="-2"/>
                <w:sz w:val="19"/>
              </w:rPr>
              <w:t>Polymer Blends</w:t>
            </w:r>
          </w:p>
        </w:tc>
      </w:tr>
      <w:tr w:rsidR="001973B2" w14:paraId="0A128306" w14:textId="77777777" w:rsidTr="00B7684B">
        <w:trPr>
          <w:trHeight w:hRule="exact" w:val="284"/>
        </w:trPr>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2FF790" w14:textId="77777777" w:rsidR="001973B2" w:rsidRPr="00B7684B" w:rsidRDefault="001973B2" w:rsidP="00A521FB">
            <w:pPr>
              <w:jc w:val="both"/>
              <w:rPr>
                <w:b/>
                <w:sz w:val="19"/>
              </w:rPr>
            </w:pPr>
            <w:r w:rsidRPr="00B7684B">
              <w:rPr>
                <w:b/>
                <w:sz w:val="19"/>
              </w:rPr>
              <w:t>Typ předmětu</w:t>
            </w:r>
          </w:p>
        </w:tc>
        <w:tc>
          <w:tcPr>
            <w:tcW w:w="3482" w:type="dxa"/>
            <w:gridSpan w:val="12"/>
            <w:tcBorders>
              <w:top w:val="single" w:sz="4" w:space="0" w:color="auto"/>
              <w:left w:val="single" w:sz="4" w:space="0" w:color="auto"/>
              <w:bottom w:val="single" w:sz="4" w:space="0" w:color="auto"/>
              <w:right w:val="single" w:sz="4" w:space="0" w:color="auto"/>
            </w:tcBorders>
          </w:tcPr>
          <w:p w14:paraId="08393598" w14:textId="77777777" w:rsidR="001973B2" w:rsidRPr="00B7684B" w:rsidRDefault="001973B2" w:rsidP="00A521FB">
            <w:pPr>
              <w:jc w:val="both"/>
              <w:rPr>
                <w:sz w:val="19"/>
              </w:rPr>
            </w:pPr>
          </w:p>
        </w:tc>
        <w:tc>
          <w:tcPr>
            <w:tcW w:w="2752"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15C9B960" w14:textId="77777777" w:rsidR="001973B2" w:rsidRPr="00B7684B" w:rsidRDefault="001973B2" w:rsidP="00A521FB">
            <w:pPr>
              <w:jc w:val="both"/>
              <w:rPr>
                <w:sz w:val="19"/>
              </w:rPr>
            </w:pPr>
            <w:r w:rsidRPr="00B7684B">
              <w:rPr>
                <w:b/>
                <w:sz w:val="19"/>
              </w:rPr>
              <w:t>doporučený ročník / semestr</w:t>
            </w:r>
          </w:p>
        </w:tc>
        <w:tc>
          <w:tcPr>
            <w:tcW w:w="971" w:type="dxa"/>
            <w:gridSpan w:val="2"/>
            <w:tcBorders>
              <w:top w:val="single" w:sz="4" w:space="0" w:color="auto"/>
              <w:left w:val="single" w:sz="4" w:space="0" w:color="auto"/>
              <w:bottom w:val="single" w:sz="4" w:space="0" w:color="auto"/>
              <w:right w:val="single" w:sz="4" w:space="0" w:color="auto"/>
            </w:tcBorders>
          </w:tcPr>
          <w:p w14:paraId="76D95158" w14:textId="77777777" w:rsidR="001973B2" w:rsidRPr="00B7684B" w:rsidRDefault="001973B2" w:rsidP="00A521FB">
            <w:pPr>
              <w:jc w:val="both"/>
              <w:rPr>
                <w:sz w:val="19"/>
              </w:rPr>
            </w:pPr>
          </w:p>
        </w:tc>
      </w:tr>
      <w:tr w:rsidR="003B3A9A" w14:paraId="2446966A" w14:textId="77777777" w:rsidTr="00B7684B">
        <w:trPr>
          <w:trHeight w:hRule="exact" w:val="284"/>
        </w:trPr>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393FF2" w14:textId="77777777" w:rsidR="001973B2" w:rsidRPr="00B7684B" w:rsidRDefault="001973B2" w:rsidP="00A521FB">
            <w:pPr>
              <w:jc w:val="both"/>
              <w:rPr>
                <w:b/>
                <w:sz w:val="19"/>
              </w:rPr>
            </w:pPr>
            <w:r w:rsidRPr="00B7684B">
              <w:rPr>
                <w:b/>
                <w:sz w:val="19"/>
              </w:rPr>
              <w:t>Rozsah studijního předmětu</w:t>
            </w:r>
          </w:p>
        </w:tc>
        <w:tc>
          <w:tcPr>
            <w:tcW w:w="1737" w:type="dxa"/>
            <w:gridSpan w:val="6"/>
            <w:tcBorders>
              <w:top w:val="single" w:sz="4" w:space="0" w:color="auto"/>
              <w:left w:val="single" w:sz="4" w:space="0" w:color="auto"/>
              <w:bottom w:val="single" w:sz="4" w:space="0" w:color="auto"/>
              <w:right w:val="single" w:sz="4" w:space="0" w:color="auto"/>
            </w:tcBorders>
          </w:tcPr>
          <w:p w14:paraId="4656D452" w14:textId="77777777" w:rsidR="001973B2" w:rsidRPr="00B7684B" w:rsidRDefault="001973B2" w:rsidP="00A521FB">
            <w:pPr>
              <w:jc w:val="both"/>
              <w:rPr>
                <w:sz w:val="19"/>
              </w:rPr>
            </w:pPr>
          </w:p>
        </w:tc>
        <w:tc>
          <w:tcPr>
            <w:tcW w:w="9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1C2A7B" w14:textId="77777777" w:rsidR="001973B2" w:rsidRPr="00B7684B" w:rsidRDefault="001973B2" w:rsidP="00A521FB">
            <w:pPr>
              <w:jc w:val="both"/>
              <w:rPr>
                <w:b/>
                <w:sz w:val="19"/>
              </w:rPr>
            </w:pPr>
            <w:r w:rsidRPr="00B7684B">
              <w:rPr>
                <w:b/>
                <w:sz w:val="19"/>
              </w:rPr>
              <w:t xml:space="preserve">hod. </w:t>
            </w:r>
          </w:p>
        </w:tc>
        <w:tc>
          <w:tcPr>
            <w:tcW w:w="835" w:type="dxa"/>
            <w:gridSpan w:val="3"/>
            <w:tcBorders>
              <w:top w:val="single" w:sz="4" w:space="0" w:color="auto"/>
              <w:left w:val="single" w:sz="4" w:space="0" w:color="auto"/>
              <w:bottom w:val="single" w:sz="4" w:space="0" w:color="auto"/>
              <w:right w:val="single" w:sz="4" w:space="0" w:color="auto"/>
            </w:tcBorders>
          </w:tcPr>
          <w:p w14:paraId="2F966F40" w14:textId="77777777" w:rsidR="001973B2" w:rsidRPr="00B7684B" w:rsidRDefault="001973B2" w:rsidP="00A521FB">
            <w:pPr>
              <w:jc w:val="both"/>
              <w:rPr>
                <w:sz w:val="19"/>
              </w:rPr>
            </w:pPr>
          </w:p>
        </w:tc>
        <w:tc>
          <w:tcPr>
            <w:tcW w:w="220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36B76D" w14:textId="77777777" w:rsidR="001973B2" w:rsidRPr="00B7684B" w:rsidRDefault="001973B2" w:rsidP="00A521FB">
            <w:pPr>
              <w:jc w:val="both"/>
              <w:rPr>
                <w:b/>
                <w:sz w:val="19"/>
              </w:rPr>
            </w:pPr>
            <w:r w:rsidRPr="00B7684B">
              <w:rPr>
                <w:b/>
                <w:sz w:val="19"/>
              </w:rPr>
              <w:t>kreditů</w:t>
            </w:r>
          </w:p>
        </w:tc>
        <w:tc>
          <w:tcPr>
            <w:tcW w:w="1520" w:type="dxa"/>
            <w:gridSpan w:val="5"/>
            <w:tcBorders>
              <w:top w:val="single" w:sz="4" w:space="0" w:color="auto"/>
              <w:left w:val="single" w:sz="4" w:space="0" w:color="auto"/>
              <w:bottom w:val="single" w:sz="4" w:space="0" w:color="auto"/>
              <w:right w:val="single" w:sz="4" w:space="0" w:color="auto"/>
            </w:tcBorders>
          </w:tcPr>
          <w:p w14:paraId="0327ADE3" w14:textId="77777777" w:rsidR="001973B2" w:rsidRPr="00B7684B" w:rsidRDefault="001973B2" w:rsidP="00A521FB">
            <w:pPr>
              <w:jc w:val="both"/>
              <w:rPr>
                <w:sz w:val="19"/>
              </w:rPr>
            </w:pPr>
          </w:p>
        </w:tc>
      </w:tr>
      <w:tr w:rsidR="001973B2" w14:paraId="63A2AF67"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0515C9" w14:textId="77777777" w:rsidR="001973B2" w:rsidRPr="00B7684B" w:rsidRDefault="001973B2" w:rsidP="00A521FB">
            <w:pPr>
              <w:jc w:val="both"/>
              <w:rPr>
                <w:b/>
                <w:sz w:val="19"/>
              </w:rPr>
            </w:pPr>
            <w:r w:rsidRPr="00B7684B">
              <w:rPr>
                <w:b/>
                <w:sz w:val="19"/>
              </w:rPr>
              <w:t>Prerekvizity, korekvizity, ekvivalence</w:t>
            </w:r>
          </w:p>
        </w:tc>
        <w:tc>
          <w:tcPr>
            <w:tcW w:w="7205" w:type="dxa"/>
            <w:gridSpan w:val="20"/>
            <w:tcBorders>
              <w:top w:val="single" w:sz="4" w:space="0" w:color="auto"/>
              <w:left w:val="single" w:sz="4" w:space="0" w:color="auto"/>
              <w:bottom w:val="single" w:sz="4" w:space="0" w:color="auto"/>
              <w:right w:val="single" w:sz="4" w:space="0" w:color="auto"/>
            </w:tcBorders>
          </w:tcPr>
          <w:p w14:paraId="3521901E" w14:textId="77777777" w:rsidR="001973B2" w:rsidRPr="00B7684B" w:rsidRDefault="001973B2" w:rsidP="00A521FB">
            <w:pPr>
              <w:jc w:val="both"/>
              <w:rPr>
                <w:sz w:val="19"/>
              </w:rPr>
            </w:pPr>
          </w:p>
        </w:tc>
      </w:tr>
      <w:tr w:rsidR="001973B2" w14:paraId="446D0E95"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3000D2" w14:textId="77777777" w:rsidR="001973B2" w:rsidRPr="00B7684B" w:rsidRDefault="001973B2" w:rsidP="00A521FB">
            <w:pPr>
              <w:jc w:val="both"/>
              <w:rPr>
                <w:b/>
                <w:sz w:val="19"/>
              </w:rPr>
            </w:pPr>
            <w:r w:rsidRPr="00B7684B">
              <w:rPr>
                <w:b/>
                <w:sz w:val="19"/>
              </w:rPr>
              <w:t>Způsob ověření studijních výsledků</w:t>
            </w:r>
          </w:p>
        </w:tc>
        <w:tc>
          <w:tcPr>
            <w:tcW w:w="3482" w:type="dxa"/>
            <w:gridSpan w:val="12"/>
            <w:tcBorders>
              <w:top w:val="single" w:sz="4" w:space="0" w:color="auto"/>
              <w:left w:val="single" w:sz="4" w:space="0" w:color="auto"/>
              <w:bottom w:val="single" w:sz="4" w:space="0" w:color="auto"/>
              <w:right w:val="single" w:sz="4" w:space="0" w:color="auto"/>
            </w:tcBorders>
          </w:tcPr>
          <w:p w14:paraId="139C628A" w14:textId="77777777" w:rsidR="001973B2" w:rsidRPr="00B7684B" w:rsidRDefault="001973B2" w:rsidP="00A521FB">
            <w:pPr>
              <w:jc w:val="both"/>
              <w:rPr>
                <w:sz w:val="19"/>
              </w:rPr>
            </w:pPr>
            <w:r w:rsidRPr="00B7684B">
              <w:rPr>
                <w:sz w:val="19"/>
              </w:rPr>
              <w:t>zkouška</w:t>
            </w:r>
          </w:p>
        </w:tc>
        <w:tc>
          <w:tcPr>
            <w:tcW w:w="220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7D117C" w14:textId="77777777" w:rsidR="001973B2" w:rsidRPr="00B7684B" w:rsidRDefault="001973B2" w:rsidP="00A521FB">
            <w:pPr>
              <w:jc w:val="both"/>
              <w:rPr>
                <w:b/>
                <w:sz w:val="19"/>
              </w:rPr>
            </w:pPr>
            <w:r w:rsidRPr="00B7684B">
              <w:rPr>
                <w:b/>
                <w:sz w:val="19"/>
              </w:rPr>
              <w:t>Forma výuky</w:t>
            </w:r>
          </w:p>
        </w:tc>
        <w:tc>
          <w:tcPr>
            <w:tcW w:w="1520" w:type="dxa"/>
            <w:gridSpan w:val="5"/>
            <w:tcBorders>
              <w:top w:val="single" w:sz="4" w:space="0" w:color="auto"/>
              <w:left w:val="single" w:sz="4" w:space="0" w:color="auto"/>
              <w:bottom w:val="single" w:sz="4" w:space="0" w:color="auto"/>
              <w:right w:val="single" w:sz="4" w:space="0" w:color="auto"/>
            </w:tcBorders>
          </w:tcPr>
          <w:p w14:paraId="6614BB94" w14:textId="77777777" w:rsidR="001973B2" w:rsidRPr="00B7684B" w:rsidRDefault="001973B2" w:rsidP="00A521FB">
            <w:pPr>
              <w:jc w:val="both"/>
              <w:rPr>
                <w:sz w:val="19"/>
              </w:rPr>
            </w:pPr>
          </w:p>
        </w:tc>
      </w:tr>
      <w:tr w:rsidR="001973B2" w14:paraId="721C6583"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D54099"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5" w:type="dxa"/>
            <w:gridSpan w:val="20"/>
            <w:tcBorders>
              <w:top w:val="single" w:sz="4" w:space="0" w:color="auto"/>
              <w:left w:val="single" w:sz="4" w:space="0" w:color="auto"/>
              <w:bottom w:val="single" w:sz="4" w:space="0" w:color="auto"/>
              <w:right w:val="single" w:sz="4" w:space="0" w:color="auto"/>
            </w:tcBorders>
          </w:tcPr>
          <w:p w14:paraId="5E1BF895" w14:textId="77777777" w:rsidR="001973B2" w:rsidRPr="00B7684B" w:rsidRDefault="001973B2" w:rsidP="00A521FB">
            <w:pPr>
              <w:jc w:val="both"/>
              <w:rPr>
                <w:sz w:val="19"/>
              </w:rPr>
            </w:pPr>
          </w:p>
        </w:tc>
      </w:tr>
      <w:tr w:rsidR="001973B2" w14:paraId="5F4F1EAD" w14:textId="77777777" w:rsidTr="00B7684B">
        <w:trPr>
          <w:trHeight w:val="288"/>
        </w:trPr>
        <w:tc>
          <w:tcPr>
            <w:tcW w:w="3144" w:type="dxa"/>
            <w:gridSpan w:val="2"/>
            <w:tcBorders>
              <w:top w:val="nil"/>
              <w:left w:val="single" w:sz="4" w:space="0" w:color="auto"/>
              <w:bottom w:val="single" w:sz="4" w:space="0" w:color="auto"/>
              <w:right w:val="single" w:sz="4" w:space="0" w:color="auto"/>
            </w:tcBorders>
            <w:shd w:val="clear" w:color="auto" w:fill="F7CAAC"/>
            <w:vAlign w:val="center"/>
            <w:hideMark/>
          </w:tcPr>
          <w:p w14:paraId="466F3652" w14:textId="77777777" w:rsidR="001973B2" w:rsidRPr="00B7684B" w:rsidRDefault="001973B2" w:rsidP="00A521FB">
            <w:pPr>
              <w:rPr>
                <w:b/>
                <w:sz w:val="19"/>
              </w:rPr>
            </w:pPr>
            <w:r w:rsidRPr="00B7684B">
              <w:rPr>
                <w:b/>
                <w:sz w:val="19"/>
              </w:rPr>
              <w:t>Garant předmětu</w:t>
            </w:r>
          </w:p>
        </w:tc>
        <w:tc>
          <w:tcPr>
            <w:tcW w:w="7205" w:type="dxa"/>
            <w:gridSpan w:val="20"/>
            <w:tcBorders>
              <w:top w:val="single" w:sz="4" w:space="0" w:color="auto"/>
              <w:left w:val="single" w:sz="4" w:space="0" w:color="auto"/>
              <w:bottom w:val="single" w:sz="4" w:space="0" w:color="auto"/>
              <w:right w:val="single" w:sz="4" w:space="0" w:color="auto"/>
            </w:tcBorders>
            <w:vAlign w:val="center"/>
          </w:tcPr>
          <w:p w14:paraId="3383B8A3" w14:textId="77777777" w:rsidR="001973B2" w:rsidRPr="00B7684B" w:rsidRDefault="001973B2" w:rsidP="00A521FB">
            <w:pPr>
              <w:rPr>
                <w:sz w:val="19"/>
              </w:rPr>
            </w:pPr>
            <w:r w:rsidRPr="00B7684B">
              <w:rPr>
                <w:spacing w:val="-2"/>
                <w:sz w:val="19"/>
              </w:rPr>
              <w:t>prof. Ing. Petr Svoboda, Ph.D.</w:t>
            </w:r>
          </w:p>
        </w:tc>
      </w:tr>
      <w:tr w:rsidR="001973B2" w14:paraId="330835DC" w14:textId="77777777" w:rsidTr="00B7684B">
        <w:trPr>
          <w:trHeight w:val="243"/>
        </w:trPr>
        <w:tc>
          <w:tcPr>
            <w:tcW w:w="3144" w:type="dxa"/>
            <w:gridSpan w:val="2"/>
            <w:tcBorders>
              <w:top w:val="nil"/>
              <w:left w:val="single" w:sz="4" w:space="0" w:color="auto"/>
              <w:bottom w:val="single" w:sz="4" w:space="0" w:color="auto"/>
              <w:right w:val="single" w:sz="4" w:space="0" w:color="auto"/>
            </w:tcBorders>
            <w:shd w:val="clear" w:color="auto" w:fill="F7CAAC"/>
            <w:hideMark/>
          </w:tcPr>
          <w:p w14:paraId="7958CE67" w14:textId="77777777" w:rsidR="001973B2" w:rsidRPr="00B7684B" w:rsidRDefault="001973B2" w:rsidP="00A521FB">
            <w:pPr>
              <w:jc w:val="both"/>
              <w:rPr>
                <w:b/>
                <w:sz w:val="19"/>
              </w:rPr>
            </w:pPr>
            <w:r w:rsidRPr="00B7684B">
              <w:rPr>
                <w:b/>
                <w:sz w:val="19"/>
              </w:rPr>
              <w:t>Zapojení garanta do výuky předmětu</w:t>
            </w:r>
          </w:p>
        </w:tc>
        <w:tc>
          <w:tcPr>
            <w:tcW w:w="7205" w:type="dxa"/>
            <w:gridSpan w:val="20"/>
            <w:tcBorders>
              <w:top w:val="nil"/>
              <w:left w:val="single" w:sz="4" w:space="0" w:color="auto"/>
              <w:bottom w:val="single" w:sz="4" w:space="0" w:color="auto"/>
              <w:right w:val="single" w:sz="4" w:space="0" w:color="auto"/>
            </w:tcBorders>
          </w:tcPr>
          <w:p w14:paraId="5EF33369" w14:textId="77777777" w:rsidR="001973B2" w:rsidRPr="00B7684B" w:rsidRDefault="001973B2" w:rsidP="00A521FB">
            <w:pPr>
              <w:jc w:val="both"/>
              <w:rPr>
                <w:sz w:val="19"/>
              </w:rPr>
            </w:pPr>
            <w:r w:rsidRPr="00B7684B">
              <w:rPr>
                <w:sz w:val="19"/>
              </w:rPr>
              <w:t>100%</w:t>
            </w:r>
          </w:p>
        </w:tc>
      </w:tr>
      <w:tr w:rsidR="001973B2" w14:paraId="26A6AFD8"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071648" w14:textId="77777777" w:rsidR="001973B2" w:rsidRPr="00B7684B" w:rsidRDefault="001973B2" w:rsidP="00A521FB">
            <w:pPr>
              <w:jc w:val="both"/>
              <w:rPr>
                <w:b/>
                <w:sz w:val="19"/>
              </w:rPr>
            </w:pPr>
            <w:r w:rsidRPr="00B7684B">
              <w:rPr>
                <w:b/>
                <w:sz w:val="19"/>
              </w:rPr>
              <w:t>Vyučující</w:t>
            </w:r>
          </w:p>
        </w:tc>
        <w:tc>
          <w:tcPr>
            <w:tcW w:w="7205" w:type="dxa"/>
            <w:gridSpan w:val="20"/>
            <w:tcBorders>
              <w:top w:val="single" w:sz="4" w:space="0" w:color="auto"/>
              <w:left w:val="single" w:sz="4" w:space="0" w:color="auto"/>
              <w:bottom w:val="nil"/>
              <w:right w:val="single" w:sz="4" w:space="0" w:color="auto"/>
            </w:tcBorders>
          </w:tcPr>
          <w:p w14:paraId="73EEAE6E" w14:textId="77777777" w:rsidR="001973B2" w:rsidRPr="00B7684B" w:rsidRDefault="001973B2" w:rsidP="00A521FB">
            <w:pPr>
              <w:jc w:val="both"/>
              <w:rPr>
                <w:sz w:val="19"/>
              </w:rPr>
            </w:pPr>
          </w:p>
        </w:tc>
      </w:tr>
      <w:tr w:rsidR="001973B2" w14:paraId="250E9F3E"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63B4AAF0" w14:textId="77777777" w:rsidR="001973B2" w:rsidRPr="00B7684B" w:rsidRDefault="001973B2" w:rsidP="00A521FB">
            <w:pPr>
              <w:spacing w:before="20" w:after="20"/>
              <w:rPr>
                <w:sz w:val="19"/>
              </w:rPr>
            </w:pPr>
            <w:r w:rsidRPr="00B7684B">
              <w:rPr>
                <w:spacing w:val="-2"/>
                <w:sz w:val="19"/>
              </w:rPr>
              <w:t>prof. Ing. Petr Svoboda, Ph.D.</w:t>
            </w:r>
          </w:p>
        </w:tc>
      </w:tr>
      <w:tr w:rsidR="001973B2" w14:paraId="0EAFA3CB"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FFD023" w14:textId="77777777" w:rsidR="001973B2" w:rsidRPr="00B7684B" w:rsidRDefault="001973B2" w:rsidP="00A521FB">
            <w:pPr>
              <w:jc w:val="both"/>
              <w:rPr>
                <w:b/>
                <w:sz w:val="19"/>
              </w:rPr>
            </w:pPr>
            <w:r w:rsidRPr="00B7684B">
              <w:rPr>
                <w:b/>
                <w:sz w:val="19"/>
              </w:rPr>
              <w:lastRenderedPageBreak/>
              <w:t>Stručná anotace předmětu</w:t>
            </w:r>
          </w:p>
        </w:tc>
        <w:tc>
          <w:tcPr>
            <w:tcW w:w="7205" w:type="dxa"/>
            <w:gridSpan w:val="20"/>
            <w:tcBorders>
              <w:top w:val="single" w:sz="4" w:space="0" w:color="auto"/>
              <w:left w:val="single" w:sz="4" w:space="0" w:color="auto"/>
              <w:bottom w:val="nil"/>
              <w:right w:val="single" w:sz="4" w:space="0" w:color="auto"/>
            </w:tcBorders>
          </w:tcPr>
          <w:p w14:paraId="3CE0948C" w14:textId="77777777" w:rsidR="001973B2" w:rsidRPr="00B7684B" w:rsidRDefault="001973B2" w:rsidP="00A521FB">
            <w:pPr>
              <w:jc w:val="both"/>
              <w:rPr>
                <w:sz w:val="19"/>
              </w:rPr>
            </w:pPr>
          </w:p>
        </w:tc>
      </w:tr>
      <w:tr w:rsidR="001973B2" w:rsidRPr="007B40BC" w14:paraId="1627E8B1" w14:textId="77777777" w:rsidTr="00B7684B">
        <w:trPr>
          <w:trHeight w:val="2654"/>
        </w:trPr>
        <w:tc>
          <w:tcPr>
            <w:tcW w:w="10349" w:type="dxa"/>
            <w:gridSpan w:val="22"/>
            <w:tcBorders>
              <w:top w:val="nil"/>
              <w:left w:val="single" w:sz="4" w:space="0" w:color="auto"/>
              <w:bottom w:val="single" w:sz="12" w:space="0" w:color="auto"/>
              <w:right w:val="single" w:sz="4" w:space="0" w:color="auto"/>
            </w:tcBorders>
          </w:tcPr>
          <w:p w14:paraId="032B4990" w14:textId="77777777" w:rsidR="001973B2" w:rsidRPr="00B7684B" w:rsidRDefault="001973B2" w:rsidP="00A521FB">
            <w:pPr>
              <w:jc w:val="both"/>
              <w:rPr>
                <w:sz w:val="19"/>
              </w:rPr>
            </w:pPr>
            <w:r w:rsidRPr="00B7684B">
              <w:rPr>
                <w:color w:val="000000"/>
                <w:sz w:val="19"/>
                <w:shd w:val="clear" w:color="auto" w:fill="FFFFFF"/>
              </w:rPr>
              <w:t>Cílem předmětu je získání znalostí v oblasti mísitelných a nemísitelných polymerních systémů. Studenti se seznámí s teorií a získají i znalosti o mnoha směsích polymerů, které našly praktické uplatnění v průmyslu. </w:t>
            </w:r>
          </w:p>
          <w:p w14:paraId="2EB1D03C" w14:textId="77777777" w:rsidR="001973B2" w:rsidRPr="00B7684B" w:rsidRDefault="001973B2" w:rsidP="00A521FB">
            <w:pPr>
              <w:jc w:val="both"/>
              <w:rPr>
                <w:sz w:val="6"/>
                <w:szCs w:val="6"/>
              </w:rPr>
            </w:pPr>
          </w:p>
          <w:p w14:paraId="768E6D1B" w14:textId="77777777" w:rsidR="001973B2" w:rsidRPr="00B7684B" w:rsidRDefault="001973B2" w:rsidP="00A521FB">
            <w:pPr>
              <w:jc w:val="both"/>
              <w:rPr>
                <w:sz w:val="19"/>
                <w:u w:val="single"/>
              </w:rPr>
            </w:pPr>
            <w:r w:rsidRPr="00B7684B">
              <w:rPr>
                <w:sz w:val="19"/>
                <w:u w:val="single"/>
              </w:rPr>
              <w:t>Základní témata:</w:t>
            </w:r>
          </w:p>
          <w:p w14:paraId="50FC977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Teorie mísitelnosti. Malé molekuly, oligomery, polymery. </w:t>
            </w:r>
          </w:p>
          <w:p w14:paraId="054AED5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Měření a kvantitativní vyhodnocování spinodální dekompozice. </w:t>
            </w:r>
          </w:p>
          <w:p w14:paraId="267F34C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Využití rozptylu světla pro analýzu struktury. </w:t>
            </w:r>
          </w:p>
          <w:p w14:paraId="7917EBBC"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Směsi s vysokou adhezí za zvýšené teploty pro použití v elektronice.</w:t>
            </w:r>
          </w:p>
          <w:p w14:paraId="25BB95C4"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Analýza specifických interakcí za pomocí FTIR a kalorimetrie nízkomolekulárních analogů.</w:t>
            </w:r>
          </w:p>
          <w:p w14:paraId="286D4D75"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Reakční směšování - funkční skupiny, chemické reakce, „in situ“ vytvořené kopolymery. </w:t>
            </w:r>
          </w:p>
          <w:p w14:paraId="04413F66"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Směsi s extrémní houževnatostí pro použití v automobilovém průmyslu. </w:t>
            </w:r>
          </w:p>
          <w:p w14:paraId="5629E0E1"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Příprava vzorků pro transmisní elektronovou mikroskopii (TEM). </w:t>
            </w:r>
          </w:p>
          <w:p w14:paraId="1FA4F3C1" w14:textId="77777777" w:rsidR="001973B2" w:rsidRPr="00B7684B" w:rsidRDefault="001973B2" w:rsidP="00A521FB">
            <w:pPr>
              <w:jc w:val="both"/>
              <w:rPr>
                <w:sz w:val="19"/>
                <w:u w:val="single"/>
              </w:rPr>
            </w:pPr>
            <w:r w:rsidRPr="00B7684B">
              <w:rPr>
                <w:color w:val="000000"/>
                <w:sz w:val="19"/>
                <w:shd w:val="clear" w:color="auto" w:fill="FFFFFF"/>
              </w:rPr>
              <w:t>- Studium krystalizace směsí za pomocí světelné mikroskopie, DSC a rentgenové difrakce.</w:t>
            </w:r>
          </w:p>
        </w:tc>
      </w:tr>
      <w:tr w:rsidR="001973B2" w:rsidRPr="007B40BC" w14:paraId="6FE87A39" w14:textId="77777777" w:rsidTr="00B7684B">
        <w:trPr>
          <w:trHeight w:val="265"/>
        </w:trPr>
        <w:tc>
          <w:tcPr>
            <w:tcW w:w="3723" w:type="dxa"/>
            <w:gridSpan w:val="5"/>
            <w:tcBorders>
              <w:top w:val="nil"/>
              <w:left w:val="single" w:sz="4" w:space="0" w:color="auto"/>
              <w:bottom w:val="single" w:sz="4" w:space="0" w:color="auto"/>
              <w:right w:val="single" w:sz="4" w:space="0" w:color="auto"/>
            </w:tcBorders>
            <w:shd w:val="clear" w:color="auto" w:fill="F7CAAC"/>
            <w:hideMark/>
          </w:tcPr>
          <w:p w14:paraId="14167CE9" w14:textId="77777777" w:rsidR="001973B2" w:rsidRPr="00B7684B" w:rsidRDefault="001973B2" w:rsidP="00A521FB">
            <w:pPr>
              <w:jc w:val="both"/>
              <w:rPr>
                <w:sz w:val="19"/>
              </w:rPr>
            </w:pPr>
            <w:r w:rsidRPr="00B7684B">
              <w:rPr>
                <w:b/>
                <w:sz w:val="19"/>
              </w:rPr>
              <w:t>Studijní literatura a studijní pomůcky</w:t>
            </w:r>
          </w:p>
        </w:tc>
        <w:tc>
          <w:tcPr>
            <w:tcW w:w="6626" w:type="dxa"/>
            <w:gridSpan w:val="17"/>
            <w:tcBorders>
              <w:top w:val="nil"/>
              <w:left w:val="single" w:sz="4" w:space="0" w:color="auto"/>
              <w:bottom w:val="nil"/>
              <w:right w:val="single" w:sz="4" w:space="0" w:color="auto"/>
            </w:tcBorders>
          </w:tcPr>
          <w:p w14:paraId="3DC2A95F" w14:textId="77777777" w:rsidR="001973B2" w:rsidRPr="00B7684B" w:rsidRDefault="001973B2" w:rsidP="00A521FB">
            <w:pPr>
              <w:jc w:val="both"/>
              <w:rPr>
                <w:sz w:val="19"/>
              </w:rPr>
            </w:pPr>
          </w:p>
        </w:tc>
      </w:tr>
      <w:tr w:rsidR="001973B2" w:rsidRPr="007B40BC" w14:paraId="0FF1FF30" w14:textId="77777777" w:rsidTr="00B7684B">
        <w:trPr>
          <w:trHeight w:val="1497"/>
        </w:trPr>
        <w:tc>
          <w:tcPr>
            <w:tcW w:w="10349" w:type="dxa"/>
            <w:gridSpan w:val="22"/>
            <w:tcBorders>
              <w:top w:val="nil"/>
              <w:left w:val="single" w:sz="4" w:space="0" w:color="auto"/>
              <w:bottom w:val="single" w:sz="4" w:space="0" w:color="auto"/>
              <w:right w:val="single" w:sz="4" w:space="0" w:color="auto"/>
            </w:tcBorders>
          </w:tcPr>
          <w:p w14:paraId="44A5DF4F" w14:textId="77777777" w:rsidR="001973B2" w:rsidRPr="00C71468" w:rsidRDefault="001973B2" w:rsidP="00A521FB">
            <w:pPr>
              <w:jc w:val="both"/>
              <w:rPr>
                <w:sz w:val="19"/>
                <w:szCs w:val="19"/>
                <w:u w:val="single"/>
              </w:rPr>
            </w:pPr>
            <w:r w:rsidRPr="00C71468">
              <w:rPr>
                <w:sz w:val="19"/>
                <w:szCs w:val="19"/>
                <w:u w:val="single"/>
              </w:rPr>
              <w:t>Povinná literatura:</w:t>
            </w:r>
          </w:p>
          <w:p w14:paraId="2A74A441" w14:textId="77777777" w:rsidR="001973B2" w:rsidRPr="00B7684B" w:rsidRDefault="001973B2" w:rsidP="00A521FB">
            <w:pPr>
              <w:jc w:val="both"/>
              <w:rPr>
                <w:sz w:val="17"/>
              </w:rPr>
            </w:pPr>
            <w:r w:rsidRPr="00C71468">
              <w:rPr>
                <w:sz w:val="19"/>
                <w:szCs w:val="19"/>
              </w:rPr>
              <w:t xml:space="preserve">DEMEUSE, M.T. </w:t>
            </w:r>
            <w:r w:rsidRPr="00C71468">
              <w:rPr>
                <w:i/>
                <w:sz w:val="19"/>
                <w:szCs w:val="19"/>
              </w:rPr>
              <w:t>High</w:t>
            </w:r>
            <w:r w:rsidRPr="00C71468">
              <w:rPr>
                <w:sz w:val="19"/>
                <w:szCs w:val="19"/>
              </w:rPr>
              <w:t xml:space="preserve"> </w:t>
            </w:r>
            <w:r w:rsidRPr="00C71468">
              <w:rPr>
                <w:i/>
                <w:sz w:val="19"/>
                <w:szCs w:val="19"/>
              </w:rPr>
              <w:t>Temperature Polymer Blends</w:t>
            </w:r>
            <w:r w:rsidRPr="00C71468">
              <w:rPr>
                <w:sz w:val="19"/>
                <w:szCs w:val="19"/>
              </w:rPr>
              <w:t xml:space="preserve">. Cambridge: Elsevier, 2014. ISBN 978-1-84569-785-3. </w:t>
            </w:r>
            <w:r w:rsidRPr="00B7684B">
              <w:rPr>
                <w:sz w:val="17"/>
              </w:rPr>
              <w:t xml:space="preserve">Dostupné z: </w:t>
            </w:r>
          </w:p>
          <w:p w14:paraId="57CE2130" w14:textId="77777777" w:rsidR="001973B2" w:rsidRPr="00B7684B" w:rsidRDefault="004D1230" w:rsidP="00A521FB">
            <w:pPr>
              <w:jc w:val="both"/>
              <w:rPr>
                <w:rStyle w:val="Hyperlink"/>
                <w:sz w:val="17"/>
              </w:rPr>
            </w:pPr>
            <w:hyperlink r:id="rId84" w:history="1">
              <w:r w:rsidR="001973B2" w:rsidRPr="00B7684B">
                <w:rPr>
                  <w:rStyle w:val="Hyperlink"/>
                  <w:sz w:val="17"/>
                </w:rPr>
                <w:t>https://app.knovel.com/hotlink/toc/id:kpHTPB0006/high-temperature-polymer/high-temperature-polymer</w:t>
              </w:r>
            </w:hyperlink>
            <w:r w:rsidR="001973B2" w:rsidRPr="00B7684B">
              <w:rPr>
                <w:rStyle w:val="Hyperlink"/>
                <w:sz w:val="17"/>
              </w:rPr>
              <w:t>.</w:t>
            </w:r>
          </w:p>
          <w:p w14:paraId="19DC0488" w14:textId="77777777" w:rsidR="001973B2" w:rsidRPr="00B7684B" w:rsidRDefault="001973B2" w:rsidP="00A521FB">
            <w:pPr>
              <w:jc w:val="both"/>
              <w:rPr>
                <w:color w:val="323232"/>
                <w:sz w:val="19"/>
                <w:shd w:val="clear" w:color="auto" w:fill="FFFFFF"/>
              </w:rPr>
            </w:pPr>
            <w:r w:rsidRPr="00C71468">
              <w:rPr>
                <w:sz w:val="19"/>
                <w:szCs w:val="19"/>
              </w:rPr>
              <w:t xml:space="preserve">UTRACKI, L.A. </w:t>
            </w:r>
            <w:r w:rsidRPr="00C71468">
              <w:rPr>
                <w:i/>
                <w:sz w:val="19"/>
                <w:szCs w:val="19"/>
              </w:rPr>
              <w:t>Encyclopaedic Dictionary of Commercial Polymer Blends</w:t>
            </w:r>
            <w:r w:rsidRPr="00C71468">
              <w:rPr>
                <w:sz w:val="19"/>
                <w:szCs w:val="19"/>
              </w:rPr>
              <w:t xml:space="preserve">. Toronto-Scarborough: ChemTec Publishing, 1994. </w:t>
            </w:r>
            <w:r w:rsidRPr="00B7684B">
              <w:rPr>
                <w:sz w:val="17"/>
              </w:rPr>
              <w:t xml:space="preserve">ISBN 978-1-895198-07-2. Dostupné z: </w:t>
            </w:r>
            <w:hyperlink r:id="rId85" w:history="1">
              <w:r w:rsidRPr="00B7684B">
                <w:rPr>
                  <w:rStyle w:val="Hyperlink"/>
                  <w:sz w:val="17"/>
                  <w:shd w:val="clear" w:color="auto" w:fill="FFFFFF"/>
                </w:rPr>
                <w:t>https://app.knovel.com/hotlink/toc/id:kpEDCPB001/encyclopaedic-dictionary/encyclopaedic-dictionary</w:t>
              </w:r>
            </w:hyperlink>
            <w:r w:rsidRPr="00B7684B">
              <w:rPr>
                <w:rStyle w:val="Hyperlink"/>
                <w:sz w:val="17"/>
                <w:shd w:val="clear" w:color="auto" w:fill="FFFFFF"/>
              </w:rPr>
              <w:t>.</w:t>
            </w:r>
          </w:p>
          <w:p w14:paraId="28A6A3EF" w14:textId="77777777" w:rsidR="001973B2" w:rsidRPr="00B7684B" w:rsidRDefault="001973B2" w:rsidP="00A521FB">
            <w:pPr>
              <w:jc w:val="both"/>
              <w:rPr>
                <w:color w:val="323232"/>
                <w:sz w:val="19"/>
                <w:shd w:val="clear" w:color="auto" w:fill="FFFFFF"/>
              </w:rPr>
            </w:pPr>
            <w:r w:rsidRPr="00C71468">
              <w:rPr>
                <w:color w:val="323232"/>
                <w:sz w:val="19"/>
                <w:szCs w:val="19"/>
                <w:shd w:val="clear" w:color="auto" w:fill="FFFFFF"/>
              </w:rPr>
              <w:t xml:space="preserve">SUBRAMANIAN, M.N. </w:t>
            </w:r>
            <w:r w:rsidRPr="00C71468">
              <w:rPr>
                <w:i/>
                <w:color w:val="323232"/>
                <w:sz w:val="19"/>
                <w:szCs w:val="19"/>
                <w:shd w:val="clear" w:color="auto" w:fill="FFFFFF"/>
              </w:rPr>
              <w:t>Polymer Blends and Composites - Chemistry and Technology</w:t>
            </w:r>
            <w:r w:rsidRPr="00C71468">
              <w:rPr>
                <w:color w:val="323232"/>
                <w:sz w:val="19"/>
                <w:szCs w:val="19"/>
                <w:shd w:val="clear" w:color="auto" w:fill="FFFFFF"/>
              </w:rPr>
              <w:t xml:space="preserve">. Hoboken: John Wiley &amp; Sons, 2017. ISBN/ISSN 978-1-118-11889-4. </w:t>
            </w:r>
            <w:r w:rsidRPr="00C71468">
              <w:rPr>
                <w:sz w:val="19"/>
                <w:szCs w:val="19"/>
              </w:rPr>
              <w:t xml:space="preserve">Dostupné z: </w:t>
            </w:r>
            <w:hyperlink r:id="rId86" w:history="1">
              <w:r w:rsidRPr="00B7684B">
                <w:rPr>
                  <w:rStyle w:val="Hyperlink"/>
                  <w:sz w:val="19"/>
                  <w:shd w:val="clear" w:color="auto" w:fill="FFFFFF"/>
                </w:rPr>
                <w:t>https://app.knovel.com/hotlink/toc/id:kpPBCCT001/polymer-blends-composites/polymer-blends-composites</w:t>
              </w:r>
            </w:hyperlink>
            <w:r w:rsidRPr="00B7684B">
              <w:rPr>
                <w:color w:val="323232"/>
                <w:sz w:val="19"/>
                <w:shd w:val="clear" w:color="auto" w:fill="FFFFFF"/>
              </w:rPr>
              <w:t>.</w:t>
            </w:r>
          </w:p>
          <w:p w14:paraId="1BEBC917" w14:textId="77777777" w:rsidR="001973B2" w:rsidRPr="00B7684B" w:rsidRDefault="001973B2" w:rsidP="00A521FB">
            <w:pPr>
              <w:jc w:val="both"/>
              <w:rPr>
                <w:sz w:val="10"/>
                <w:szCs w:val="10"/>
                <w:u w:val="single"/>
              </w:rPr>
            </w:pPr>
          </w:p>
          <w:p w14:paraId="3F8E32D9" w14:textId="77777777" w:rsidR="001973B2" w:rsidRPr="00C71468" w:rsidRDefault="001973B2" w:rsidP="00A521FB">
            <w:pPr>
              <w:jc w:val="both"/>
              <w:rPr>
                <w:sz w:val="19"/>
                <w:szCs w:val="19"/>
                <w:u w:val="single"/>
              </w:rPr>
            </w:pPr>
            <w:r w:rsidRPr="00C71468">
              <w:rPr>
                <w:sz w:val="19"/>
                <w:szCs w:val="19"/>
                <w:u w:val="single"/>
              </w:rPr>
              <w:t>Doporučená literatura:</w:t>
            </w:r>
          </w:p>
          <w:p w14:paraId="6F13DCED" w14:textId="77777777" w:rsidR="00170BE5" w:rsidRPr="00C71468" w:rsidRDefault="00170BE5" w:rsidP="00170BE5">
            <w:pPr>
              <w:jc w:val="both"/>
              <w:rPr>
                <w:sz w:val="19"/>
                <w:szCs w:val="19"/>
                <w:u w:val="single"/>
              </w:rPr>
            </w:pPr>
            <w:r w:rsidRPr="001A5CC6">
              <w:rPr>
                <w:caps/>
                <w:color w:val="000000"/>
                <w:sz w:val="19"/>
                <w:szCs w:val="19"/>
                <w:lang w:val="en-US" w:eastAsia="en-US"/>
              </w:rPr>
              <w:t xml:space="preserve">Cabral, J.T., Higgins, J.S. </w:t>
            </w:r>
            <w:r w:rsidRPr="001A5CC6">
              <w:rPr>
                <w:bCs/>
                <w:i/>
                <w:color w:val="000000"/>
                <w:sz w:val="19"/>
                <w:szCs w:val="19"/>
                <w:lang w:val="en-US" w:eastAsia="en-US"/>
              </w:rPr>
              <w:t xml:space="preserve">Spinodal Nanostructures in Polymer Blends: On the Validity of the Cahn-Hilliard Length Scale Prediction. </w:t>
            </w:r>
            <w:r w:rsidRPr="001A5CC6">
              <w:rPr>
                <w:iCs/>
                <w:color w:val="000000"/>
                <w:sz w:val="19"/>
                <w:szCs w:val="19"/>
                <w:lang w:val="en-US" w:eastAsia="en-US"/>
              </w:rPr>
              <w:t>Progress in Polymer Science</w:t>
            </w:r>
            <w:r w:rsidRPr="001A5CC6">
              <w:rPr>
                <w:color w:val="000000"/>
                <w:sz w:val="19"/>
                <w:szCs w:val="19"/>
                <w:lang w:val="en-US" w:eastAsia="en-US"/>
              </w:rPr>
              <w:t xml:space="preserve"> 81, 1-21, 2018.</w:t>
            </w:r>
          </w:p>
          <w:p w14:paraId="4D419136" w14:textId="77777777" w:rsidR="001973B2" w:rsidRPr="00C71468" w:rsidRDefault="001973B2" w:rsidP="00A521FB">
            <w:pPr>
              <w:jc w:val="both"/>
              <w:rPr>
                <w:color w:val="323232"/>
                <w:sz w:val="19"/>
                <w:szCs w:val="19"/>
                <w:shd w:val="clear" w:color="auto" w:fill="FFFFFF"/>
              </w:rPr>
            </w:pPr>
            <w:r w:rsidRPr="00C71468">
              <w:rPr>
                <w:color w:val="323232"/>
                <w:sz w:val="19"/>
                <w:szCs w:val="19"/>
                <w:shd w:val="clear" w:color="auto" w:fill="FFFFFF"/>
              </w:rPr>
              <w:t xml:space="preserve">MÜNSTEDT, H. </w:t>
            </w:r>
            <w:r w:rsidRPr="00C71468">
              <w:rPr>
                <w:i/>
                <w:color w:val="323232"/>
                <w:sz w:val="19"/>
                <w:szCs w:val="19"/>
                <w:shd w:val="clear" w:color="auto" w:fill="FFFFFF"/>
              </w:rPr>
              <w:t>Rheological and Morphological Properties of Dispersed Polymeric Materials - Filled Polymers and Polymer Blends</w:t>
            </w:r>
            <w:r w:rsidRPr="00C71468">
              <w:rPr>
                <w:color w:val="323232"/>
                <w:sz w:val="19"/>
                <w:szCs w:val="19"/>
                <w:shd w:val="clear" w:color="auto" w:fill="FFFFFF"/>
              </w:rPr>
              <w:t xml:space="preserve">. Munich: Hanser Publishers, 2016. ISBN/ISSN 978-1-56990-607-1. </w:t>
            </w:r>
            <w:r w:rsidRPr="00B7684B">
              <w:rPr>
                <w:sz w:val="17"/>
              </w:rPr>
              <w:t xml:space="preserve">Dostupné z: </w:t>
            </w:r>
            <w:hyperlink r:id="rId87" w:history="1">
              <w:r w:rsidRPr="00B7684B">
                <w:rPr>
                  <w:rStyle w:val="Hyperlink"/>
                  <w:sz w:val="17"/>
                  <w:shd w:val="clear" w:color="auto" w:fill="FFFFFF"/>
                </w:rPr>
                <w:t>https://app.knovel.com/hotlink/toc/id:kpRMPDPMF1/rheological-morphological/rheological-morphological</w:t>
              </w:r>
            </w:hyperlink>
            <w:r w:rsidRPr="00B7684B">
              <w:rPr>
                <w:rStyle w:val="Hyperlink"/>
                <w:sz w:val="17"/>
              </w:rPr>
              <w:t>.</w:t>
            </w:r>
          </w:p>
          <w:p w14:paraId="676CB169" w14:textId="77777777" w:rsidR="001973B2" w:rsidRPr="00B7684B" w:rsidRDefault="001973B2" w:rsidP="00A521FB">
            <w:pPr>
              <w:jc w:val="both"/>
              <w:rPr>
                <w:color w:val="323232"/>
                <w:sz w:val="17"/>
                <w:shd w:val="clear" w:color="auto" w:fill="FFFFFF"/>
              </w:rPr>
            </w:pPr>
            <w:r w:rsidRPr="00C71468">
              <w:rPr>
                <w:color w:val="323232"/>
                <w:sz w:val="19"/>
                <w:szCs w:val="19"/>
                <w:shd w:val="clear" w:color="auto" w:fill="FFFFFF"/>
              </w:rPr>
              <w:t xml:space="preserve">KARGER-KOCSIS, J., FAKIROV, S. </w:t>
            </w:r>
            <w:r w:rsidRPr="00C71468">
              <w:rPr>
                <w:i/>
                <w:color w:val="323232"/>
                <w:sz w:val="19"/>
                <w:szCs w:val="19"/>
                <w:shd w:val="clear" w:color="auto" w:fill="FFFFFF"/>
              </w:rPr>
              <w:t>Nano- and Micro-Mechanics of Polymer Blends and Composites</w:t>
            </w:r>
            <w:r w:rsidRPr="00C71468">
              <w:rPr>
                <w:color w:val="323232"/>
                <w:sz w:val="19"/>
                <w:szCs w:val="19"/>
                <w:shd w:val="clear" w:color="auto" w:fill="FFFFFF"/>
              </w:rPr>
              <w:t xml:space="preserve">. Munich: Hanser Publishers, 2009. ISBN 978-3-446-41323-8. </w:t>
            </w:r>
            <w:r w:rsidRPr="00B7684B">
              <w:rPr>
                <w:sz w:val="17"/>
              </w:rPr>
              <w:t xml:space="preserve">Dostupné z: </w:t>
            </w:r>
            <w:hyperlink r:id="rId88" w:history="1">
              <w:r w:rsidRPr="00B7684B">
                <w:rPr>
                  <w:rStyle w:val="Hyperlink"/>
                  <w:sz w:val="17"/>
                  <w:shd w:val="clear" w:color="auto" w:fill="FFFFFF"/>
                </w:rPr>
                <w:t>https://app.knovel.com/hotlink/toc/id:kpNMMPBC0A/nano-micro-mechanics/nano-micro-mechanics</w:t>
              </w:r>
            </w:hyperlink>
            <w:r w:rsidRPr="00B7684B">
              <w:rPr>
                <w:color w:val="323232"/>
                <w:sz w:val="17"/>
                <w:shd w:val="clear" w:color="auto" w:fill="FFFFFF"/>
              </w:rPr>
              <w:t>.</w:t>
            </w:r>
          </w:p>
          <w:p w14:paraId="4FDEFF75" w14:textId="77777777" w:rsidR="001973B2" w:rsidRPr="00B7684B" w:rsidRDefault="001973B2" w:rsidP="00A521FB">
            <w:pPr>
              <w:jc w:val="both"/>
              <w:rPr>
                <w:color w:val="323232"/>
                <w:sz w:val="17"/>
                <w:shd w:val="clear" w:color="auto" w:fill="FFFFFF"/>
              </w:rPr>
            </w:pPr>
            <w:r w:rsidRPr="00C71468">
              <w:rPr>
                <w:color w:val="323232"/>
                <w:sz w:val="19"/>
                <w:szCs w:val="19"/>
                <w:shd w:val="clear" w:color="auto" w:fill="FFFFFF"/>
              </w:rPr>
              <w:t xml:space="preserve">KULSHRESHTHA, A.K., VASILE, C. </w:t>
            </w:r>
            <w:r w:rsidRPr="00C71468">
              <w:rPr>
                <w:i/>
                <w:color w:val="323232"/>
                <w:sz w:val="19"/>
                <w:szCs w:val="19"/>
                <w:shd w:val="clear" w:color="auto" w:fill="FFFFFF"/>
              </w:rPr>
              <w:t>Handbook of Polymer Blends and Composites, Volumes 1-4</w:t>
            </w:r>
            <w:r w:rsidRPr="00C71468">
              <w:rPr>
                <w:color w:val="323232"/>
                <w:sz w:val="19"/>
                <w:szCs w:val="19"/>
                <w:shd w:val="clear" w:color="auto" w:fill="FFFFFF"/>
              </w:rPr>
              <w:t xml:space="preserve">. Shawbury: Smithers Rapra Technology, 2002. ISBN 978-1-85957-309-6. </w:t>
            </w:r>
            <w:r w:rsidRPr="00B7684B">
              <w:rPr>
                <w:sz w:val="17"/>
              </w:rPr>
              <w:t xml:space="preserve">Dostupné z: </w:t>
            </w:r>
            <w:hyperlink r:id="rId89" w:history="1">
              <w:r w:rsidRPr="00B7684B">
                <w:rPr>
                  <w:rStyle w:val="Hyperlink"/>
                  <w:sz w:val="17"/>
                  <w:shd w:val="clear" w:color="auto" w:fill="FFFFFF"/>
                </w:rPr>
                <w:t>https://app.knovel.com/hotlink/toc/id:kpHPBCV001/handbook-polymer-blends/handbook-polymer-blends</w:t>
              </w:r>
            </w:hyperlink>
            <w:r w:rsidRPr="00B7684B">
              <w:rPr>
                <w:color w:val="323232"/>
                <w:sz w:val="17"/>
                <w:shd w:val="clear" w:color="auto" w:fill="FFFFFF"/>
              </w:rPr>
              <w:t>.</w:t>
            </w:r>
          </w:p>
          <w:p w14:paraId="38FAFE13" w14:textId="77777777" w:rsidR="001973B2" w:rsidRPr="00B7684B" w:rsidRDefault="001973B2" w:rsidP="00A521FB">
            <w:pPr>
              <w:jc w:val="both"/>
              <w:rPr>
                <w:sz w:val="19"/>
              </w:rPr>
            </w:pPr>
            <w:r w:rsidRPr="00C71468">
              <w:rPr>
                <w:color w:val="323232"/>
                <w:sz w:val="19"/>
                <w:szCs w:val="19"/>
                <w:shd w:val="clear" w:color="auto" w:fill="FFFFFF"/>
              </w:rPr>
              <w:t xml:space="preserve">BAKER, W., SCOTT, C., HU, G.H. </w:t>
            </w:r>
            <w:r w:rsidRPr="00C71468">
              <w:rPr>
                <w:i/>
                <w:color w:val="323232"/>
                <w:sz w:val="19"/>
                <w:szCs w:val="19"/>
                <w:shd w:val="clear" w:color="auto" w:fill="FFFFFF"/>
              </w:rPr>
              <w:t>Reactive Polymer Blending</w:t>
            </w:r>
            <w:r w:rsidRPr="00C71468">
              <w:rPr>
                <w:color w:val="323232"/>
                <w:sz w:val="19"/>
                <w:szCs w:val="19"/>
                <w:shd w:val="clear" w:color="auto" w:fill="FFFFFF"/>
              </w:rPr>
              <w:t xml:space="preserve">. Munich: Hanser Publishers, 2001. </w:t>
            </w:r>
            <w:r w:rsidRPr="00B7684B">
              <w:rPr>
                <w:color w:val="323232"/>
                <w:sz w:val="17"/>
                <w:shd w:val="clear" w:color="auto" w:fill="FFFFFF"/>
              </w:rPr>
              <w:t xml:space="preserve">ISBN/ISSN 978-3-446-21068-4. </w:t>
            </w:r>
            <w:r w:rsidRPr="00B7684B">
              <w:rPr>
                <w:sz w:val="17"/>
              </w:rPr>
              <w:t xml:space="preserve">Dostupné z: </w:t>
            </w:r>
            <w:hyperlink r:id="rId90" w:history="1">
              <w:r w:rsidRPr="00B7684B">
                <w:rPr>
                  <w:rStyle w:val="Hyperlink"/>
                  <w:sz w:val="17"/>
                  <w:shd w:val="clear" w:color="auto" w:fill="FFFFFF"/>
                </w:rPr>
                <w:t>https://app.knovel.com/hotlink/toc/id:kpRPB0000M/reactive-polymer-blending/reactive-polymer-blending</w:t>
              </w:r>
            </w:hyperlink>
            <w:r w:rsidRPr="00B7684B">
              <w:rPr>
                <w:rStyle w:val="Hyperlink"/>
                <w:sz w:val="17"/>
                <w:shd w:val="clear" w:color="auto" w:fill="FFFFFF"/>
              </w:rPr>
              <w:t>.</w:t>
            </w:r>
          </w:p>
        </w:tc>
      </w:tr>
      <w:tr w:rsidR="001973B2" w14:paraId="56DEB2A6"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51D79793" w14:textId="77777777" w:rsidR="001973B2" w:rsidRPr="00B7684B" w:rsidRDefault="001973B2" w:rsidP="00A521FB">
            <w:pPr>
              <w:jc w:val="center"/>
              <w:rPr>
                <w:b/>
                <w:sz w:val="19"/>
              </w:rPr>
            </w:pPr>
            <w:r w:rsidRPr="00B7684B">
              <w:rPr>
                <w:b/>
                <w:sz w:val="19"/>
              </w:rPr>
              <w:t>Informace ke kombinované nebo distanční formě</w:t>
            </w:r>
          </w:p>
        </w:tc>
      </w:tr>
      <w:tr w:rsidR="001973B2" w14:paraId="503D4016" w14:textId="77777777" w:rsidTr="00B7684B">
        <w:tc>
          <w:tcPr>
            <w:tcW w:w="4881" w:type="dxa"/>
            <w:gridSpan w:val="8"/>
            <w:tcBorders>
              <w:top w:val="single" w:sz="2" w:space="0" w:color="auto"/>
              <w:left w:val="single" w:sz="4" w:space="0" w:color="auto"/>
              <w:bottom w:val="single" w:sz="4" w:space="0" w:color="auto"/>
              <w:right w:val="single" w:sz="4" w:space="0" w:color="auto"/>
            </w:tcBorders>
            <w:shd w:val="clear" w:color="auto" w:fill="F7CAAC"/>
            <w:hideMark/>
          </w:tcPr>
          <w:p w14:paraId="387878C0" w14:textId="77777777" w:rsidR="001973B2" w:rsidRPr="00B7684B" w:rsidRDefault="001973B2" w:rsidP="00A521FB">
            <w:pPr>
              <w:jc w:val="both"/>
              <w:rPr>
                <w:sz w:val="19"/>
              </w:rPr>
            </w:pPr>
            <w:r w:rsidRPr="00B7684B">
              <w:rPr>
                <w:b/>
                <w:sz w:val="19"/>
              </w:rPr>
              <w:t>Rozsah konzultací (soustředění)</w:t>
            </w:r>
          </w:p>
        </w:tc>
        <w:tc>
          <w:tcPr>
            <w:tcW w:w="910" w:type="dxa"/>
            <w:gridSpan w:val="3"/>
            <w:tcBorders>
              <w:top w:val="single" w:sz="2" w:space="0" w:color="auto"/>
              <w:left w:val="single" w:sz="4" w:space="0" w:color="auto"/>
              <w:bottom w:val="single" w:sz="4" w:space="0" w:color="auto"/>
              <w:right w:val="single" w:sz="4" w:space="0" w:color="auto"/>
            </w:tcBorders>
          </w:tcPr>
          <w:p w14:paraId="00BD2D8E" w14:textId="77777777" w:rsidR="001973B2" w:rsidRPr="00B7684B" w:rsidRDefault="001973B2" w:rsidP="00A521FB">
            <w:pPr>
              <w:jc w:val="both"/>
              <w:rPr>
                <w:sz w:val="19"/>
              </w:rPr>
            </w:pPr>
          </w:p>
        </w:tc>
        <w:tc>
          <w:tcPr>
            <w:tcW w:w="4558"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74893EDB" w14:textId="77777777" w:rsidR="001973B2" w:rsidRPr="00B7684B" w:rsidRDefault="001973B2" w:rsidP="00A521FB">
            <w:pPr>
              <w:jc w:val="both"/>
              <w:rPr>
                <w:b/>
                <w:sz w:val="19"/>
              </w:rPr>
            </w:pPr>
            <w:r w:rsidRPr="00B7684B">
              <w:rPr>
                <w:b/>
                <w:sz w:val="19"/>
              </w:rPr>
              <w:t xml:space="preserve">hodin </w:t>
            </w:r>
          </w:p>
        </w:tc>
      </w:tr>
      <w:tr w:rsidR="001973B2" w14:paraId="4C19427C"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58D059FE" w14:textId="77777777" w:rsidR="001973B2" w:rsidRPr="00B7684B" w:rsidRDefault="001973B2" w:rsidP="00A521FB">
            <w:pPr>
              <w:jc w:val="both"/>
              <w:rPr>
                <w:b/>
                <w:sz w:val="19"/>
              </w:rPr>
            </w:pPr>
            <w:r w:rsidRPr="00B7684B">
              <w:rPr>
                <w:b/>
                <w:sz w:val="19"/>
              </w:rPr>
              <w:t>Informace o způsobu kontaktu s vyučujícím</w:t>
            </w:r>
          </w:p>
        </w:tc>
      </w:tr>
      <w:tr w:rsidR="001973B2" w14:paraId="3DBB699E" w14:textId="77777777" w:rsidTr="00B7684B">
        <w:trPr>
          <w:trHeight w:val="1373"/>
        </w:trPr>
        <w:tc>
          <w:tcPr>
            <w:tcW w:w="10349" w:type="dxa"/>
            <w:gridSpan w:val="22"/>
            <w:tcBorders>
              <w:top w:val="single" w:sz="4" w:space="0" w:color="auto"/>
              <w:left w:val="single" w:sz="4" w:space="0" w:color="auto"/>
              <w:bottom w:val="single" w:sz="4" w:space="0" w:color="auto"/>
              <w:right w:val="single" w:sz="4" w:space="0" w:color="auto"/>
            </w:tcBorders>
          </w:tcPr>
          <w:p w14:paraId="00186764" w14:textId="30F8E129"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434320B9"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2F0064AB" w14:textId="77777777" w:rsidR="00783CD8" w:rsidRDefault="001973B2" w:rsidP="00C71468">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91" w:history="1">
              <w:r w:rsidRPr="00B7684B">
                <w:rPr>
                  <w:rStyle w:val="Hyperlink"/>
                  <w:sz w:val="19"/>
                </w:rPr>
                <w:t>svoboda@utb.cz</w:t>
              </w:r>
            </w:hyperlink>
            <w:r w:rsidRPr="00B7684B">
              <w:rPr>
                <w:color w:val="000000"/>
                <w:sz w:val="19"/>
              </w:rPr>
              <w:t>, 576 031</w:t>
            </w:r>
            <w:r w:rsidR="00783CD8">
              <w:rPr>
                <w:color w:val="000000"/>
                <w:sz w:val="19"/>
              </w:rPr>
              <w:t> </w:t>
            </w:r>
            <w:r w:rsidRPr="00B7684B">
              <w:rPr>
                <w:color w:val="000000"/>
                <w:sz w:val="19"/>
              </w:rPr>
              <w:t>335.</w:t>
            </w:r>
          </w:p>
          <w:p w14:paraId="7B584721" w14:textId="77777777" w:rsidR="003C3745" w:rsidRDefault="003C3745" w:rsidP="00C71468">
            <w:pPr>
              <w:pStyle w:val="xxmsonormal"/>
              <w:shd w:val="clear" w:color="auto" w:fill="FFFFFF"/>
              <w:spacing w:before="0" w:beforeAutospacing="0" w:after="0" w:afterAutospacing="0"/>
              <w:rPr>
                <w:color w:val="000000"/>
                <w:sz w:val="19"/>
              </w:rPr>
            </w:pPr>
          </w:p>
          <w:p w14:paraId="014B384C" w14:textId="3D22CE7C" w:rsidR="003C3745" w:rsidRPr="003260C2" w:rsidRDefault="003C3745" w:rsidP="00C71468">
            <w:pPr>
              <w:pStyle w:val="xxmsonormal"/>
              <w:shd w:val="clear" w:color="auto" w:fill="FFFFFF"/>
              <w:spacing w:before="0" w:beforeAutospacing="0" w:after="0" w:afterAutospacing="0"/>
              <w:rPr>
                <w:color w:val="000000"/>
                <w:sz w:val="19"/>
              </w:rPr>
            </w:pPr>
          </w:p>
        </w:tc>
      </w:tr>
      <w:tr w:rsidR="00F00738" w14:paraId="0855C327" w14:textId="77777777" w:rsidTr="00B7684B">
        <w:tc>
          <w:tcPr>
            <w:tcW w:w="10349" w:type="dxa"/>
            <w:gridSpan w:val="22"/>
            <w:tcBorders>
              <w:top w:val="single" w:sz="4" w:space="0" w:color="auto"/>
              <w:left w:val="single" w:sz="4" w:space="0" w:color="auto"/>
              <w:bottom w:val="double" w:sz="4" w:space="0" w:color="auto"/>
              <w:right w:val="single" w:sz="4" w:space="0" w:color="auto"/>
            </w:tcBorders>
            <w:shd w:val="clear" w:color="auto" w:fill="BDD6EE"/>
            <w:hideMark/>
          </w:tcPr>
          <w:p w14:paraId="4C9196DF" w14:textId="77777777" w:rsidR="00F00738" w:rsidRDefault="00F00738" w:rsidP="00A521FB">
            <w:pPr>
              <w:jc w:val="both"/>
              <w:rPr>
                <w:b/>
                <w:sz w:val="28"/>
              </w:rPr>
            </w:pPr>
            <w:r>
              <w:br w:type="page"/>
            </w:r>
            <w:r>
              <w:rPr>
                <w:b/>
                <w:sz w:val="28"/>
              </w:rPr>
              <w:t>B-III – Charakteristika studijního předmětu</w:t>
            </w:r>
          </w:p>
        </w:tc>
      </w:tr>
      <w:tr w:rsidR="00F00738" w:rsidRPr="00750589" w14:paraId="5EF39AAB" w14:textId="77777777" w:rsidTr="00B7684B">
        <w:trPr>
          <w:trHeight w:hRule="exact" w:val="284"/>
        </w:trPr>
        <w:tc>
          <w:tcPr>
            <w:tcW w:w="3188"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D2C7659" w14:textId="77777777" w:rsidR="00F00738" w:rsidRPr="00B7684B" w:rsidRDefault="00F00738" w:rsidP="00A521FB">
            <w:pPr>
              <w:jc w:val="both"/>
              <w:rPr>
                <w:b/>
                <w:sz w:val="19"/>
              </w:rPr>
            </w:pPr>
            <w:r w:rsidRPr="00B7684B">
              <w:rPr>
                <w:b/>
                <w:sz w:val="19"/>
              </w:rPr>
              <w:t>Název studijního předmětu</w:t>
            </w:r>
          </w:p>
        </w:tc>
        <w:tc>
          <w:tcPr>
            <w:tcW w:w="7161" w:type="dxa"/>
            <w:gridSpan w:val="19"/>
            <w:tcBorders>
              <w:top w:val="double" w:sz="4" w:space="0" w:color="auto"/>
              <w:left w:val="single" w:sz="4" w:space="0" w:color="auto"/>
              <w:bottom w:val="single" w:sz="4" w:space="0" w:color="auto"/>
              <w:right w:val="single" w:sz="4" w:space="0" w:color="auto"/>
            </w:tcBorders>
          </w:tcPr>
          <w:p w14:paraId="0DC5239B" w14:textId="1B6B6C17" w:rsidR="00F00738" w:rsidRPr="00B7684B" w:rsidRDefault="00785E81" w:rsidP="00785E81">
            <w:pPr>
              <w:jc w:val="both"/>
              <w:rPr>
                <w:b/>
                <w:sz w:val="19"/>
              </w:rPr>
            </w:pPr>
            <w:bookmarkStart w:id="1311" w:name="Zprac_inž_polym"/>
            <w:bookmarkEnd w:id="1311"/>
            <w:r w:rsidRPr="00B7684B">
              <w:rPr>
                <w:b/>
                <w:spacing w:val="-2"/>
                <w:sz w:val="19"/>
              </w:rPr>
              <w:t>Polymer Engineering</w:t>
            </w:r>
          </w:p>
        </w:tc>
      </w:tr>
      <w:tr w:rsidR="00F00738" w14:paraId="0DA2B697" w14:textId="77777777" w:rsidTr="00B7684B">
        <w:trPr>
          <w:trHeight w:hRule="exact" w:val="284"/>
        </w:trPr>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2817627" w14:textId="77777777" w:rsidR="00F00738" w:rsidRPr="00B7684B" w:rsidRDefault="00F00738" w:rsidP="00A521FB">
            <w:pPr>
              <w:jc w:val="both"/>
              <w:rPr>
                <w:b/>
                <w:sz w:val="19"/>
              </w:rPr>
            </w:pPr>
            <w:r w:rsidRPr="00B7684B">
              <w:rPr>
                <w:b/>
                <w:sz w:val="19"/>
              </w:rPr>
              <w:t>Typ předmětu</w:t>
            </w:r>
          </w:p>
        </w:tc>
        <w:tc>
          <w:tcPr>
            <w:tcW w:w="3532" w:type="dxa"/>
            <w:gridSpan w:val="12"/>
            <w:tcBorders>
              <w:top w:val="single" w:sz="4" w:space="0" w:color="auto"/>
              <w:left w:val="single" w:sz="4" w:space="0" w:color="auto"/>
              <w:bottom w:val="single" w:sz="4" w:space="0" w:color="auto"/>
              <w:right w:val="single" w:sz="4" w:space="0" w:color="auto"/>
            </w:tcBorders>
          </w:tcPr>
          <w:p w14:paraId="7B9E7C73" w14:textId="77777777" w:rsidR="00F00738" w:rsidRPr="00B7684B" w:rsidRDefault="00F00738" w:rsidP="00A521FB">
            <w:pPr>
              <w:jc w:val="both"/>
              <w:rPr>
                <w:sz w:val="19"/>
              </w:rPr>
            </w:pPr>
          </w:p>
        </w:tc>
        <w:tc>
          <w:tcPr>
            <w:tcW w:w="279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A193028" w14:textId="77777777" w:rsidR="00F00738" w:rsidRPr="00B7684B" w:rsidRDefault="00F00738" w:rsidP="00A521FB">
            <w:pPr>
              <w:jc w:val="both"/>
              <w:rPr>
                <w:sz w:val="19"/>
              </w:rPr>
            </w:pPr>
            <w:r w:rsidRPr="00B7684B">
              <w:rPr>
                <w:b/>
                <w:sz w:val="19"/>
              </w:rPr>
              <w:t>doporučený ročník / semestr</w:t>
            </w:r>
          </w:p>
        </w:tc>
        <w:tc>
          <w:tcPr>
            <w:tcW w:w="839" w:type="dxa"/>
            <w:tcBorders>
              <w:top w:val="single" w:sz="4" w:space="0" w:color="auto"/>
              <w:left w:val="single" w:sz="4" w:space="0" w:color="auto"/>
              <w:bottom w:val="single" w:sz="4" w:space="0" w:color="auto"/>
              <w:right w:val="single" w:sz="4" w:space="0" w:color="auto"/>
            </w:tcBorders>
          </w:tcPr>
          <w:p w14:paraId="0359230F" w14:textId="77777777" w:rsidR="00F00738" w:rsidRPr="00B7684B" w:rsidRDefault="00F00738" w:rsidP="00A521FB">
            <w:pPr>
              <w:jc w:val="both"/>
              <w:rPr>
                <w:sz w:val="19"/>
              </w:rPr>
            </w:pPr>
          </w:p>
        </w:tc>
      </w:tr>
      <w:tr w:rsidR="003B3A9A" w14:paraId="23917451" w14:textId="77777777" w:rsidTr="00B7684B">
        <w:trPr>
          <w:trHeight w:hRule="exact" w:val="284"/>
        </w:trPr>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4384EA" w14:textId="77777777" w:rsidR="00F00738" w:rsidRPr="00B7684B" w:rsidRDefault="00F00738" w:rsidP="00A521FB">
            <w:pPr>
              <w:jc w:val="both"/>
              <w:rPr>
                <w:b/>
                <w:sz w:val="19"/>
              </w:rPr>
            </w:pPr>
            <w:r w:rsidRPr="00B7684B">
              <w:rPr>
                <w:b/>
                <w:sz w:val="19"/>
              </w:rPr>
              <w:t>Rozsah studijního předmětu</w:t>
            </w:r>
          </w:p>
        </w:tc>
        <w:tc>
          <w:tcPr>
            <w:tcW w:w="1764" w:type="dxa"/>
            <w:gridSpan w:val="6"/>
            <w:tcBorders>
              <w:top w:val="single" w:sz="4" w:space="0" w:color="auto"/>
              <w:left w:val="single" w:sz="4" w:space="0" w:color="auto"/>
              <w:bottom w:val="single" w:sz="4" w:space="0" w:color="auto"/>
              <w:right w:val="single" w:sz="4" w:space="0" w:color="auto"/>
            </w:tcBorders>
          </w:tcPr>
          <w:p w14:paraId="574ED87A" w14:textId="77777777" w:rsidR="00F00738" w:rsidRPr="00B7684B" w:rsidRDefault="00F00738" w:rsidP="00A521FB">
            <w:pPr>
              <w:jc w:val="both"/>
              <w:rPr>
                <w:sz w:val="19"/>
              </w:rPr>
            </w:pPr>
          </w:p>
        </w:tc>
        <w:tc>
          <w:tcPr>
            <w:tcW w:w="92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6D3A780" w14:textId="77777777" w:rsidR="00F00738" w:rsidRPr="00B7684B" w:rsidRDefault="00F00738" w:rsidP="00A521FB">
            <w:pPr>
              <w:jc w:val="both"/>
              <w:rPr>
                <w:b/>
                <w:sz w:val="19"/>
              </w:rPr>
            </w:pPr>
            <w:r w:rsidRPr="00B7684B">
              <w:rPr>
                <w:b/>
                <w:sz w:val="19"/>
              </w:rPr>
              <w:t xml:space="preserve">hod. </w:t>
            </w:r>
          </w:p>
        </w:tc>
        <w:tc>
          <w:tcPr>
            <w:tcW w:w="846" w:type="dxa"/>
            <w:gridSpan w:val="3"/>
            <w:tcBorders>
              <w:top w:val="single" w:sz="4" w:space="0" w:color="auto"/>
              <w:left w:val="single" w:sz="4" w:space="0" w:color="auto"/>
              <w:bottom w:val="single" w:sz="4" w:space="0" w:color="auto"/>
              <w:right w:val="single" w:sz="4" w:space="0" w:color="auto"/>
            </w:tcBorders>
          </w:tcPr>
          <w:p w14:paraId="00CD918D" w14:textId="77777777" w:rsidR="00F00738" w:rsidRPr="00B7684B" w:rsidRDefault="00F00738" w:rsidP="00A521FB">
            <w:pPr>
              <w:jc w:val="both"/>
              <w:rPr>
                <w:sz w:val="19"/>
              </w:rPr>
            </w:pPr>
          </w:p>
        </w:tc>
        <w:tc>
          <w:tcPr>
            <w:tcW w:w="223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557C9A" w14:textId="77777777" w:rsidR="00F00738" w:rsidRPr="00B7684B" w:rsidRDefault="00F00738" w:rsidP="00A521FB">
            <w:pPr>
              <w:jc w:val="both"/>
              <w:rPr>
                <w:b/>
                <w:sz w:val="19"/>
              </w:rPr>
            </w:pPr>
            <w:r w:rsidRPr="00B7684B">
              <w:rPr>
                <w:b/>
                <w:sz w:val="19"/>
              </w:rPr>
              <w:t>kreditů</w:t>
            </w:r>
          </w:p>
        </w:tc>
        <w:tc>
          <w:tcPr>
            <w:tcW w:w="1395" w:type="dxa"/>
            <w:gridSpan w:val="4"/>
            <w:tcBorders>
              <w:top w:val="single" w:sz="4" w:space="0" w:color="auto"/>
              <w:left w:val="single" w:sz="4" w:space="0" w:color="auto"/>
              <w:bottom w:val="single" w:sz="4" w:space="0" w:color="auto"/>
              <w:right w:val="single" w:sz="4" w:space="0" w:color="auto"/>
            </w:tcBorders>
          </w:tcPr>
          <w:p w14:paraId="0F9A0A7F" w14:textId="77777777" w:rsidR="00F00738" w:rsidRPr="00B7684B" w:rsidRDefault="00F00738" w:rsidP="00A521FB">
            <w:pPr>
              <w:jc w:val="both"/>
              <w:rPr>
                <w:sz w:val="19"/>
              </w:rPr>
            </w:pPr>
          </w:p>
        </w:tc>
      </w:tr>
      <w:tr w:rsidR="00F00738" w14:paraId="04E0A51C"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281A86" w14:textId="77777777" w:rsidR="00F00738" w:rsidRPr="00B7684B" w:rsidRDefault="00F00738" w:rsidP="00A521FB">
            <w:pPr>
              <w:jc w:val="both"/>
              <w:rPr>
                <w:b/>
                <w:sz w:val="19"/>
              </w:rPr>
            </w:pPr>
            <w:r w:rsidRPr="00B7684B">
              <w:rPr>
                <w:b/>
                <w:sz w:val="19"/>
              </w:rPr>
              <w:t>Prerekvizity, korekvizity, ekvivalence</w:t>
            </w:r>
          </w:p>
        </w:tc>
        <w:tc>
          <w:tcPr>
            <w:tcW w:w="7161" w:type="dxa"/>
            <w:gridSpan w:val="19"/>
            <w:tcBorders>
              <w:top w:val="single" w:sz="4" w:space="0" w:color="auto"/>
              <w:left w:val="single" w:sz="4" w:space="0" w:color="auto"/>
              <w:bottom w:val="single" w:sz="4" w:space="0" w:color="auto"/>
              <w:right w:val="single" w:sz="4" w:space="0" w:color="auto"/>
            </w:tcBorders>
          </w:tcPr>
          <w:p w14:paraId="038E4B05" w14:textId="77777777" w:rsidR="00F00738" w:rsidRPr="00B7684B" w:rsidRDefault="00F00738" w:rsidP="00A521FB">
            <w:pPr>
              <w:jc w:val="both"/>
              <w:rPr>
                <w:sz w:val="19"/>
              </w:rPr>
            </w:pPr>
          </w:p>
        </w:tc>
      </w:tr>
      <w:tr w:rsidR="00F00738" w14:paraId="57FC18E7"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2ACFAE" w14:textId="77777777" w:rsidR="00F00738" w:rsidRPr="00B7684B" w:rsidRDefault="00F00738" w:rsidP="00A521FB">
            <w:pPr>
              <w:jc w:val="both"/>
              <w:rPr>
                <w:b/>
                <w:sz w:val="19"/>
              </w:rPr>
            </w:pPr>
            <w:r w:rsidRPr="00B7684B">
              <w:rPr>
                <w:b/>
                <w:sz w:val="19"/>
              </w:rPr>
              <w:t>Způsob ověření studijních výsledků</w:t>
            </w:r>
          </w:p>
        </w:tc>
        <w:tc>
          <w:tcPr>
            <w:tcW w:w="3532" w:type="dxa"/>
            <w:gridSpan w:val="12"/>
            <w:tcBorders>
              <w:top w:val="single" w:sz="4" w:space="0" w:color="auto"/>
              <w:left w:val="single" w:sz="4" w:space="0" w:color="auto"/>
              <w:bottom w:val="single" w:sz="4" w:space="0" w:color="auto"/>
              <w:right w:val="single" w:sz="4" w:space="0" w:color="auto"/>
            </w:tcBorders>
          </w:tcPr>
          <w:p w14:paraId="3A6E1C01" w14:textId="77777777" w:rsidR="00F00738" w:rsidRPr="00B7684B" w:rsidRDefault="00F00738" w:rsidP="00A521FB">
            <w:pPr>
              <w:jc w:val="both"/>
              <w:rPr>
                <w:sz w:val="19"/>
              </w:rPr>
            </w:pPr>
            <w:r w:rsidRPr="00B7684B">
              <w:rPr>
                <w:sz w:val="19"/>
              </w:rPr>
              <w:t>zkouška</w:t>
            </w:r>
          </w:p>
        </w:tc>
        <w:tc>
          <w:tcPr>
            <w:tcW w:w="223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352B61" w14:textId="77777777" w:rsidR="00F00738" w:rsidRPr="00B7684B" w:rsidRDefault="00F00738" w:rsidP="00A521FB">
            <w:pPr>
              <w:jc w:val="both"/>
              <w:rPr>
                <w:b/>
                <w:sz w:val="19"/>
              </w:rPr>
            </w:pPr>
            <w:r w:rsidRPr="00B7684B">
              <w:rPr>
                <w:b/>
                <w:sz w:val="19"/>
              </w:rPr>
              <w:t>Forma výuky</w:t>
            </w:r>
          </w:p>
        </w:tc>
        <w:tc>
          <w:tcPr>
            <w:tcW w:w="1395" w:type="dxa"/>
            <w:gridSpan w:val="4"/>
            <w:tcBorders>
              <w:top w:val="single" w:sz="4" w:space="0" w:color="auto"/>
              <w:left w:val="single" w:sz="4" w:space="0" w:color="auto"/>
              <w:bottom w:val="single" w:sz="4" w:space="0" w:color="auto"/>
              <w:right w:val="single" w:sz="4" w:space="0" w:color="auto"/>
            </w:tcBorders>
          </w:tcPr>
          <w:p w14:paraId="6BCDF9FC" w14:textId="77777777" w:rsidR="00F00738" w:rsidRPr="00B7684B" w:rsidRDefault="00F00738" w:rsidP="00A521FB">
            <w:pPr>
              <w:jc w:val="both"/>
              <w:rPr>
                <w:sz w:val="19"/>
              </w:rPr>
            </w:pPr>
          </w:p>
        </w:tc>
      </w:tr>
      <w:tr w:rsidR="00F00738" w14:paraId="438C051B"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544688" w14:textId="77777777" w:rsidR="00F00738" w:rsidRPr="00B7684B" w:rsidRDefault="00F00738" w:rsidP="00A521FB">
            <w:pPr>
              <w:jc w:val="both"/>
              <w:rPr>
                <w:b/>
                <w:sz w:val="19"/>
              </w:rPr>
            </w:pPr>
            <w:r w:rsidRPr="00B7684B">
              <w:rPr>
                <w:b/>
                <w:sz w:val="19"/>
              </w:rPr>
              <w:t>Forma způsobu ověření studijních výsledků a další požadavky na studenta</w:t>
            </w:r>
          </w:p>
        </w:tc>
        <w:tc>
          <w:tcPr>
            <w:tcW w:w="7161" w:type="dxa"/>
            <w:gridSpan w:val="19"/>
            <w:tcBorders>
              <w:top w:val="single" w:sz="4" w:space="0" w:color="auto"/>
              <w:left w:val="single" w:sz="4" w:space="0" w:color="auto"/>
              <w:bottom w:val="single" w:sz="4" w:space="0" w:color="auto"/>
              <w:right w:val="single" w:sz="4" w:space="0" w:color="auto"/>
            </w:tcBorders>
          </w:tcPr>
          <w:p w14:paraId="2522CFD6" w14:textId="77777777" w:rsidR="00F00738" w:rsidRPr="00B7684B" w:rsidRDefault="00F00738" w:rsidP="00A521FB">
            <w:pPr>
              <w:jc w:val="both"/>
              <w:rPr>
                <w:sz w:val="19"/>
              </w:rPr>
            </w:pPr>
          </w:p>
        </w:tc>
      </w:tr>
      <w:tr w:rsidR="00F00738" w14:paraId="6F42B7A4" w14:textId="77777777" w:rsidTr="00B7684B">
        <w:trPr>
          <w:trHeight w:val="288"/>
        </w:trPr>
        <w:tc>
          <w:tcPr>
            <w:tcW w:w="3188" w:type="dxa"/>
            <w:gridSpan w:val="3"/>
            <w:tcBorders>
              <w:top w:val="nil"/>
              <w:left w:val="single" w:sz="4" w:space="0" w:color="auto"/>
              <w:bottom w:val="single" w:sz="4" w:space="0" w:color="auto"/>
              <w:right w:val="single" w:sz="4" w:space="0" w:color="auto"/>
            </w:tcBorders>
            <w:shd w:val="clear" w:color="auto" w:fill="F7CAAC"/>
            <w:vAlign w:val="center"/>
            <w:hideMark/>
          </w:tcPr>
          <w:p w14:paraId="6DACB7C5" w14:textId="77777777" w:rsidR="00F00738" w:rsidRPr="00B7684B" w:rsidRDefault="00F00738" w:rsidP="00A521FB">
            <w:pPr>
              <w:rPr>
                <w:b/>
                <w:sz w:val="19"/>
              </w:rPr>
            </w:pPr>
            <w:r w:rsidRPr="00B7684B">
              <w:rPr>
                <w:b/>
                <w:sz w:val="19"/>
              </w:rPr>
              <w:t>Garant předmětu</w:t>
            </w:r>
          </w:p>
        </w:tc>
        <w:tc>
          <w:tcPr>
            <w:tcW w:w="7161" w:type="dxa"/>
            <w:gridSpan w:val="19"/>
            <w:tcBorders>
              <w:top w:val="single" w:sz="4" w:space="0" w:color="auto"/>
              <w:left w:val="single" w:sz="4" w:space="0" w:color="auto"/>
              <w:bottom w:val="single" w:sz="4" w:space="0" w:color="auto"/>
              <w:right w:val="single" w:sz="4" w:space="0" w:color="auto"/>
            </w:tcBorders>
            <w:vAlign w:val="center"/>
          </w:tcPr>
          <w:p w14:paraId="1612EE0A" w14:textId="77777777" w:rsidR="00F00738" w:rsidRPr="00B7684B" w:rsidRDefault="00F00738" w:rsidP="00A521FB">
            <w:pPr>
              <w:rPr>
                <w:sz w:val="19"/>
              </w:rPr>
            </w:pPr>
            <w:r w:rsidRPr="00B7684B">
              <w:rPr>
                <w:spacing w:val="-2"/>
                <w:sz w:val="19"/>
              </w:rPr>
              <w:t>prof. Ing. Martin Zatloukal, Ph.D. DSc.</w:t>
            </w:r>
          </w:p>
        </w:tc>
      </w:tr>
      <w:tr w:rsidR="00F00738" w14:paraId="4881308F" w14:textId="77777777" w:rsidTr="00B7684B">
        <w:trPr>
          <w:trHeight w:val="243"/>
        </w:trPr>
        <w:tc>
          <w:tcPr>
            <w:tcW w:w="3188" w:type="dxa"/>
            <w:gridSpan w:val="3"/>
            <w:tcBorders>
              <w:top w:val="nil"/>
              <w:left w:val="single" w:sz="4" w:space="0" w:color="auto"/>
              <w:bottom w:val="single" w:sz="4" w:space="0" w:color="auto"/>
              <w:right w:val="single" w:sz="4" w:space="0" w:color="auto"/>
            </w:tcBorders>
            <w:shd w:val="clear" w:color="auto" w:fill="F7CAAC"/>
            <w:hideMark/>
          </w:tcPr>
          <w:p w14:paraId="6D8C0FC1" w14:textId="77777777" w:rsidR="00F00738" w:rsidRPr="00B7684B" w:rsidRDefault="00F00738" w:rsidP="00A521FB">
            <w:pPr>
              <w:jc w:val="both"/>
              <w:rPr>
                <w:b/>
                <w:sz w:val="19"/>
              </w:rPr>
            </w:pPr>
            <w:r w:rsidRPr="00B7684B">
              <w:rPr>
                <w:b/>
                <w:sz w:val="19"/>
              </w:rPr>
              <w:t>Zapojení garanta do výuky předmětu</w:t>
            </w:r>
          </w:p>
        </w:tc>
        <w:tc>
          <w:tcPr>
            <w:tcW w:w="7161" w:type="dxa"/>
            <w:gridSpan w:val="19"/>
            <w:tcBorders>
              <w:top w:val="nil"/>
              <w:left w:val="single" w:sz="4" w:space="0" w:color="auto"/>
              <w:bottom w:val="single" w:sz="4" w:space="0" w:color="auto"/>
              <w:right w:val="single" w:sz="4" w:space="0" w:color="auto"/>
            </w:tcBorders>
          </w:tcPr>
          <w:p w14:paraId="31453EA6" w14:textId="77777777" w:rsidR="00F00738" w:rsidRPr="00B7684B" w:rsidRDefault="00F00738" w:rsidP="00A521FB">
            <w:pPr>
              <w:jc w:val="both"/>
              <w:rPr>
                <w:sz w:val="19"/>
              </w:rPr>
            </w:pPr>
            <w:r w:rsidRPr="00B7684B">
              <w:rPr>
                <w:sz w:val="19"/>
              </w:rPr>
              <w:t>100%</w:t>
            </w:r>
          </w:p>
        </w:tc>
      </w:tr>
      <w:tr w:rsidR="00F00738" w14:paraId="274E3A26"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30B804" w14:textId="77777777" w:rsidR="00F00738" w:rsidRPr="00B7684B" w:rsidRDefault="00F00738" w:rsidP="00A521FB">
            <w:pPr>
              <w:jc w:val="both"/>
              <w:rPr>
                <w:b/>
                <w:sz w:val="19"/>
              </w:rPr>
            </w:pPr>
            <w:r w:rsidRPr="00B7684B">
              <w:rPr>
                <w:b/>
                <w:sz w:val="19"/>
              </w:rPr>
              <w:t>Vyučující</w:t>
            </w:r>
          </w:p>
        </w:tc>
        <w:tc>
          <w:tcPr>
            <w:tcW w:w="7161" w:type="dxa"/>
            <w:gridSpan w:val="19"/>
            <w:tcBorders>
              <w:top w:val="single" w:sz="4" w:space="0" w:color="auto"/>
              <w:left w:val="single" w:sz="4" w:space="0" w:color="auto"/>
              <w:bottom w:val="nil"/>
              <w:right w:val="single" w:sz="4" w:space="0" w:color="auto"/>
            </w:tcBorders>
          </w:tcPr>
          <w:p w14:paraId="2B1031AB" w14:textId="77777777" w:rsidR="00F00738" w:rsidRPr="00B7684B" w:rsidRDefault="00F00738" w:rsidP="00A521FB">
            <w:pPr>
              <w:jc w:val="both"/>
              <w:rPr>
                <w:sz w:val="19"/>
              </w:rPr>
            </w:pPr>
          </w:p>
        </w:tc>
      </w:tr>
      <w:tr w:rsidR="00F00738" w14:paraId="132F26B9"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7F199326" w14:textId="77777777" w:rsidR="00F00738" w:rsidRPr="00B7684B" w:rsidRDefault="00F00738" w:rsidP="00A521FB">
            <w:pPr>
              <w:spacing w:before="20" w:after="20"/>
              <w:rPr>
                <w:sz w:val="19"/>
              </w:rPr>
            </w:pPr>
            <w:r w:rsidRPr="00B7684B">
              <w:rPr>
                <w:spacing w:val="-2"/>
                <w:sz w:val="19"/>
              </w:rPr>
              <w:t>prof. Ing. Martin Zatloukal, Ph.D. DSc.</w:t>
            </w:r>
          </w:p>
        </w:tc>
      </w:tr>
      <w:tr w:rsidR="00F00738" w14:paraId="6E627186"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ED3BE2" w14:textId="77777777" w:rsidR="00F00738" w:rsidRPr="00B7684B" w:rsidRDefault="00F00738" w:rsidP="00A521FB">
            <w:pPr>
              <w:jc w:val="both"/>
              <w:rPr>
                <w:b/>
                <w:sz w:val="19"/>
              </w:rPr>
            </w:pPr>
            <w:r w:rsidRPr="00B7684B">
              <w:rPr>
                <w:b/>
                <w:sz w:val="19"/>
              </w:rPr>
              <w:t>Stručná anotace předmětu</w:t>
            </w:r>
          </w:p>
        </w:tc>
        <w:tc>
          <w:tcPr>
            <w:tcW w:w="7161" w:type="dxa"/>
            <w:gridSpan w:val="19"/>
            <w:tcBorders>
              <w:top w:val="single" w:sz="4" w:space="0" w:color="auto"/>
              <w:left w:val="single" w:sz="4" w:space="0" w:color="auto"/>
              <w:bottom w:val="nil"/>
              <w:right w:val="single" w:sz="4" w:space="0" w:color="auto"/>
            </w:tcBorders>
          </w:tcPr>
          <w:p w14:paraId="321F1B2E" w14:textId="77777777" w:rsidR="00F00738" w:rsidRPr="00B7684B" w:rsidRDefault="00F00738" w:rsidP="00A521FB">
            <w:pPr>
              <w:jc w:val="both"/>
              <w:rPr>
                <w:sz w:val="19"/>
              </w:rPr>
            </w:pPr>
          </w:p>
        </w:tc>
      </w:tr>
      <w:tr w:rsidR="00F00738" w:rsidRPr="007B40BC" w14:paraId="4B21B26C" w14:textId="77777777" w:rsidTr="00B7684B">
        <w:trPr>
          <w:trHeight w:val="3050"/>
        </w:trPr>
        <w:tc>
          <w:tcPr>
            <w:tcW w:w="10349" w:type="dxa"/>
            <w:gridSpan w:val="22"/>
            <w:tcBorders>
              <w:top w:val="nil"/>
              <w:left w:val="single" w:sz="4" w:space="0" w:color="auto"/>
              <w:bottom w:val="single" w:sz="12" w:space="0" w:color="auto"/>
              <w:right w:val="single" w:sz="4" w:space="0" w:color="auto"/>
            </w:tcBorders>
          </w:tcPr>
          <w:p w14:paraId="51AA1C43" w14:textId="041C3237" w:rsidR="00F00738" w:rsidRPr="00B7684B" w:rsidRDefault="00F00738" w:rsidP="00A521FB">
            <w:pPr>
              <w:jc w:val="both"/>
              <w:rPr>
                <w:sz w:val="19"/>
              </w:rPr>
            </w:pPr>
            <w:r w:rsidRPr="00B7684B">
              <w:rPr>
                <w:sz w:val="19"/>
              </w:rPr>
              <w:lastRenderedPageBreak/>
              <w:t>Cílem předmětu je</w:t>
            </w:r>
            <w:r w:rsidRPr="00B7684B">
              <w:rPr>
                <w:color w:val="000000"/>
                <w:sz w:val="19"/>
                <w:shd w:val="clear" w:color="auto" w:fill="FFFFFF"/>
              </w:rPr>
              <w:t xml:space="preserve"> rozšířit znalosti studentů v oblasti základních principů a metod uplatňujících se při zpracování plastů a </w:t>
            </w:r>
            <w:r w:rsidR="00775BAC" w:rsidRPr="00B7684B">
              <w:rPr>
                <w:color w:val="000000"/>
                <w:sz w:val="19"/>
                <w:shd w:val="clear" w:color="auto" w:fill="FFFFFF"/>
              </w:rPr>
              <w:t>kaučuku</w:t>
            </w:r>
            <w:r w:rsidRPr="00B7684B">
              <w:rPr>
                <w:color w:val="000000"/>
                <w:sz w:val="19"/>
                <w:shd w:val="clear" w:color="auto" w:fill="FFFFFF"/>
              </w:rPr>
              <w:t>.</w:t>
            </w:r>
          </w:p>
          <w:p w14:paraId="060B167A" w14:textId="77777777" w:rsidR="00F00738" w:rsidRPr="0064112C" w:rsidRDefault="00F00738" w:rsidP="00A521FB">
            <w:pPr>
              <w:jc w:val="both"/>
              <w:rPr>
                <w:sz w:val="10"/>
                <w:szCs w:val="10"/>
              </w:rPr>
            </w:pPr>
          </w:p>
          <w:p w14:paraId="7269FB84" w14:textId="77777777" w:rsidR="00F00738" w:rsidRPr="00B7684B" w:rsidRDefault="00F00738" w:rsidP="00A521FB">
            <w:pPr>
              <w:jc w:val="both"/>
              <w:rPr>
                <w:sz w:val="19"/>
                <w:u w:val="single"/>
              </w:rPr>
            </w:pPr>
            <w:r w:rsidRPr="00B7684B">
              <w:rPr>
                <w:sz w:val="19"/>
                <w:u w:val="single"/>
              </w:rPr>
              <w:t>Základní témata:</w:t>
            </w:r>
          </w:p>
          <w:p w14:paraId="62A1B551" w14:textId="0F13966C"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Bilanční rovnice</w:t>
            </w:r>
            <w:r w:rsidRPr="00C71468">
              <w:rPr>
                <w:sz w:val="19"/>
                <w:szCs w:val="19"/>
                <w:shd w:val="clear" w:color="auto" w:fill="FFFFFF"/>
              </w:rPr>
              <w:t xml:space="preserve"> (zákon zachování hmoty, momentu a energie), tenzorový počet</w:t>
            </w:r>
            <w:r w:rsidRPr="00B7684B">
              <w:rPr>
                <w:sz w:val="19"/>
                <w:shd w:val="clear" w:color="auto" w:fill="FFFFFF"/>
              </w:rPr>
              <w:t>, reologie</w:t>
            </w:r>
            <w:r w:rsidRPr="00C71468">
              <w:rPr>
                <w:sz w:val="19"/>
                <w:szCs w:val="19"/>
                <w:shd w:val="clear" w:color="auto" w:fill="FFFFFF"/>
              </w:rPr>
              <w:t xml:space="preserve"> polymerů</w:t>
            </w:r>
            <w:r w:rsidRPr="00B7684B">
              <w:rPr>
                <w:sz w:val="19"/>
                <w:shd w:val="clear" w:color="auto" w:fill="FFFFFF"/>
              </w:rPr>
              <w:t>, mechanika nenewtonských kapalin. </w:t>
            </w:r>
          </w:p>
          <w:p w14:paraId="70B5DA10" w14:textId="7D7E5B29"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Transport polymerních částic a kaučuku. </w:t>
            </w:r>
          </w:p>
          <w:p w14:paraId="0B7B7866" w14:textId="4CCC43C6" w:rsidR="00661AFD" w:rsidRPr="00C71468" w:rsidRDefault="00661AFD" w:rsidP="00AB6B08">
            <w:pPr>
              <w:pStyle w:val="ListParagraph"/>
              <w:numPr>
                <w:ilvl w:val="0"/>
                <w:numId w:val="29"/>
              </w:numPr>
              <w:ind w:left="113" w:hanging="113"/>
              <w:jc w:val="both"/>
              <w:rPr>
                <w:sz w:val="19"/>
                <w:szCs w:val="19"/>
                <w:shd w:val="clear" w:color="auto" w:fill="FFFFFF"/>
              </w:rPr>
            </w:pPr>
            <w:r w:rsidRPr="00C71468">
              <w:rPr>
                <w:sz w:val="19"/>
                <w:szCs w:val="19"/>
                <w:shd w:val="clear" w:color="auto" w:fill="FFFFFF"/>
              </w:rPr>
              <w:t>Tavení (mechanismus, geometrie a okrajové podmínky), transport (analýza pohybové rovnice s ohledem na generování tlaku a transportní charakteristiky), míchání (mechanismus, homogenní, nehomogenní a nemísitelné kapaliny, účinnost míchání, charakterizace, výpočetní analýza). </w:t>
            </w:r>
          </w:p>
          <w:p w14:paraId="1AC699C7" w14:textId="483DF9F9"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Jednorotorové stroje</w:t>
            </w:r>
            <w:r w:rsidRPr="00C71468">
              <w:rPr>
                <w:sz w:val="19"/>
                <w:szCs w:val="19"/>
                <w:shd w:val="clear" w:color="auto" w:fill="FFFFFF"/>
              </w:rPr>
              <w:t>, dvojrotorové a dvojšnekové</w:t>
            </w:r>
            <w:r w:rsidRPr="00B7684B">
              <w:rPr>
                <w:sz w:val="19"/>
                <w:shd w:val="clear" w:color="auto" w:fill="FFFFFF"/>
              </w:rPr>
              <w:t xml:space="preserve"> zpracovatelské zařízení</w:t>
            </w:r>
            <w:r w:rsidRPr="00C71468">
              <w:rPr>
                <w:sz w:val="19"/>
                <w:szCs w:val="19"/>
                <w:shd w:val="clear" w:color="auto" w:fill="FFFFFF"/>
              </w:rPr>
              <w:t xml:space="preserve"> (design, plastikace, popis toku, míchání, modelování).</w:t>
            </w:r>
            <w:r w:rsidRPr="00B7684B">
              <w:rPr>
                <w:sz w:val="19"/>
                <w:shd w:val="clear" w:color="auto" w:fill="FFFFFF"/>
              </w:rPr>
              <w:t> </w:t>
            </w:r>
          </w:p>
          <w:p w14:paraId="50062E06" w14:textId="09D844D6"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Reaktivní zpracování polymerů a míchání směsí</w:t>
            </w:r>
            <w:r w:rsidRPr="00C71468">
              <w:rPr>
                <w:sz w:val="19"/>
                <w:szCs w:val="19"/>
                <w:shd w:val="clear" w:color="auto" w:fill="FFFFFF"/>
              </w:rPr>
              <w:t xml:space="preserve"> (popis reakcí modifikující makromolekulární řetězce při zpracování polymerů, přísady a modifikátory, plněné systémy a polymerní blendy).</w:t>
            </w:r>
            <w:r w:rsidRPr="00B7684B">
              <w:rPr>
                <w:sz w:val="19"/>
                <w:shd w:val="clear" w:color="auto" w:fill="FFFFFF"/>
              </w:rPr>
              <w:t> </w:t>
            </w:r>
          </w:p>
          <w:p w14:paraId="18208801" w14:textId="3E9B61E8"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Tváření ve vytlačovacích hlavách a formách</w:t>
            </w:r>
            <w:r w:rsidRPr="00C71468">
              <w:rPr>
                <w:sz w:val="19"/>
                <w:szCs w:val="19"/>
                <w:shd w:val="clear" w:color="auto" w:fill="FFFFFF"/>
              </w:rPr>
              <w:t xml:space="preserve"> (design, popis toku, elastické efekty).</w:t>
            </w:r>
            <w:r w:rsidRPr="00B7684B">
              <w:rPr>
                <w:sz w:val="19"/>
                <w:shd w:val="clear" w:color="auto" w:fill="FFFFFF"/>
              </w:rPr>
              <w:t> </w:t>
            </w:r>
          </w:p>
          <w:p w14:paraId="330E5073" w14:textId="4A70E5CE"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Tahem indukované tváření a tvarování</w:t>
            </w:r>
            <w:r w:rsidRPr="00C71468">
              <w:rPr>
                <w:sz w:val="19"/>
                <w:szCs w:val="19"/>
                <w:shd w:val="clear" w:color="auto" w:fill="FFFFFF"/>
              </w:rPr>
              <w:t xml:space="preserve"> (strukturování makromolekulárních řetězců, kinematika a dynamika, tokem indukovaná krystalizace, zdroj nestabilit, role teplotně-deformační historie).</w:t>
            </w:r>
            <w:r w:rsidRPr="00B7684B">
              <w:rPr>
                <w:sz w:val="19"/>
                <w:shd w:val="clear" w:color="auto" w:fill="FFFFFF"/>
              </w:rPr>
              <w:t> </w:t>
            </w:r>
          </w:p>
          <w:p w14:paraId="3292F730" w14:textId="1D5E0B69" w:rsidR="00F00738" w:rsidRPr="00B7684B" w:rsidRDefault="00661AFD" w:rsidP="00B7684B">
            <w:pPr>
              <w:pStyle w:val="ListParagraph"/>
              <w:numPr>
                <w:ilvl w:val="0"/>
                <w:numId w:val="29"/>
              </w:numPr>
              <w:ind w:left="113" w:hanging="113"/>
              <w:jc w:val="both"/>
              <w:rPr>
                <w:sz w:val="19"/>
                <w:u w:val="single"/>
              </w:rPr>
            </w:pPr>
            <w:r w:rsidRPr="00B7684B">
              <w:rPr>
                <w:sz w:val="19"/>
                <w:shd w:val="clear" w:color="auto" w:fill="FFFFFF"/>
              </w:rPr>
              <w:t>Válcování</w:t>
            </w:r>
            <w:r w:rsidRPr="00C71468">
              <w:rPr>
                <w:sz w:val="19"/>
                <w:szCs w:val="19"/>
                <w:shd w:val="clear" w:color="auto" w:fill="FFFFFF"/>
              </w:rPr>
              <w:t xml:space="preserve"> (popis, matematické modelování).</w:t>
            </w:r>
            <w:r w:rsidRPr="00B7684B">
              <w:rPr>
                <w:sz w:val="19"/>
                <w:shd w:val="clear" w:color="auto" w:fill="FFFFFF"/>
              </w:rPr>
              <w:t> </w:t>
            </w:r>
          </w:p>
        </w:tc>
      </w:tr>
      <w:tr w:rsidR="00F00738" w:rsidRPr="007B40BC" w14:paraId="07438D42" w14:textId="77777777" w:rsidTr="00B7684B">
        <w:trPr>
          <w:trHeight w:val="265"/>
        </w:trPr>
        <w:tc>
          <w:tcPr>
            <w:tcW w:w="3776" w:type="dxa"/>
            <w:gridSpan w:val="6"/>
            <w:tcBorders>
              <w:top w:val="nil"/>
              <w:left w:val="single" w:sz="4" w:space="0" w:color="auto"/>
              <w:bottom w:val="single" w:sz="4" w:space="0" w:color="auto"/>
              <w:right w:val="single" w:sz="4" w:space="0" w:color="auto"/>
            </w:tcBorders>
            <w:shd w:val="clear" w:color="auto" w:fill="F7CAAC"/>
            <w:hideMark/>
          </w:tcPr>
          <w:p w14:paraId="66C6A5BC" w14:textId="77777777" w:rsidR="00F00738" w:rsidRPr="00B7684B" w:rsidRDefault="00F00738" w:rsidP="00A521FB">
            <w:pPr>
              <w:jc w:val="both"/>
              <w:rPr>
                <w:sz w:val="19"/>
              </w:rPr>
            </w:pPr>
            <w:r w:rsidRPr="00B7684B">
              <w:rPr>
                <w:b/>
                <w:sz w:val="19"/>
              </w:rPr>
              <w:t>Studijní literatura a studijní pomůcky</w:t>
            </w:r>
          </w:p>
        </w:tc>
        <w:tc>
          <w:tcPr>
            <w:tcW w:w="6573" w:type="dxa"/>
            <w:gridSpan w:val="16"/>
            <w:tcBorders>
              <w:top w:val="nil"/>
              <w:left w:val="single" w:sz="4" w:space="0" w:color="auto"/>
              <w:bottom w:val="nil"/>
              <w:right w:val="single" w:sz="4" w:space="0" w:color="auto"/>
            </w:tcBorders>
          </w:tcPr>
          <w:p w14:paraId="6DD10897" w14:textId="77777777" w:rsidR="00F00738" w:rsidRPr="00B7684B" w:rsidRDefault="00F00738" w:rsidP="00A521FB">
            <w:pPr>
              <w:jc w:val="both"/>
              <w:rPr>
                <w:sz w:val="19"/>
              </w:rPr>
            </w:pPr>
          </w:p>
        </w:tc>
      </w:tr>
      <w:tr w:rsidR="00F00738" w:rsidRPr="007B40BC" w14:paraId="64752FA8" w14:textId="77777777" w:rsidTr="00B7684B">
        <w:trPr>
          <w:trHeight w:val="1497"/>
        </w:trPr>
        <w:tc>
          <w:tcPr>
            <w:tcW w:w="10349" w:type="dxa"/>
            <w:gridSpan w:val="22"/>
            <w:tcBorders>
              <w:top w:val="nil"/>
              <w:left w:val="single" w:sz="4" w:space="0" w:color="auto"/>
              <w:bottom w:val="single" w:sz="4" w:space="0" w:color="auto"/>
              <w:right w:val="single" w:sz="4" w:space="0" w:color="auto"/>
            </w:tcBorders>
          </w:tcPr>
          <w:p w14:paraId="458ECEF4" w14:textId="77777777" w:rsidR="00F00738" w:rsidRPr="00B7684B" w:rsidRDefault="00F00738" w:rsidP="00A521FB">
            <w:pPr>
              <w:jc w:val="both"/>
              <w:rPr>
                <w:sz w:val="19"/>
                <w:u w:val="single"/>
              </w:rPr>
            </w:pPr>
            <w:r w:rsidRPr="00B7684B">
              <w:rPr>
                <w:sz w:val="19"/>
                <w:u w:val="single"/>
              </w:rPr>
              <w:t>Povinná literatura:</w:t>
            </w:r>
          </w:p>
          <w:p w14:paraId="12A64667" w14:textId="77777777" w:rsidR="00F00738" w:rsidRPr="00B7684B" w:rsidRDefault="00F00738" w:rsidP="00A521FB">
            <w:pPr>
              <w:shd w:val="clear" w:color="auto" w:fill="FFFFFF"/>
              <w:jc w:val="both"/>
              <w:rPr>
                <w:color w:val="000000"/>
                <w:sz w:val="19"/>
              </w:rPr>
            </w:pPr>
            <w:r w:rsidRPr="00B7684B">
              <w:rPr>
                <w:color w:val="000000"/>
                <w:sz w:val="19"/>
              </w:rPr>
              <w:t>TADMOR, Z., GOGOS, C.G. </w:t>
            </w:r>
            <w:r w:rsidRPr="00B7684B">
              <w:rPr>
                <w:i/>
                <w:color w:val="000000"/>
                <w:sz w:val="19"/>
              </w:rPr>
              <w:t>Principles of Polymer Processing</w:t>
            </w:r>
            <w:r w:rsidRPr="00B7684B">
              <w:rPr>
                <w:color w:val="000000"/>
                <w:sz w:val="19"/>
              </w:rPr>
              <w:t>. Hoboken, N.J.: John Wiley, 2006.</w:t>
            </w:r>
          </w:p>
          <w:p w14:paraId="0FE79624" w14:textId="77777777" w:rsidR="00F00738" w:rsidRPr="00C71468" w:rsidRDefault="00F00738" w:rsidP="00A521FB">
            <w:pPr>
              <w:jc w:val="both"/>
              <w:rPr>
                <w:iCs/>
                <w:color w:val="000000"/>
                <w:sz w:val="19"/>
                <w:szCs w:val="19"/>
              </w:rPr>
            </w:pPr>
            <w:r w:rsidRPr="00C71468">
              <w:rPr>
                <w:iCs/>
                <w:color w:val="000000"/>
                <w:sz w:val="19"/>
                <w:szCs w:val="19"/>
              </w:rPr>
              <w:t>AGASSANT, J.F., AVENAS, P., CARREAU, P., VERGNES, B., VINCENT, M. </w:t>
            </w:r>
            <w:r w:rsidRPr="00C71468">
              <w:rPr>
                <w:i/>
                <w:iCs/>
                <w:color w:val="000000"/>
                <w:sz w:val="19"/>
                <w:szCs w:val="19"/>
              </w:rPr>
              <w:t>Polymer Processing: Principles and Modeling</w:t>
            </w:r>
            <w:r w:rsidRPr="00C71468">
              <w:rPr>
                <w:iCs/>
                <w:color w:val="000000"/>
                <w:sz w:val="19"/>
                <w:szCs w:val="19"/>
              </w:rPr>
              <w:t>. 2nd Ed. Munich: Hanser Publishers, 2017. Dostupné z:</w:t>
            </w:r>
          </w:p>
          <w:p w14:paraId="4277A9D0" w14:textId="77777777" w:rsidR="00F00738" w:rsidRPr="00C71468" w:rsidRDefault="004D1230" w:rsidP="00A521FB">
            <w:pPr>
              <w:jc w:val="both"/>
              <w:rPr>
                <w:color w:val="000000"/>
                <w:sz w:val="19"/>
                <w:szCs w:val="19"/>
              </w:rPr>
            </w:pPr>
            <w:hyperlink r:id="rId92" w:history="1">
              <w:r w:rsidR="00F00738" w:rsidRPr="00C71468">
                <w:rPr>
                  <w:rStyle w:val="Hyperlink"/>
                  <w:sz w:val="19"/>
                  <w:szCs w:val="19"/>
                </w:rPr>
                <w:t>https://app.knovel.com/web/toc.v/cid:kpPPPME004/viewerType:toc//root_slug:polymer-processing-principles/url_slug:polymer-processing-principles?b-q=polymer%20processing&amp;sort_on=default&amp;b-subscription=true&amp;b-group-by=true&amp;b-sort-on=default&amp;b-content-type=all_references</w:t>
              </w:r>
            </w:hyperlink>
            <w:r w:rsidR="00F00738" w:rsidRPr="00C71468">
              <w:rPr>
                <w:rStyle w:val="Hyperlink"/>
                <w:color w:val="auto"/>
                <w:sz w:val="19"/>
                <w:szCs w:val="19"/>
                <w:u w:val="none"/>
              </w:rPr>
              <w:t>.</w:t>
            </w:r>
          </w:p>
          <w:p w14:paraId="03BA5606" w14:textId="77777777" w:rsidR="00F00738" w:rsidRPr="00B7684B" w:rsidRDefault="00F00738" w:rsidP="00A521FB">
            <w:pPr>
              <w:shd w:val="clear" w:color="auto" w:fill="FFFFFF"/>
              <w:jc w:val="both"/>
              <w:rPr>
                <w:color w:val="000000"/>
                <w:sz w:val="19"/>
              </w:rPr>
            </w:pPr>
            <w:r w:rsidRPr="00B7684B">
              <w:rPr>
                <w:color w:val="000000"/>
                <w:sz w:val="19"/>
              </w:rPr>
              <w:t>BAIRD, D.G., COLLIAS, D.I. </w:t>
            </w:r>
            <w:r w:rsidRPr="00B7684B">
              <w:rPr>
                <w:i/>
                <w:color w:val="000000"/>
                <w:sz w:val="19"/>
              </w:rPr>
              <w:t>Polymer Processing: Principles and Design</w:t>
            </w:r>
            <w:r w:rsidRPr="00B7684B">
              <w:rPr>
                <w:color w:val="000000"/>
                <w:sz w:val="19"/>
              </w:rPr>
              <w:t>. 2nd Ed. New Jersey</w:t>
            </w:r>
            <w:r w:rsidRPr="00B7684B">
              <w:rPr>
                <w:color w:val="000000"/>
                <w:sz w:val="19"/>
                <w:lang w:val="en-GB"/>
              </w:rPr>
              <w:t>: Wile</w:t>
            </w:r>
            <w:r w:rsidRPr="00B7684B">
              <w:rPr>
                <w:color w:val="000000"/>
                <w:sz w:val="19"/>
              </w:rPr>
              <w:t>y, 2014. </w:t>
            </w:r>
          </w:p>
          <w:p w14:paraId="1E82E645" w14:textId="77777777" w:rsidR="00F00738" w:rsidRPr="00B7684B" w:rsidRDefault="00F00738" w:rsidP="00A521FB">
            <w:pPr>
              <w:pStyle w:val="Heading1"/>
              <w:shd w:val="clear" w:color="auto" w:fill="FFFFFF"/>
              <w:spacing w:before="0"/>
              <w:jc w:val="both"/>
              <w:rPr>
                <w:color w:val="000000"/>
                <w:sz w:val="19"/>
              </w:rPr>
            </w:pPr>
            <w:r w:rsidRPr="00B7684B">
              <w:rPr>
                <w:rFonts w:ascii="Times New Roman" w:hAnsi="Times New Roman"/>
                <w:color w:val="000000"/>
                <w:sz w:val="19"/>
              </w:rPr>
              <w:t>OSSWALD, T.A.</w:t>
            </w:r>
            <w:r w:rsidRPr="00B7684B">
              <w:rPr>
                <w:rFonts w:asciiTheme="minorHAnsi" w:hAnsiTheme="minorHAnsi"/>
                <w:b/>
                <w:color w:val="000000"/>
                <w:sz w:val="19"/>
              </w:rPr>
              <w:t xml:space="preserve"> </w:t>
            </w:r>
            <w:r w:rsidRPr="00B7684B">
              <w:rPr>
                <w:rFonts w:ascii="Times New Roman" w:hAnsi="Times New Roman"/>
                <w:i/>
                <w:color w:val="000000"/>
                <w:sz w:val="19"/>
              </w:rPr>
              <w:t>Polymer Processing: Modeling and Simulation.</w:t>
            </w:r>
            <w:r w:rsidRPr="00B7684B">
              <w:rPr>
                <w:rFonts w:asciiTheme="minorHAnsi" w:hAnsiTheme="minorHAnsi"/>
                <w:b/>
                <w:color w:val="000000"/>
                <w:sz w:val="19"/>
              </w:rPr>
              <w:t xml:space="preserve"> </w:t>
            </w:r>
            <w:r w:rsidRPr="00B7684B">
              <w:rPr>
                <w:rFonts w:ascii="Times New Roman" w:hAnsi="Times New Roman"/>
                <w:color w:val="000000"/>
                <w:sz w:val="19"/>
              </w:rPr>
              <w:t>Munich: Hanser, 2006. Dostupné z:</w:t>
            </w:r>
            <w:hyperlink r:id="rId93" w:history="1">
              <w:r w:rsidRPr="00B7684B">
                <w:rPr>
                  <w:rStyle w:val="Hyperlink"/>
                  <w:sz w:val="19"/>
                </w:rPr>
                <w:t xml:space="preserve"> </w:t>
              </w:r>
              <w:r w:rsidRPr="00B7684B">
                <w:rPr>
                  <w:rStyle w:val="Hyperlink"/>
                  <w:rFonts w:ascii="Times New Roman" w:hAnsi="Times New Roman"/>
                  <w:sz w:val="19"/>
                </w:rPr>
                <w:t>http://app.knovel.com/web/toc.v/cid:kpPPMS0001/viewerType:toc//root_slug:polymer-processing-modeling</w:t>
              </w:r>
            </w:hyperlink>
            <w:r w:rsidRPr="00B7684B">
              <w:rPr>
                <w:rFonts w:ascii="Times New Roman" w:hAnsi="Times New Roman"/>
                <w:color w:val="000000"/>
                <w:sz w:val="19"/>
              </w:rPr>
              <w:t>.</w:t>
            </w:r>
          </w:p>
          <w:p w14:paraId="13CEC870" w14:textId="77777777" w:rsidR="00F47A29" w:rsidRPr="00314ACF" w:rsidRDefault="00F47A29" w:rsidP="00F47A29">
            <w:pPr>
              <w:rPr>
                <w:ins w:id="1312" w:author="utb" w:date="2019-09-09T14:00:00Z"/>
                <w:sz w:val="19"/>
                <w:szCs w:val="19"/>
              </w:rPr>
            </w:pPr>
            <w:ins w:id="1313" w:author="utb" w:date="2019-09-09T14:00:00Z">
              <w:r w:rsidRPr="00314ACF">
                <w:rPr>
                  <w:rStyle w:val="a-declarative"/>
                  <w:sz w:val="19"/>
                  <w:szCs w:val="19"/>
                </w:rPr>
                <w:t xml:space="preserve">MÜNSTEDT, H. </w:t>
              </w:r>
              <w:r w:rsidRPr="00314ACF">
                <w:rPr>
                  <w:rStyle w:val="a-size-extra-large"/>
                  <w:bCs/>
                  <w:i/>
                  <w:sz w:val="19"/>
                  <w:szCs w:val="19"/>
                </w:rPr>
                <w:t>Elastic Behavior of Polymer Melts: Rheology and Processing</w:t>
              </w:r>
              <w:r w:rsidRPr="00314ACF">
                <w:rPr>
                  <w:rStyle w:val="a-size-extra-large"/>
                  <w:bCs/>
                  <w:sz w:val="19"/>
                  <w:szCs w:val="19"/>
                </w:rPr>
                <w:t>, Munich:</w:t>
              </w:r>
              <w:r w:rsidRPr="00314ACF">
                <w:rPr>
                  <w:sz w:val="19"/>
                  <w:szCs w:val="19"/>
                </w:rPr>
                <w:t xml:space="preserve"> Hanser 2019.</w:t>
              </w:r>
            </w:ins>
          </w:p>
          <w:p w14:paraId="1EC8A07D" w14:textId="77777777" w:rsidR="00F00738" w:rsidRPr="00F47A29" w:rsidRDefault="00F00738" w:rsidP="00A521FB">
            <w:pPr>
              <w:jc w:val="both"/>
              <w:rPr>
                <w:sz w:val="6"/>
                <w:szCs w:val="6"/>
                <w:u w:val="single"/>
              </w:rPr>
            </w:pPr>
          </w:p>
          <w:p w14:paraId="11C19076" w14:textId="77777777" w:rsidR="00F00738" w:rsidRPr="00B7684B" w:rsidRDefault="00F00738" w:rsidP="00A521FB">
            <w:pPr>
              <w:jc w:val="both"/>
              <w:rPr>
                <w:sz w:val="19"/>
                <w:u w:val="single"/>
              </w:rPr>
            </w:pPr>
            <w:r w:rsidRPr="00B7684B">
              <w:rPr>
                <w:sz w:val="19"/>
                <w:u w:val="single"/>
              </w:rPr>
              <w:t>Doporučená literatura:</w:t>
            </w:r>
          </w:p>
          <w:p w14:paraId="4D9788FA" w14:textId="77777777" w:rsidR="008C25F1" w:rsidRPr="00C71468" w:rsidRDefault="008C25F1" w:rsidP="008C25F1">
            <w:pPr>
              <w:shd w:val="clear" w:color="auto" w:fill="FFFFFF"/>
              <w:jc w:val="both"/>
              <w:rPr>
                <w:spacing w:val="-2"/>
                <w:sz w:val="19"/>
                <w:szCs w:val="19"/>
              </w:rPr>
            </w:pPr>
            <w:r w:rsidRPr="002C227D">
              <w:rPr>
                <w:caps/>
                <w:sz w:val="19"/>
                <w:szCs w:val="19"/>
                <w:shd w:val="clear" w:color="auto" w:fill="FFFFFF"/>
              </w:rPr>
              <w:t>Münstedt, H.</w:t>
            </w:r>
            <w:r w:rsidRPr="002C227D">
              <w:rPr>
                <w:sz w:val="19"/>
                <w:szCs w:val="19"/>
                <w:shd w:val="clear" w:color="auto" w:fill="FFFFFF"/>
              </w:rPr>
              <w:t xml:space="preserve"> </w:t>
            </w:r>
            <w:r w:rsidRPr="002C227D">
              <w:rPr>
                <w:i/>
                <w:sz w:val="19"/>
                <w:szCs w:val="19"/>
              </w:rPr>
              <w:t xml:space="preserve">Extensional Rheology and Processing of Polymeric Materials. </w:t>
            </w:r>
            <w:r w:rsidRPr="002C227D">
              <w:rPr>
                <w:sz w:val="19"/>
                <w:szCs w:val="19"/>
              </w:rPr>
              <w:t xml:space="preserve">International Polymer Processing 33(5), 594-618, 2018. Dostupné z: </w:t>
            </w:r>
            <w:hyperlink r:id="rId94" w:history="1">
              <w:r w:rsidRPr="002C227D">
                <w:rPr>
                  <w:rStyle w:val="Hyperlink"/>
                  <w:sz w:val="19"/>
                  <w:szCs w:val="19"/>
                </w:rPr>
                <w:t>https://www.hanser-elibrary.com/doi/pdf/10.3139/217.3532</w:t>
              </w:r>
            </w:hyperlink>
            <w:r w:rsidRPr="002C227D">
              <w:rPr>
                <w:rStyle w:val="Hyperlink"/>
                <w:sz w:val="19"/>
                <w:szCs w:val="19"/>
              </w:rPr>
              <w:t>.</w:t>
            </w:r>
          </w:p>
          <w:p w14:paraId="49CFC96C" w14:textId="77777777" w:rsidR="00F00738" w:rsidRPr="00B7684B" w:rsidRDefault="00F00738" w:rsidP="00A521FB">
            <w:pPr>
              <w:shd w:val="clear" w:color="auto" w:fill="FFFFFF"/>
              <w:jc w:val="both"/>
              <w:rPr>
                <w:color w:val="000000"/>
                <w:sz w:val="19"/>
              </w:rPr>
            </w:pPr>
            <w:r w:rsidRPr="00B7684B">
              <w:rPr>
                <w:color w:val="000000"/>
                <w:sz w:val="19"/>
              </w:rPr>
              <w:t>JOHNSON, P.S. </w:t>
            </w:r>
            <w:r w:rsidRPr="00B7684B">
              <w:rPr>
                <w:i/>
                <w:color w:val="000000"/>
                <w:sz w:val="19"/>
              </w:rPr>
              <w:t>Rubber Processing: An Introduction</w:t>
            </w:r>
            <w:r w:rsidRPr="00B7684B">
              <w:rPr>
                <w:color w:val="000000"/>
                <w:sz w:val="19"/>
              </w:rPr>
              <w:t>. Munich: Hanser, 2001. </w:t>
            </w:r>
          </w:p>
          <w:p w14:paraId="436F03CF" w14:textId="77777777" w:rsidR="00F00738" w:rsidRPr="00B7684B" w:rsidRDefault="00F00738" w:rsidP="00A521FB">
            <w:pPr>
              <w:jc w:val="both"/>
              <w:rPr>
                <w:color w:val="000000"/>
                <w:sz w:val="19"/>
              </w:rPr>
            </w:pPr>
            <w:r w:rsidRPr="00B7684B">
              <w:rPr>
                <w:color w:val="000000"/>
                <w:sz w:val="19"/>
              </w:rPr>
              <w:t xml:space="preserve">GILES, H.F. Jr., MOUNT, E.M. III, WAGNER, J.R. Jr. </w:t>
            </w:r>
            <w:r w:rsidRPr="00B7684B">
              <w:rPr>
                <w:i/>
                <w:color w:val="000000"/>
                <w:sz w:val="19"/>
              </w:rPr>
              <w:t>Extrusion - The Definitive Processing Guide and Handbook.</w:t>
            </w:r>
            <w:r w:rsidRPr="00B7684B">
              <w:rPr>
                <w:color w:val="000000"/>
                <w:sz w:val="19"/>
              </w:rPr>
              <w:t xml:space="preserve"> Norwich: William Andrew, 2005. </w:t>
            </w:r>
          </w:p>
          <w:p w14:paraId="24296E32" w14:textId="34BE073E" w:rsidR="00F00738" w:rsidRPr="00B7684B" w:rsidRDefault="00F00738" w:rsidP="00B25A66">
            <w:pPr>
              <w:jc w:val="both"/>
              <w:rPr>
                <w:sz w:val="19"/>
              </w:rPr>
            </w:pPr>
            <w:r w:rsidRPr="00B7684B">
              <w:rPr>
                <w:color w:val="000000"/>
                <w:sz w:val="19"/>
              </w:rPr>
              <w:t xml:space="preserve">Dostupné z: </w:t>
            </w:r>
            <w:hyperlink r:id="rId95" w:history="1">
              <w:r w:rsidRPr="00B7684B">
                <w:rPr>
                  <w:rStyle w:val="Hyperlink"/>
                  <w:sz w:val="19"/>
                </w:rPr>
                <w:t>http://app.knovel.com/web/toc.v/cid:kpETDPGH02/viewerType:toc//root_slug:extrusion-definitive</w:t>
              </w:r>
            </w:hyperlink>
            <w:r w:rsidRPr="00B7684B">
              <w:rPr>
                <w:sz w:val="19"/>
              </w:rPr>
              <w:t>.</w:t>
            </w:r>
          </w:p>
        </w:tc>
      </w:tr>
      <w:tr w:rsidR="00F00738" w14:paraId="12DF02F2"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7EB22269" w14:textId="77777777" w:rsidR="00F00738" w:rsidRPr="00B7684B" w:rsidRDefault="00F00738" w:rsidP="00A521FB">
            <w:pPr>
              <w:jc w:val="center"/>
              <w:rPr>
                <w:b/>
                <w:sz w:val="19"/>
              </w:rPr>
            </w:pPr>
            <w:r w:rsidRPr="00B7684B">
              <w:rPr>
                <w:b/>
                <w:sz w:val="19"/>
              </w:rPr>
              <w:t>Informace ke kombinované nebo distanční formě</w:t>
            </w:r>
          </w:p>
        </w:tc>
      </w:tr>
      <w:tr w:rsidR="00F00738" w14:paraId="655977C9" w14:textId="77777777" w:rsidTr="00B7684B">
        <w:tc>
          <w:tcPr>
            <w:tcW w:w="4952"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1080A781" w14:textId="77777777" w:rsidR="00F00738" w:rsidRPr="00B7684B" w:rsidRDefault="00F00738" w:rsidP="00A521FB">
            <w:pPr>
              <w:jc w:val="both"/>
              <w:rPr>
                <w:sz w:val="19"/>
              </w:rPr>
            </w:pPr>
            <w:r w:rsidRPr="00B7684B">
              <w:rPr>
                <w:b/>
                <w:sz w:val="19"/>
              </w:rPr>
              <w:t>Rozsah konzultací (soustředění)</w:t>
            </w:r>
          </w:p>
        </w:tc>
        <w:tc>
          <w:tcPr>
            <w:tcW w:w="922" w:type="dxa"/>
            <w:gridSpan w:val="3"/>
            <w:tcBorders>
              <w:top w:val="single" w:sz="2" w:space="0" w:color="auto"/>
              <w:left w:val="single" w:sz="4" w:space="0" w:color="auto"/>
              <w:bottom w:val="single" w:sz="4" w:space="0" w:color="auto"/>
              <w:right w:val="single" w:sz="4" w:space="0" w:color="auto"/>
            </w:tcBorders>
          </w:tcPr>
          <w:p w14:paraId="32A6AC12" w14:textId="77777777" w:rsidR="00F00738" w:rsidRPr="00B7684B" w:rsidRDefault="00F00738" w:rsidP="00A521FB">
            <w:pPr>
              <w:jc w:val="both"/>
              <w:rPr>
                <w:sz w:val="19"/>
              </w:rPr>
            </w:pPr>
          </w:p>
        </w:tc>
        <w:tc>
          <w:tcPr>
            <w:tcW w:w="4475"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3F240ED3" w14:textId="77777777" w:rsidR="00F00738" w:rsidRPr="00B7684B" w:rsidRDefault="00F00738" w:rsidP="00A521FB">
            <w:pPr>
              <w:jc w:val="both"/>
              <w:rPr>
                <w:b/>
                <w:sz w:val="19"/>
              </w:rPr>
            </w:pPr>
            <w:r w:rsidRPr="00B7684B">
              <w:rPr>
                <w:b/>
                <w:sz w:val="19"/>
              </w:rPr>
              <w:t xml:space="preserve">hodin </w:t>
            </w:r>
          </w:p>
        </w:tc>
      </w:tr>
      <w:tr w:rsidR="00F00738" w14:paraId="48031EEF"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345550A2" w14:textId="77777777" w:rsidR="00F00738" w:rsidRPr="00B7684B" w:rsidRDefault="00F00738" w:rsidP="00A521FB">
            <w:pPr>
              <w:jc w:val="both"/>
              <w:rPr>
                <w:b/>
                <w:sz w:val="19"/>
              </w:rPr>
            </w:pPr>
            <w:r w:rsidRPr="00B7684B">
              <w:rPr>
                <w:b/>
                <w:sz w:val="19"/>
              </w:rPr>
              <w:t>Informace o způsobu kontaktu s vyučujícím</w:t>
            </w:r>
          </w:p>
        </w:tc>
      </w:tr>
      <w:tr w:rsidR="00F00738" w14:paraId="62B6F3E9" w14:textId="77777777" w:rsidTr="00B7684B">
        <w:trPr>
          <w:trHeight w:val="566"/>
        </w:trPr>
        <w:tc>
          <w:tcPr>
            <w:tcW w:w="10349" w:type="dxa"/>
            <w:gridSpan w:val="22"/>
            <w:tcBorders>
              <w:top w:val="single" w:sz="4" w:space="0" w:color="auto"/>
              <w:left w:val="single" w:sz="4" w:space="0" w:color="auto"/>
              <w:bottom w:val="single" w:sz="4" w:space="0" w:color="auto"/>
              <w:right w:val="single" w:sz="4" w:space="0" w:color="auto"/>
            </w:tcBorders>
          </w:tcPr>
          <w:p w14:paraId="74C7990F" w14:textId="77777777" w:rsidR="008C25F1" w:rsidRPr="00B7684B" w:rsidRDefault="008C25F1" w:rsidP="008C25F1">
            <w:pPr>
              <w:pStyle w:val="xxmsonormal"/>
              <w:shd w:val="clear" w:color="auto" w:fill="FFFFFF"/>
              <w:spacing w:before="0" w:beforeAutospacing="0" w:after="0" w:afterAutospacing="0"/>
              <w:jc w:val="both"/>
              <w:rPr>
                <w:color w:val="000000"/>
                <w:sz w:val="19"/>
              </w:rPr>
            </w:pPr>
            <w:r w:rsidRPr="00C71468">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D276CC2" w14:textId="77777777" w:rsidR="00F00738" w:rsidRPr="00B7684B" w:rsidRDefault="00F00738"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1AA07144" w14:textId="3F8AA30E" w:rsidR="00CD5508" w:rsidRDefault="00F00738" w:rsidP="0064112C">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96" w:history="1">
              <w:r w:rsidRPr="00B7684B">
                <w:rPr>
                  <w:rStyle w:val="Hyperlink"/>
                  <w:sz w:val="19"/>
                </w:rPr>
                <w:t>mzatloukal@utb.cz</w:t>
              </w:r>
            </w:hyperlink>
            <w:r w:rsidRPr="00B7684B">
              <w:rPr>
                <w:color w:val="000000"/>
                <w:sz w:val="19"/>
              </w:rPr>
              <w:t>, 576 031</w:t>
            </w:r>
            <w:r w:rsidR="003260C2">
              <w:rPr>
                <w:color w:val="000000"/>
                <w:sz w:val="19"/>
              </w:rPr>
              <w:t> </w:t>
            </w:r>
            <w:r w:rsidRPr="00B7684B">
              <w:rPr>
                <w:color w:val="000000"/>
                <w:sz w:val="19"/>
              </w:rPr>
              <w:t>320.</w:t>
            </w:r>
          </w:p>
          <w:p w14:paraId="7F5441F4" w14:textId="77777777" w:rsidR="00783CD8" w:rsidRDefault="00783CD8" w:rsidP="0064112C">
            <w:pPr>
              <w:pStyle w:val="xxmsonormal"/>
              <w:shd w:val="clear" w:color="auto" w:fill="FFFFFF"/>
              <w:spacing w:before="0" w:beforeAutospacing="0" w:after="0" w:afterAutospacing="0"/>
              <w:rPr>
                <w:sz w:val="19"/>
              </w:rPr>
            </w:pPr>
          </w:p>
          <w:p w14:paraId="010947F2" w14:textId="77777777" w:rsidR="00F47A29" w:rsidRDefault="00F47A29" w:rsidP="0064112C">
            <w:pPr>
              <w:pStyle w:val="xxmsonormal"/>
              <w:shd w:val="clear" w:color="auto" w:fill="FFFFFF"/>
              <w:spacing w:before="0" w:beforeAutospacing="0" w:after="0" w:afterAutospacing="0"/>
              <w:rPr>
                <w:sz w:val="19"/>
              </w:rPr>
            </w:pPr>
          </w:p>
          <w:p w14:paraId="173EE3D4" w14:textId="5E731C15" w:rsidR="00F47A29" w:rsidRPr="00B7684B" w:rsidRDefault="00F47A29" w:rsidP="0064112C">
            <w:pPr>
              <w:pStyle w:val="xxmsonormal"/>
              <w:shd w:val="clear" w:color="auto" w:fill="FFFFFF"/>
              <w:spacing w:before="0" w:beforeAutospacing="0" w:after="0" w:afterAutospacing="0"/>
              <w:rPr>
                <w:sz w:val="19"/>
              </w:rPr>
            </w:pPr>
          </w:p>
        </w:tc>
      </w:tr>
      <w:tr w:rsidR="001973B2" w14:paraId="177C04DE" w14:textId="77777777" w:rsidTr="00B7684B">
        <w:tc>
          <w:tcPr>
            <w:tcW w:w="10349" w:type="dxa"/>
            <w:gridSpan w:val="22"/>
            <w:tcBorders>
              <w:top w:val="single" w:sz="4" w:space="0" w:color="auto"/>
              <w:left w:val="single" w:sz="4" w:space="0" w:color="auto"/>
              <w:bottom w:val="double" w:sz="4" w:space="0" w:color="auto"/>
              <w:right w:val="single" w:sz="4" w:space="0" w:color="auto"/>
            </w:tcBorders>
            <w:shd w:val="clear" w:color="auto" w:fill="BDD6EE"/>
            <w:hideMark/>
          </w:tcPr>
          <w:p w14:paraId="24C793C0" w14:textId="33662B70" w:rsidR="001973B2" w:rsidRDefault="001973B2" w:rsidP="00A521FB">
            <w:pPr>
              <w:jc w:val="both"/>
              <w:rPr>
                <w:b/>
                <w:sz w:val="28"/>
              </w:rPr>
            </w:pPr>
            <w:r>
              <w:br w:type="page"/>
            </w:r>
            <w:r>
              <w:rPr>
                <w:b/>
                <w:sz w:val="28"/>
              </w:rPr>
              <w:t>B-III – Charakteristika studijního předmětu</w:t>
            </w:r>
          </w:p>
        </w:tc>
      </w:tr>
      <w:tr w:rsidR="001973B2" w:rsidRPr="00750589" w14:paraId="67591FE2" w14:textId="77777777" w:rsidTr="00B7684B">
        <w:trPr>
          <w:trHeight w:hRule="exact" w:val="284"/>
        </w:trPr>
        <w:tc>
          <w:tcPr>
            <w:tcW w:w="3100" w:type="dxa"/>
            <w:tcBorders>
              <w:top w:val="double" w:sz="4" w:space="0" w:color="auto"/>
              <w:left w:val="single" w:sz="4" w:space="0" w:color="auto"/>
              <w:bottom w:val="single" w:sz="4" w:space="0" w:color="auto"/>
              <w:right w:val="single" w:sz="4" w:space="0" w:color="auto"/>
            </w:tcBorders>
            <w:shd w:val="clear" w:color="auto" w:fill="F7CAAC"/>
            <w:hideMark/>
          </w:tcPr>
          <w:p w14:paraId="0BD38381" w14:textId="77777777" w:rsidR="001973B2" w:rsidRPr="00B7684B" w:rsidRDefault="001973B2" w:rsidP="00A521FB">
            <w:pPr>
              <w:jc w:val="both"/>
              <w:rPr>
                <w:b/>
                <w:sz w:val="19"/>
              </w:rPr>
            </w:pPr>
            <w:r w:rsidRPr="00B7684B">
              <w:rPr>
                <w:b/>
                <w:sz w:val="19"/>
              </w:rPr>
              <w:t>Název studijního předmětu</w:t>
            </w:r>
          </w:p>
        </w:tc>
        <w:tc>
          <w:tcPr>
            <w:tcW w:w="7249" w:type="dxa"/>
            <w:gridSpan w:val="21"/>
            <w:tcBorders>
              <w:top w:val="double" w:sz="4" w:space="0" w:color="auto"/>
              <w:left w:val="single" w:sz="4" w:space="0" w:color="auto"/>
              <w:bottom w:val="single" w:sz="4" w:space="0" w:color="auto"/>
              <w:right w:val="single" w:sz="4" w:space="0" w:color="auto"/>
            </w:tcBorders>
          </w:tcPr>
          <w:p w14:paraId="4C68B0F2" w14:textId="77777777" w:rsidR="001973B2" w:rsidRPr="00B7684B" w:rsidRDefault="001973B2" w:rsidP="00A521FB">
            <w:pPr>
              <w:jc w:val="both"/>
              <w:rPr>
                <w:b/>
                <w:sz w:val="19"/>
              </w:rPr>
            </w:pPr>
            <w:bookmarkStart w:id="1314" w:name="VSZ"/>
            <w:bookmarkEnd w:id="1314"/>
            <w:r w:rsidRPr="00B7684B">
              <w:rPr>
                <w:b/>
                <w:spacing w:val="-2"/>
                <w:sz w:val="19"/>
              </w:rPr>
              <w:t>Production Machines and Devices</w:t>
            </w:r>
          </w:p>
        </w:tc>
      </w:tr>
      <w:tr w:rsidR="001973B2" w14:paraId="3BC0B7A7"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129177D" w14:textId="77777777" w:rsidR="001973B2" w:rsidRPr="00B7684B" w:rsidRDefault="001973B2" w:rsidP="00A521FB">
            <w:pPr>
              <w:jc w:val="both"/>
              <w:rPr>
                <w:b/>
                <w:sz w:val="19"/>
              </w:rPr>
            </w:pPr>
            <w:r w:rsidRPr="00B7684B">
              <w:rPr>
                <w:b/>
                <w:sz w:val="19"/>
              </w:rPr>
              <w:t>Typ předmětu</w:t>
            </w:r>
          </w:p>
        </w:tc>
        <w:tc>
          <w:tcPr>
            <w:tcW w:w="3433" w:type="dxa"/>
            <w:gridSpan w:val="12"/>
            <w:tcBorders>
              <w:top w:val="single" w:sz="4" w:space="0" w:color="auto"/>
              <w:left w:val="single" w:sz="4" w:space="0" w:color="auto"/>
              <w:bottom w:val="single" w:sz="4" w:space="0" w:color="auto"/>
              <w:right w:val="single" w:sz="4" w:space="0" w:color="auto"/>
            </w:tcBorders>
          </w:tcPr>
          <w:p w14:paraId="0076EFF4" w14:textId="77777777" w:rsidR="001973B2" w:rsidRPr="00B7684B" w:rsidRDefault="001973B2" w:rsidP="00A521FB">
            <w:pPr>
              <w:jc w:val="both"/>
              <w:rPr>
                <w:sz w:val="19"/>
              </w:rPr>
            </w:pPr>
          </w:p>
        </w:tc>
        <w:tc>
          <w:tcPr>
            <w:tcW w:w="271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DE01970" w14:textId="77777777" w:rsidR="001973B2" w:rsidRPr="00B7684B" w:rsidRDefault="001973B2" w:rsidP="00A521FB">
            <w:pPr>
              <w:jc w:val="both"/>
              <w:rPr>
                <w:sz w:val="19"/>
              </w:rPr>
            </w:pPr>
            <w:r w:rsidRPr="00B7684B">
              <w:rPr>
                <w:b/>
                <w:sz w:val="19"/>
              </w:rPr>
              <w:t>doporučený ročník / semestr</w:t>
            </w:r>
          </w:p>
        </w:tc>
        <w:tc>
          <w:tcPr>
            <w:tcW w:w="1103" w:type="dxa"/>
            <w:gridSpan w:val="3"/>
            <w:tcBorders>
              <w:top w:val="single" w:sz="4" w:space="0" w:color="auto"/>
              <w:left w:val="single" w:sz="4" w:space="0" w:color="auto"/>
              <w:bottom w:val="single" w:sz="4" w:space="0" w:color="auto"/>
              <w:right w:val="single" w:sz="4" w:space="0" w:color="auto"/>
            </w:tcBorders>
          </w:tcPr>
          <w:p w14:paraId="493CC790" w14:textId="77777777" w:rsidR="001973B2" w:rsidRPr="00B7684B" w:rsidRDefault="001973B2" w:rsidP="00A521FB">
            <w:pPr>
              <w:jc w:val="both"/>
              <w:rPr>
                <w:sz w:val="19"/>
              </w:rPr>
            </w:pPr>
          </w:p>
        </w:tc>
      </w:tr>
      <w:tr w:rsidR="003B3A9A" w14:paraId="35C9BB83"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B52616D" w14:textId="77777777" w:rsidR="001973B2" w:rsidRPr="00B7684B" w:rsidRDefault="001973B2" w:rsidP="00A521FB">
            <w:pPr>
              <w:jc w:val="both"/>
              <w:rPr>
                <w:b/>
                <w:sz w:val="19"/>
              </w:rPr>
            </w:pPr>
            <w:r w:rsidRPr="00B7684B">
              <w:rPr>
                <w:b/>
                <w:sz w:val="19"/>
              </w:rPr>
              <w:t>Rozsah studijního předmětu</w:t>
            </w:r>
          </w:p>
        </w:tc>
        <w:tc>
          <w:tcPr>
            <w:tcW w:w="1713" w:type="dxa"/>
            <w:gridSpan w:val="6"/>
            <w:tcBorders>
              <w:top w:val="single" w:sz="4" w:space="0" w:color="auto"/>
              <w:left w:val="single" w:sz="4" w:space="0" w:color="auto"/>
              <w:bottom w:val="single" w:sz="4" w:space="0" w:color="auto"/>
              <w:right w:val="single" w:sz="4" w:space="0" w:color="auto"/>
            </w:tcBorders>
          </w:tcPr>
          <w:p w14:paraId="527071AE" w14:textId="77777777" w:rsidR="001973B2" w:rsidRPr="00B7684B" w:rsidRDefault="001973B2" w:rsidP="00A521FB">
            <w:pPr>
              <w:jc w:val="both"/>
              <w:rPr>
                <w:sz w:val="19"/>
              </w:rPr>
            </w:pPr>
          </w:p>
        </w:tc>
        <w:tc>
          <w:tcPr>
            <w:tcW w:w="89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C60D62" w14:textId="77777777" w:rsidR="001973B2" w:rsidRPr="00B7684B" w:rsidRDefault="001973B2" w:rsidP="00A521FB">
            <w:pPr>
              <w:jc w:val="both"/>
              <w:rPr>
                <w:b/>
                <w:sz w:val="19"/>
              </w:rPr>
            </w:pPr>
            <w:r w:rsidRPr="00B7684B">
              <w:rPr>
                <w:b/>
                <w:sz w:val="19"/>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4EFC3507" w14:textId="77777777" w:rsidR="001973B2" w:rsidRPr="00B7684B" w:rsidRDefault="001973B2" w:rsidP="00A521FB">
            <w:pPr>
              <w:jc w:val="both"/>
              <w:rPr>
                <w:sz w:val="19"/>
              </w:rPr>
            </w:pP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C8B31DF" w14:textId="77777777" w:rsidR="001973B2" w:rsidRPr="00B7684B" w:rsidRDefault="001973B2" w:rsidP="00A521FB">
            <w:pPr>
              <w:jc w:val="both"/>
              <w:rPr>
                <w:b/>
                <w:sz w:val="19"/>
              </w:rPr>
            </w:pPr>
            <w:r w:rsidRPr="00B7684B">
              <w:rPr>
                <w:b/>
                <w:sz w:val="19"/>
              </w:rPr>
              <w:t>kreditů</w:t>
            </w:r>
          </w:p>
        </w:tc>
        <w:tc>
          <w:tcPr>
            <w:tcW w:w="1644" w:type="dxa"/>
            <w:gridSpan w:val="6"/>
            <w:tcBorders>
              <w:top w:val="single" w:sz="4" w:space="0" w:color="auto"/>
              <w:left w:val="single" w:sz="4" w:space="0" w:color="auto"/>
              <w:bottom w:val="single" w:sz="4" w:space="0" w:color="auto"/>
              <w:right w:val="single" w:sz="4" w:space="0" w:color="auto"/>
            </w:tcBorders>
          </w:tcPr>
          <w:p w14:paraId="43051A2B" w14:textId="77777777" w:rsidR="001973B2" w:rsidRPr="00B7684B" w:rsidRDefault="001973B2" w:rsidP="00A521FB">
            <w:pPr>
              <w:jc w:val="both"/>
              <w:rPr>
                <w:sz w:val="19"/>
              </w:rPr>
            </w:pPr>
          </w:p>
        </w:tc>
      </w:tr>
      <w:tr w:rsidR="001973B2" w14:paraId="59A3F9A2"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172B6CE8" w14:textId="77777777" w:rsidR="001973B2" w:rsidRPr="00B7684B" w:rsidRDefault="001973B2" w:rsidP="00A521FB">
            <w:pPr>
              <w:jc w:val="both"/>
              <w:rPr>
                <w:b/>
                <w:sz w:val="19"/>
              </w:rPr>
            </w:pPr>
            <w:r w:rsidRPr="00B7684B">
              <w:rPr>
                <w:b/>
                <w:sz w:val="19"/>
              </w:rPr>
              <w:t>Prerekvizity, korekvizity, ekvivalence</w:t>
            </w:r>
          </w:p>
        </w:tc>
        <w:tc>
          <w:tcPr>
            <w:tcW w:w="7249" w:type="dxa"/>
            <w:gridSpan w:val="21"/>
            <w:tcBorders>
              <w:top w:val="single" w:sz="4" w:space="0" w:color="auto"/>
              <w:left w:val="single" w:sz="4" w:space="0" w:color="auto"/>
              <w:bottom w:val="single" w:sz="4" w:space="0" w:color="auto"/>
              <w:right w:val="single" w:sz="4" w:space="0" w:color="auto"/>
            </w:tcBorders>
          </w:tcPr>
          <w:p w14:paraId="77FDAB5D" w14:textId="77777777" w:rsidR="001973B2" w:rsidRPr="00B7684B" w:rsidRDefault="001973B2" w:rsidP="00A521FB">
            <w:pPr>
              <w:jc w:val="both"/>
              <w:rPr>
                <w:sz w:val="19"/>
              </w:rPr>
            </w:pPr>
          </w:p>
        </w:tc>
      </w:tr>
      <w:tr w:rsidR="001973B2" w14:paraId="39114BED"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02AC9698" w14:textId="77777777" w:rsidR="001973B2" w:rsidRPr="00B7684B" w:rsidRDefault="001973B2" w:rsidP="00A521FB">
            <w:pPr>
              <w:jc w:val="both"/>
              <w:rPr>
                <w:b/>
                <w:sz w:val="19"/>
              </w:rPr>
            </w:pPr>
            <w:r w:rsidRPr="00B7684B">
              <w:rPr>
                <w:b/>
                <w:sz w:val="19"/>
              </w:rPr>
              <w:t>Způsob ověření studijních výsledků</w:t>
            </w:r>
          </w:p>
        </w:tc>
        <w:tc>
          <w:tcPr>
            <w:tcW w:w="3433" w:type="dxa"/>
            <w:gridSpan w:val="12"/>
            <w:tcBorders>
              <w:top w:val="single" w:sz="4" w:space="0" w:color="auto"/>
              <w:left w:val="single" w:sz="4" w:space="0" w:color="auto"/>
              <w:bottom w:val="single" w:sz="4" w:space="0" w:color="auto"/>
              <w:right w:val="single" w:sz="4" w:space="0" w:color="auto"/>
            </w:tcBorders>
          </w:tcPr>
          <w:p w14:paraId="3219F76C" w14:textId="77777777" w:rsidR="001973B2" w:rsidRPr="00B7684B" w:rsidRDefault="001973B2" w:rsidP="00A521FB">
            <w:pPr>
              <w:jc w:val="both"/>
              <w:rPr>
                <w:sz w:val="19"/>
              </w:rPr>
            </w:pPr>
            <w:r w:rsidRPr="00B7684B">
              <w:rPr>
                <w:sz w:val="19"/>
              </w:rPr>
              <w:t>zkouška</w:t>
            </w: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35B88A" w14:textId="77777777" w:rsidR="001973B2" w:rsidRPr="00B7684B" w:rsidRDefault="001973B2" w:rsidP="00A521FB">
            <w:pPr>
              <w:jc w:val="both"/>
              <w:rPr>
                <w:b/>
                <w:sz w:val="19"/>
              </w:rPr>
            </w:pPr>
            <w:r w:rsidRPr="00B7684B">
              <w:rPr>
                <w:b/>
                <w:sz w:val="19"/>
              </w:rPr>
              <w:t>Forma výuky</w:t>
            </w:r>
          </w:p>
        </w:tc>
        <w:tc>
          <w:tcPr>
            <w:tcW w:w="1644" w:type="dxa"/>
            <w:gridSpan w:val="6"/>
            <w:tcBorders>
              <w:top w:val="single" w:sz="4" w:space="0" w:color="auto"/>
              <w:left w:val="single" w:sz="4" w:space="0" w:color="auto"/>
              <w:bottom w:val="single" w:sz="4" w:space="0" w:color="auto"/>
              <w:right w:val="single" w:sz="4" w:space="0" w:color="auto"/>
            </w:tcBorders>
          </w:tcPr>
          <w:p w14:paraId="0CF5497F" w14:textId="77777777" w:rsidR="001973B2" w:rsidRPr="00B7684B" w:rsidRDefault="001973B2" w:rsidP="00A521FB">
            <w:pPr>
              <w:jc w:val="both"/>
              <w:rPr>
                <w:sz w:val="19"/>
              </w:rPr>
            </w:pPr>
          </w:p>
        </w:tc>
      </w:tr>
      <w:tr w:rsidR="001973B2" w14:paraId="7D687548"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79AA52D"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49" w:type="dxa"/>
            <w:gridSpan w:val="21"/>
            <w:tcBorders>
              <w:top w:val="single" w:sz="4" w:space="0" w:color="auto"/>
              <w:left w:val="single" w:sz="4" w:space="0" w:color="auto"/>
              <w:bottom w:val="single" w:sz="4" w:space="0" w:color="auto"/>
              <w:right w:val="single" w:sz="4" w:space="0" w:color="auto"/>
            </w:tcBorders>
          </w:tcPr>
          <w:p w14:paraId="32BFA6A2" w14:textId="77777777" w:rsidR="001973B2" w:rsidRPr="00B7684B" w:rsidRDefault="001973B2" w:rsidP="00A521FB">
            <w:pPr>
              <w:jc w:val="both"/>
              <w:rPr>
                <w:sz w:val="19"/>
              </w:rPr>
            </w:pPr>
          </w:p>
        </w:tc>
      </w:tr>
      <w:tr w:rsidR="001973B2" w14:paraId="09D5FEA5" w14:textId="77777777" w:rsidTr="00B7684B">
        <w:trPr>
          <w:trHeight w:val="288"/>
        </w:trPr>
        <w:tc>
          <w:tcPr>
            <w:tcW w:w="3100" w:type="dxa"/>
            <w:tcBorders>
              <w:top w:val="nil"/>
              <w:left w:val="single" w:sz="4" w:space="0" w:color="auto"/>
              <w:bottom w:val="single" w:sz="4" w:space="0" w:color="auto"/>
              <w:right w:val="single" w:sz="4" w:space="0" w:color="auto"/>
            </w:tcBorders>
            <w:shd w:val="clear" w:color="auto" w:fill="F7CAAC"/>
            <w:vAlign w:val="center"/>
            <w:hideMark/>
          </w:tcPr>
          <w:p w14:paraId="2B684298" w14:textId="77777777" w:rsidR="001973B2" w:rsidRPr="00B7684B" w:rsidRDefault="001973B2" w:rsidP="00A521FB">
            <w:pPr>
              <w:rPr>
                <w:b/>
                <w:sz w:val="19"/>
              </w:rPr>
            </w:pPr>
            <w:r w:rsidRPr="00B7684B">
              <w:rPr>
                <w:b/>
                <w:sz w:val="19"/>
              </w:rPr>
              <w:t>Garant předmětu</w:t>
            </w:r>
          </w:p>
        </w:tc>
        <w:tc>
          <w:tcPr>
            <w:tcW w:w="7249" w:type="dxa"/>
            <w:gridSpan w:val="21"/>
            <w:tcBorders>
              <w:top w:val="single" w:sz="4" w:space="0" w:color="auto"/>
              <w:left w:val="single" w:sz="4" w:space="0" w:color="auto"/>
              <w:bottom w:val="single" w:sz="4" w:space="0" w:color="auto"/>
              <w:right w:val="single" w:sz="4" w:space="0" w:color="auto"/>
            </w:tcBorders>
            <w:vAlign w:val="center"/>
          </w:tcPr>
          <w:p w14:paraId="59CF8960" w14:textId="77777777" w:rsidR="001973B2" w:rsidRPr="00B7684B" w:rsidRDefault="001973B2" w:rsidP="00A521FB">
            <w:pPr>
              <w:rPr>
                <w:sz w:val="19"/>
              </w:rPr>
            </w:pPr>
            <w:r w:rsidRPr="00B7684B">
              <w:rPr>
                <w:spacing w:val="-2"/>
                <w:sz w:val="19"/>
              </w:rPr>
              <w:t>doc. Ing. Michal Staněk, Ph.D.</w:t>
            </w:r>
          </w:p>
        </w:tc>
      </w:tr>
      <w:tr w:rsidR="001973B2" w14:paraId="2F4E63DD" w14:textId="77777777" w:rsidTr="00B7684B">
        <w:trPr>
          <w:trHeight w:val="243"/>
        </w:trPr>
        <w:tc>
          <w:tcPr>
            <w:tcW w:w="3100" w:type="dxa"/>
            <w:tcBorders>
              <w:top w:val="nil"/>
              <w:left w:val="single" w:sz="4" w:space="0" w:color="auto"/>
              <w:bottom w:val="single" w:sz="4" w:space="0" w:color="auto"/>
              <w:right w:val="single" w:sz="4" w:space="0" w:color="auto"/>
            </w:tcBorders>
            <w:shd w:val="clear" w:color="auto" w:fill="F7CAAC"/>
            <w:hideMark/>
          </w:tcPr>
          <w:p w14:paraId="7196C074" w14:textId="77777777" w:rsidR="001973B2" w:rsidRPr="00B7684B" w:rsidRDefault="001973B2" w:rsidP="00A521FB">
            <w:pPr>
              <w:jc w:val="both"/>
              <w:rPr>
                <w:b/>
                <w:sz w:val="19"/>
              </w:rPr>
            </w:pPr>
            <w:r w:rsidRPr="00B7684B">
              <w:rPr>
                <w:b/>
                <w:sz w:val="19"/>
              </w:rPr>
              <w:t>Zapojení garanta do výuky předmětu</w:t>
            </w:r>
          </w:p>
        </w:tc>
        <w:tc>
          <w:tcPr>
            <w:tcW w:w="7249" w:type="dxa"/>
            <w:gridSpan w:val="21"/>
            <w:tcBorders>
              <w:top w:val="nil"/>
              <w:left w:val="single" w:sz="4" w:space="0" w:color="auto"/>
              <w:bottom w:val="single" w:sz="4" w:space="0" w:color="auto"/>
              <w:right w:val="single" w:sz="4" w:space="0" w:color="auto"/>
            </w:tcBorders>
          </w:tcPr>
          <w:p w14:paraId="3F620B0A" w14:textId="77777777" w:rsidR="001973B2" w:rsidRPr="00B7684B" w:rsidRDefault="001973B2" w:rsidP="00A521FB">
            <w:pPr>
              <w:jc w:val="both"/>
              <w:rPr>
                <w:sz w:val="19"/>
              </w:rPr>
            </w:pPr>
            <w:r w:rsidRPr="00B7684B">
              <w:rPr>
                <w:sz w:val="19"/>
              </w:rPr>
              <w:t>100%</w:t>
            </w:r>
          </w:p>
        </w:tc>
      </w:tr>
      <w:tr w:rsidR="001973B2" w14:paraId="04DE1CDD"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D59D7F8" w14:textId="77777777" w:rsidR="001973B2" w:rsidRPr="00B7684B" w:rsidRDefault="001973B2" w:rsidP="00A521FB">
            <w:pPr>
              <w:jc w:val="both"/>
              <w:rPr>
                <w:b/>
                <w:sz w:val="19"/>
              </w:rPr>
            </w:pPr>
            <w:r w:rsidRPr="00B7684B">
              <w:rPr>
                <w:b/>
                <w:sz w:val="19"/>
              </w:rPr>
              <w:t>Vyučující</w:t>
            </w:r>
          </w:p>
        </w:tc>
        <w:tc>
          <w:tcPr>
            <w:tcW w:w="7249" w:type="dxa"/>
            <w:gridSpan w:val="21"/>
            <w:tcBorders>
              <w:top w:val="single" w:sz="4" w:space="0" w:color="auto"/>
              <w:left w:val="single" w:sz="4" w:space="0" w:color="auto"/>
              <w:bottom w:val="nil"/>
              <w:right w:val="single" w:sz="4" w:space="0" w:color="auto"/>
            </w:tcBorders>
          </w:tcPr>
          <w:p w14:paraId="2ABF3843" w14:textId="77777777" w:rsidR="001973B2" w:rsidRPr="00B7684B" w:rsidRDefault="001973B2" w:rsidP="00A521FB">
            <w:pPr>
              <w:jc w:val="both"/>
              <w:rPr>
                <w:sz w:val="19"/>
              </w:rPr>
            </w:pPr>
          </w:p>
        </w:tc>
      </w:tr>
      <w:tr w:rsidR="001973B2" w14:paraId="7818DCB1"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5805F871" w14:textId="77777777" w:rsidR="001973B2" w:rsidRPr="00B7684B" w:rsidRDefault="001973B2" w:rsidP="00A521FB">
            <w:pPr>
              <w:spacing w:before="20" w:after="20"/>
              <w:rPr>
                <w:sz w:val="19"/>
              </w:rPr>
            </w:pPr>
            <w:r w:rsidRPr="00B7684B">
              <w:rPr>
                <w:spacing w:val="-2"/>
                <w:sz w:val="19"/>
              </w:rPr>
              <w:t>doc. Ing. Michal Staněk, Ph.D.</w:t>
            </w:r>
          </w:p>
        </w:tc>
      </w:tr>
      <w:tr w:rsidR="001973B2" w14:paraId="719BF483"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CD763BD" w14:textId="77777777" w:rsidR="001973B2" w:rsidRPr="00B7684B" w:rsidRDefault="001973B2" w:rsidP="00A521FB">
            <w:pPr>
              <w:jc w:val="both"/>
              <w:rPr>
                <w:b/>
                <w:sz w:val="19"/>
              </w:rPr>
            </w:pPr>
            <w:r w:rsidRPr="00B7684B">
              <w:rPr>
                <w:b/>
                <w:sz w:val="19"/>
              </w:rPr>
              <w:lastRenderedPageBreak/>
              <w:t>Stručná anotace předmětu</w:t>
            </w:r>
          </w:p>
        </w:tc>
        <w:tc>
          <w:tcPr>
            <w:tcW w:w="7249" w:type="dxa"/>
            <w:gridSpan w:val="21"/>
            <w:tcBorders>
              <w:top w:val="single" w:sz="4" w:space="0" w:color="auto"/>
              <w:left w:val="single" w:sz="4" w:space="0" w:color="auto"/>
              <w:bottom w:val="nil"/>
              <w:right w:val="single" w:sz="4" w:space="0" w:color="auto"/>
            </w:tcBorders>
          </w:tcPr>
          <w:p w14:paraId="1E1A4A2A" w14:textId="77777777" w:rsidR="001973B2" w:rsidRPr="00B7684B" w:rsidRDefault="001973B2" w:rsidP="00A521FB">
            <w:pPr>
              <w:jc w:val="both"/>
              <w:rPr>
                <w:sz w:val="19"/>
              </w:rPr>
            </w:pPr>
          </w:p>
        </w:tc>
      </w:tr>
      <w:tr w:rsidR="001973B2" w:rsidRPr="007B40BC" w14:paraId="39BF54F2" w14:textId="77777777" w:rsidTr="00B7684B">
        <w:trPr>
          <w:trHeight w:val="2478"/>
        </w:trPr>
        <w:tc>
          <w:tcPr>
            <w:tcW w:w="10349" w:type="dxa"/>
            <w:gridSpan w:val="22"/>
            <w:tcBorders>
              <w:top w:val="nil"/>
              <w:left w:val="single" w:sz="4" w:space="0" w:color="auto"/>
              <w:bottom w:val="single" w:sz="12" w:space="0" w:color="auto"/>
              <w:right w:val="single" w:sz="4" w:space="0" w:color="auto"/>
            </w:tcBorders>
          </w:tcPr>
          <w:p w14:paraId="07003BD5" w14:textId="77777777" w:rsidR="001973B2" w:rsidRPr="00B7684B" w:rsidRDefault="001973B2" w:rsidP="00A521FB">
            <w:pPr>
              <w:jc w:val="both"/>
              <w:rPr>
                <w:sz w:val="19"/>
              </w:rPr>
            </w:pPr>
            <w:r w:rsidRPr="00B7684B">
              <w:rPr>
                <w:color w:val="000000"/>
                <w:sz w:val="19"/>
                <w:shd w:val="clear" w:color="auto" w:fill="FFFFFF"/>
              </w:rPr>
              <w:t>Cílem předmětu je získání hlubších znalostí o stavbě strojů a zařízení pro zpracování polymerů, jak pro kontinuální, tak pro cyklické procesy. Studenti získají přehled o strojích míchacích pro míchání nízkoviskozních a vysoceviskozních materiálů, strojích válcovacích a linkách s válcovacími stroji vč. řízení. Seznámí se také se zařízením (stroji a linkami) pro vytlačovací a vstřikovací technologie. </w:t>
            </w:r>
          </w:p>
          <w:p w14:paraId="2F03FFC5" w14:textId="77777777" w:rsidR="001973B2" w:rsidRPr="00B7684B" w:rsidRDefault="001973B2" w:rsidP="00A521FB">
            <w:pPr>
              <w:jc w:val="both"/>
              <w:rPr>
                <w:sz w:val="6"/>
                <w:szCs w:val="6"/>
              </w:rPr>
            </w:pPr>
          </w:p>
          <w:p w14:paraId="4777F48B" w14:textId="77777777" w:rsidR="001973B2" w:rsidRPr="00B7684B" w:rsidRDefault="001973B2" w:rsidP="00A521FB">
            <w:pPr>
              <w:jc w:val="both"/>
              <w:rPr>
                <w:sz w:val="19"/>
                <w:u w:val="single"/>
              </w:rPr>
            </w:pPr>
            <w:r w:rsidRPr="00B7684B">
              <w:rPr>
                <w:sz w:val="19"/>
                <w:u w:val="single"/>
              </w:rPr>
              <w:t>Základní témata:</w:t>
            </w:r>
          </w:p>
          <w:p w14:paraId="4A1FC49D" w14:textId="3BE88360" w:rsidR="00883C3D" w:rsidRPr="00C71468" w:rsidRDefault="00883C3D" w:rsidP="00AB6B08">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C71468">
              <w:rPr>
                <w:bCs/>
                <w:sz w:val="19"/>
                <w:szCs w:val="19"/>
                <w:lang w:val="en-US" w:eastAsia="en-US"/>
              </w:rPr>
              <w:t>Stavba zpracovatelských strojů (rámy strojů, pohony, měření a regulace, ovládací systémy). </w:t>
            </w:r>
          </w:p>
          <w:p w14:paraId="3FC68C55" w14:textId="77777777"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Stroje pro přípravu polymerních materiálů (termoplastů, reaktoplastů, kaučukových směsí). </w:t>
            </w:r>
          </w:p>
          <w:p w14:paraId="3F0275CA" w14:textId="6204D79C" w:rsidR="00883C3D" w:rsidRPr="00B7684B" w:rsidRDefault="00883C3D" w:rsidP="00B7684B">
            <w:pPr>
              <w:pStyle w:val="xmsonormal"/>
              <w:numPr>
                <w:ilvl w:val="0"/>
                <w:numId w:val="30"/>
              </w:numPr>
              <w:shd w:val="clear" w:color="auto" w:fill="FFFFFF"/>
              <w:spacing w:before="0" w:beforeAutospacing="0" w:after="0" w:afterAutospacing="0"/>
              <w:ind w:left="113" w:hanging="113"/>
              <w:rPr>
                <w:sz w:val="19"/>
                <w:lang w:val="en-US"/>
              </w:rPr>
            </w:pPr>
            <w:r w:rsidRPr="00B7684B">
              <w:rPr>
                <w:sz w:val="19"/>
                <w:lang w:val="en-US"/>
              </w:rPr>
              <w:t>Stroje a zařízení pro cyklické zpracování polymerů. </w:t>
            </w:r>
            <w:r w:rsidRPr="00C71468">
              <w:rPr>
                <w:bCs/>
                <w:sz w:val="19"/>
                <w:szCs w:val="19"/>
                <w:lang w:val="en-US" w:eastAsia="en-US"/>
              </w:rPr>
              <w:t xml:space="preserve"> </w:t>
            </w:r>
          </w:p>
          <w:p w14:paraId="5C6DA936" w14:textId="6ED05E6D"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Stroje a zařízení pro kontinuální zpracování polymerů. </w:t>
            </w:r>
          </w:p>
          <w:p w14:paraId="76016CDB" w14:textId="4AC364DF" w:rsidR="00883C3D" w:rsidRPr="00C71468" w:rsidRDefault="00883C3D" w:rsidP="00AB6B08">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C71468">
              <w:rPr>
                <w:bCs/>
                <w:sz w:val="19"/>
                <w:szCs w:val="19"/>
                <w:lang w:val="en-US" w:eastAsia="en-US"/>
              </w:rPr>
              <w:t>Dimenzování a kontrolní výpočty strojních součástí jednotlivých strojů.</w:t>
            </w:r>
          </w:p>
          <w:p w14:paraId="2FBA1182" w14:textId="77777777"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Zpracovatelské linky, řazení strojů. </w:t>
            </w:r>
          </w:p>
          <w:p w14:paraId="103E7D20" w14:textId="6A826728"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Energetický výpočet a energetická bilance strojů a zpracovatelských linek.</w:t>
            </w:r>
          </w:p>
          <w:p w14:paraId="4852E062" w14:textId="7FE6BD59" w:rsidR="00883C3D" w:rsidRPr="00C71468" w:rsidRDefault="00883C3D" w:rsidP="00AB6B08">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C71468">
              <w:rPr>
                <w:bCs/>
                <w:sz w:val="19"/>
                <w:szCs w:val="19"/>
                <w:lang w:val="en-US" w:eastAsia="en-US"/>
              </w:rPr>
              <w:t>Kapacitní výpočty výrobních strojů a zařízení.</w:t>
            </w:r>
          </w:p>
          <w:p w14:paraId="2E76EC70" w14:textId="51FAFBCA" w:rsidR="00883C3D" w:rsidRPr="00C71468" w:rsidRDefault="00883C3D" w:rsidP="00AB6B08">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C71468">
              <w:rPr>
                <w:bCs/>
                <w:sz w:val="19"/>
                <w:szCs w:val="19"/>
                <w:lang w:val="en-US" w:eastAsia="en-US"/>
              </w:rPr>
              <w:t>Průmyslové roboty</w:t>
            </w:r>
            <w:r w:rsidRPr="00B7684B">
              <w:rPr>
                <w:sz w:val="19"/>
                <w:lang w:val="en-US"/>
              </w:rPr>
              <w:t xml:space="preserve"> a manipulátory, </w:t>
            </w:r>
            <w:r w:rsidRPr="00C71468">
              <w:rPr>
                <w:bCs/>
                <w:sz w:val="19"/>
                <w:szCs w:val="19"/>
                <w:lang w:val="en-US" w:eastAsia="en-US"/>
              </w:rPr>
              <w:t>periférie.</w:t>
            </w:r>
          </w:p>
          <w:p w14:paraId="2359608D" w14:textId="77777777" w:rsidR="00883C3D" w:rsidRPr="00C71468" w:rsidRDefault="00883C3D" w:rsidP="00AB6B08">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C71468">
              <w:rPr>
                <w:bCs/>
                <w:sz w:val="19"/>
                <w:szCs w:val="19"/>
                <w:lang w:val="en-US" w:eastAsia="en-US"/>
              </w:rPr>
              <w:t>Stroje a zařízení pro aditivní způsob výroby.</w:t>
            </w:r>
          </w:p>
          <w:p w14:paraId="568EA791" w14:textId="2E5DA209" w:rsidR="001973B2" w:rsidRPr="00B7684B" w:rsidRDefault="00883C3D" w:rsidP="00B7684B">
            <w:pPr>
              <w:pStyle w:val="xmsonormal"/>
              <w:numPr>
                <w:ilvl w:val="0"/>
                <w:numId w:val="30"/>
              </w:numPr>
              <w:shd w:val="clear" w:color="auto" w:fill="FFFFFF"/>
              <w:spacing w:before="0" w:beforeAutospacing="0" w:after="0" w:afterAutospacing="0"/>
              <w:ind w:left="113" w:hanging="113"/>
              <w:rPr>
                <w:sz w:val="19"/>
                <w:u w:val="single"/>
              </w:rPr>
            </w:pPr>
            <w:r w:rsidRPr="00C71468">
              <w:rPr>
                <w:bCs/>
                <w:sz w:val="19"/>
                <w:szCs w:val="19"/>
                <w:lang w:val="en-US" w:eastAsia="en-US"/>
              </w:rPr>
              <w:t>Nové trendy ve výrobních procesech a zařízeních</w:t>
            </w:r>
            <w:r w:rsidRPr="00B7684B">
              <w:rPr>
                <w:sz w:val="19"/>
                <w:lang w:val="en-US"/>
              </w:rPr>
              <w:t>.</w:t>
            </w:r>
          </w:p>
        </w:tc>
      </w:tr>
      <w:tr w:rsidR="001973B2" w:rsidRPr="007B40BC" w14:paraId="1996333F"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7C2A97A2" w14:textId="77777777" w:rsidR="001973B2" w:rsidRPr="00B7684B" w:rsidRDefault="001973B2" w:rsidP="00A521FB">
            <w:pPr>
              <w:jc w:val="both"/>
              <w:rPr>
                <w:sz w:val="19"/>
              </w:rPr>
            </w:pPr>
            <w:r w:rsidRPr="00B7684B">
              <w:rPr>
                <w:b/>
                <w:sz w:val="19"/>
              </w:rPr>
              <w:t>Studijní literatura a studijní pomůcky</w:t>
            </w:r>
          </w:p>
        </w:tc>
        <w:tc>
          <w:tcPr>
            <w:tcW w:w="6678" w:type="dxa"/>
            <w:gridSpan w:val="18"/>
            <w:tcBorders>
              <w:top w:val="nil"/>
              <w:left w:val="single" w:sz="4" w:space="0" w:color="auto"/>
              <w:bottom w:val="nil"/>
              <w:right w:val="single" w:sz="4" w:space="0" w:color="auto"/>
            </w:tcBorders>
          </w:tcPr>
          <w:p w14:paraId="09082C3F" w14:textId="77777777" w:rsidR="001973B2" w:rsidRPr="00B7684B" w:rsidRDefault="001973B2" w:rsidP="00A521FB">
            <w:pPr>
              <w:jc w:val="both"/>
              <w:rPr>
                <w:sz w:val="19"/>
              </w:rPr>
            </w:pPr>
          </w:p>
        </w:tc>
      </w:tr>
      <w:tr w:rsidR="001973B2" w:rsidRPr="007B40BC" w14:paraId="3CC078B8" w14:textId="77777777" w:rsidTr="00B7684B">
        <w:trPr>
          <w:trHeight w:val="1497"/>
        </w:trPr>
        <w:tc>
          <w:tcPr>
            <w:tcW w:w="10349" w:type="dxa"/>
            <w:gridSpan w:val="22"/>
            <w:tcBorders>
              <w:top w:val="nil"/>
              <w:left w:val="single" w:sz="4" w:space="0" w:color="auto"/>
              <w:bottom w:val="single" w:sz="4" w:space="0" w:color="auto"/>
              <w:right w:val="single" w:sz="4" w:space="0" w:color="auto"/>
            </w:tcBorders>
          </w:tcPr>
          <w:p w14:paraId="3238C0DE" w14:textId="77777777" w:rsidR="001973B2" w:rsidRPr="00B7684B" w:rsidRDefault="001973B2" w:rsidP="00A521FB">
            <w:pPr>
              <w:jc w:val="both"/>
              <w:rPr>
                <w:sz w:val="19"/>
                <w:u w:val="single"/>
              </w:rPr>
            </w:pPr>
            <w:r w:rsidRPr="00B7684B">
              <w:rPr>
                <w:sz w:val="19"/>
                <w:u w:val="single"/>
              </w:rPr>
              <w:t>Povinná literatura:</w:t>
            </w:r>
          </w:p>
          <w:p w14:paraId="464BDB57" w14:textId="77777777" w:rsidR="001973B2" w:rsidRPr="00B7684B" w:rsidRDefault="001973B2" w:rsidP="00A521FB">
            <w:pPr>
              <w:jc w:val="both"/>
              <w:rPr>
                <w:color w:val="000000"/>
                <w:sz w:val="19"/>
              </w:rPr>
            </w:pPr>
            <w:r w:rsidRPr="00B7684B">
              <w:rPr>
                <w:color w:val="000000"/>
                <w:sz w:val="19"/>
              </w:rPr>
              <w:t xml:space="preserve">JOHANNABER, F. </w:t>
            </w:r>
            <w:r w:rsidRPr="00B7684B">
              <w:rPr>
                <w:i/>
                <w:color w:val="000000"/>
                <w:sz w:val="19"/>
              </w:rPr>
              <w:t>Injection Molding Machines: A User's Guide</w:t>
            </w:r>
            <w:r w:rsidRPr="00B7684B">
              <w:rPr>
                <w:color w:val="000000"/>
                <w:sz w:val="19"/>
              </w:rPr>
              <w:t>. 4th Ed. Munich: Carl Hanser Publishers, 2008, xii, 378 s. ISBN 978-1-56990-418-3.</w:t>
            </w:r>
          </w:p>
          <w:p w14:paraId="672A7883" w14:textId="77777777" w:rsidR="001973B2" w:rsidRPr="00B7684B" w:rsidRDefault="001973B2" w:rsidP="00A521FB">
            <w:pPr>
              <w:jc w:val="both"/>
              <w:rPr>
                <w:color w:val="000000"/>
                <w:sz w:val="19"/>
              </w:rPr>
            </w:pPr>
            <w:r w:rsidRPr="00B7684B">
              <w:rPr>
                <w:color w:val="000000"/>
                <w:sz w:val="19"/>
              </w:rPr>
              <w:t xml:space="preserve">RAUWENDAAL, C., GRAMANN, P.J., DAVIS, B.A., OSSWALD, T.A. </w:t>
            </w:r>
            <w:r w:rsidRPr="00B7684B">
              <w:rPr>
                <w:i/>
                <w:color w:val="000000"/>
                <w:sz w:val="19"/>
              </w:rPr>
              <w:t>Polymer Extrusion</w:t>
            </w:r>
            <w:r w:rsidRPr="00B7684B">
              <w:rPr>
                <w:color w:val="000000"/>
                <w:sz w:val="19"/>
              </w:rPr>
              <w:t>. 5th Ed. Munich: Hanser Publications, 2014, xvi, 934 s. ISBN 978-1-56990-516-6.</w:t>
            </w:r>
          </w:p>
          <w:p w14:paraId="635E269C" w14:textId="77777777" w:rsidR="001973B2" w:rsidRPr="00B7684B" w:rsidRDefault="001973B2" w:rsidP="00A521FB">
            <w:pPr>
              <w:jc w:val="both"/>
              <w:rPr>
                <w:color w:val="000000"/>
                <w:sz w:val="19"/>
              </w:rPr>
            </w:pPr>
            <w:r w:rsidRPr="00B7684B">
              <w:rPr>
                <w:color w:val="000000"/>
                <w:sz w:val="19"/>
              </w:rPr>
              <w:t xml:space="preserve">RAUWENDAAL, C. </w:t>
            </w:r>
            <w:r w:rsidRPr="00B7684B">
              <w:rPr>
                <w:i/>
                <w:color w:val="000000"/>
                <w:sz w:val="19"/>
              </w:rPr>
              <w:t>SPC: Statistical Process Control in Injection Molding and Extrusion</w:t>
            </w:r>
            <w:r w:rsidRPr="00B7684B">
              <w:rPr>
                <w:color w:val="000000"/>
                <w:sz w:val="19"/>
              </w:rPr>
              <w:t>. 2nd Ed. Munich: Hanser Publishers, 2008, xiii, 250 s. ISBN 978-1-56990-427-5.</w:t>
            </w:r>
          </w:p>
          <w:p w14:paraId="2DFC1387" w14:textId="77777777" w:rsidR="001973B2" w:rsidRPr="00B7684B" w:rsidRDefault="001973B2" w:rsidP="00A521FB">
            <w:pPr>
              <w:jc w:val="both"/>
              <w:rPr>
                <w:sz w:val="6"/>
                <w:szCs w:val="6"/>
                <w:u w:val="single"/>
              </w:rPr>
            </w:pPr>
          </w:p>
          <w:p w14:paraId="3A85E840" w14:textId="77777777" w:rsidR="001973B2" w:rsidRPr="00B7684B" w:rsidRDefault="001973B2" w:rsidP="00A521FB">
            <w:pPr>
              <w:jc w:val="both"/>
              <w:rPr>
                <w:sz w:val="19"/>
                <w:u w:val="single"/>
              </w:rPr>
            </w:pPr>
            <w:r w:rsidRPr="00B7684B">
              <w:rPr>
                <w:sz w:val="19"/>
                <w:u w:val="single"/>
              </w:rPr>
              <w:t>Doporučená literatura:</w:t>
            </w:r>
          </w:p>
          <w:p w14:paraId="33AD2DD3" w14:textId="77777777" w:rsidR="00883C3D" w:rsidRPr="001A5CC6" w:rsidRDefault="00883C3D" w:rsidP="00883C3D">
            <w:pPr>
              <w:jc w:val="both"/>
              <w:rPr>
                <w:spacing w:val="-2"/>
                <w:sz w:val="19"/>
                <w:szCs w:val="19"/>
              </w:rPr>
            </w:pPr>
            <w:r w:rsidRPr="001A5CC6">
              <w:rPr>
                <w:color w:val="000000"/>
                <w:sz w:val="19"/>
                <w:szCs w:val="19"/>
              </w:rPr>
              <w:t xml:space="preserve">KERKSTRA, R., BRAMMER, S. </w:t>
            </w:r>
            <w:r w:rsidRPr="001A5CC6">
              <w:rPr>
                <w:i/>
                <w:sz w:val="19"/>
                <w:szCs w:val="19"/>
              </w:rPr>
              <w:t>Injection Molding Advanced Ttroubleshooting Guide</w:t>
            </w:r>
            <w:r w:rsidRPr="001A5CC6">
              <w:rPr>
                <w:sz w:val="19"/>
                <w:szCs w:val="19"/>
              </w:rPr>
              <w:t xml:space="preserve">. </w:t>
            </w:r>
            <w:r w:rsidRPr="001A5CC6">
              <w:rPr>
                <w:color w:val="000000"/>
                <w:sz w:val="19"/>
                <w:szCs w:val="19"/>
              </w:rPr>
              <w:t>Munich: Hanser Publishers, 2018, xx, 491 s. ISBN 978-1-56990-645-3.</w:t>
            </w:r>
          </w:p>
          <w:p w14:paraId="3E2BC0A8" w14:textId="05CCADD0" w:rsidR="001973B2" w:rsidRPr="00B7684B" w:rsidRDefault="001973B2" w:rsidP="00A521FB">
            <w:pPr>
              <w:jc w:val="both"/>
              <w:rPr>
                <w:sz w:val="19"/>
              </w:rPr>
            </w:pPr>
            <w:r w:rsidRPr="00B7684B">
              <w:rPr>
                <w:color w:val="000000"/>
                <w:sz w:val="19"/>
              </w:rPr>
              <w:t xml:space="preserve">WAGNER, J.R. </w:t>
            </w:r>
            <w:r w:rsidRPr="00B7684B">
              <w:rPr>
                <w:i/>
                <w:color w:val="000000"/>
                <w:sz w:val="19"/>
              </w:rPr>
              <w:t>Handbook of Troubleshooting Plastics Processes: A Practical Guide</w:t>
            </w:r>
            <w:r w:rsidRPr="00B7684B">
              <w:rPr>
                <w:color w:val="000000"/>
                <w:sz w:val="19"/>
              </w:rPr>
              <w:t xml:space="preserve">. Hoboken: Wiley, 2012, xxi, 479 s. DOI 978-1-118-51118-3. Dostupné z: </w:t>
            </w:r>
            <w:hyperlink r:id="rId97" w:history="1">
              <w:r w:rsidRPr="00B7684B">
                <w:rPr>
                  <w:rStyle w:val="Hyperlink"/>
                  <w:sz w:val="19"/>
                </w:rPr>
                <w:t>http://onlinelibrary.wiley.com/book/10.1002/9781118511183</w:t>
              </w:r>
            </w:hyperlink>
            <w:r w:rsidRPr="00B7684B">
              <w:rPr>
                <w:color w:val="000000"/>
                <w:sz w:val="19"/>
              </w:rPr>
              <w:t>.</w:t>
            </w:r>
          </w:p>
          <w:p w14:paraId="2F8ACBF7" w14:textId="77777777" w:rsidR="001973B2" w:rsidRPr="00B7684B" w:rsidRDefault="001973B2" w:rsidP="00A521FB">
            <w:pPr>
              <w:jc w:val="both"/>
              <w:rPr>
                <w:color w:val="000000"/>
                <w:sz w:val="19"/>
              </w:rPr>
            </w:pPr>
            <w:r w:rsidRPr="00B7684B">
              <w:rPr>
                <w:color w:val="000000"/>
                <w:sz w:val="19"/>
              </w:rPr>
              <w:t xml:space="preserve">AGASSANT, J.F., AVENAS, P., CARREAU, P., VERGNES, B., VINCENT, M. </w:t>
            </w:r>
            <w:r w:rsidRPr="00B7684B">
              <w:rPr>
                <w:i/>
                <w:color w:val="000000"/>
                <w:sz w:val="19"/>
              </w:rPr>
              <w:t>Polymer Processing: Principles and Modeling</w:t>
            </w:r>
            <w:r w:rsidRPr="00B7684B">
              <w:rPr>
                <w:color w:val="000000"/>
                <w:sz w:val="19"/>
              </w:rPr>
              <w:t>. 2nd Ed. Munich: Hanser Publishers, 2017, xli, 841 s. ISBN 978-1-56990-605-7.</w:t>
            </w:r>
          </w:p>
          <w:p w14:paraId="6D53A3D1" w14:textId="18701C6F" w:rsidR="001973B2" w:rsidRPr="00B7684B" w:rsidRDefault="001973B2" w:rsidP="00B25A66">
            <w:pPr>
              <w:jc w:val="both"/>
              <w:rPr>
                <w:sz w:val="19"/>
              </w:rPr>
            </w:pPr>
            <w:r w:rsidRPr="00B7684B">
              <w:rPr>
                <w:color w:val="000000"/>
                <w:sz w:val="19"/>
              </w:rPr>
              <w:t xml:space="preserve">LEE, N.C. </w:t>
            </w:r>
            <w:r w:rsidRPr="00B7684B">
              <w:rPr>
                <w:i/>
                <w:color w:val="000000"/>
                <w:sz w:val="19"/>
              </w:rPr>
              <w:t>Blow Molding Design Guide</w:t>
            </w:r>
            <w:r w:rsidRPr="00B7684B">
              <w:rPr>
                <w:color w:val="000000"/>
                <w:sz w:val="19"/>
              </w:rPr>
              <w:t xml:space="preserve">. 2nd Ed. Munich: Hanser, 2008, xiii, 265 s. ISBN 978-1-56990-426-8. </w:t>
            </w:r>
          </w:p>
        </w:tc>
      </w:tr>
      <w:tr w:rsidR="001973B2" w14:paraId="4C9FFEBA"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3EE404FC" w14:textId="77777777" w:rsidR="001973B2" w:rsidRPr="00B7684B" w:rsidRDefault="001973B2" w:rsidP="00A521FB">
            <w:pPr>
              <w:jc w:val="center"/>
              <w:rPr>
                <w:b/>
                <w:sz w:val="19"/>
              </w:rPr>
            </w:pPr>
            <w:r w:rsidRPr="00B7684B">
              <w:rPr>
                <w:b/>
                <w:sz w:val="19"/>
              </w:rPr>
              <w:t>Informace ke kombinované nebo distanční formě</w:t>
            </w:r>
          </w:p>
        </w:tc>
      </w:tr>
      <w:tr w:rsidR="001973B2" w14:paraId="496FDAA4" w14:textId="77777777" w:rsidTr="00B7684B">
        <w:tc>
          <w:tcPr>
            <w:tcW w:w="4813"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30FC14D7" w14:textId="77777777" w:rsidR="001973B2" w:rsidRPr="00B7684B" w:rsidRDefault="001973B2" w:rsidP="00A521FB">
            <w:pPr>
              <w:jc w:val="both"/>
              <w:rPr>
                <w:sz w:val="19"/>
              </w:rPr>
            </w:pPr>
            <w:r w:rsidRPr="00B7684B">
              <w:rPr>
                <w:b/>
                <w:sz w:val="19"/>
              </w:rPr>
              <w:t>Rozsah konzultací (soustředění)</w:t>
            </w:r>
          </w:p>
        </w:tc>
        <w:tc>
          <w:tcPr>
            <w:tcW w:w="897" w:type="dxa"/>
            <w:gridSpan w:val="3"/>
            <w:tcBorders>
              <w:top w:val="single" w:sz="2" w:space="0" w:color="auto"/>
              <w:left w:val="single" w:sz="4" w:space="0" w:color="auto"/>
              <w:bottom w:val="single" w:sz="4" w:space="0" w:color="auto"/>
              <w:right w:val="single" w:sz="4" w:space="0" w:color="auto"/>
            </w:tcBorders>
          </w:tcPr>
          <w:p w14:paraId="51B84BD4" w14:textId="77777777" w:rsidR="001973B2" w:rsidRPr="00B7684B" w:rsidRDefault="001973B2" w:rsidP="00A521FB">
            <w:pPr>
              <w:jc w:val="both"/>
              <w:rPr>
                <w:sz w:val="19"/>
              </w:rPr>
            </w:pPr>
          </w:p>
        </w:tc>
        <w:tc>
          <w:tcPr>
            <w:tcW w:w="4639"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2641E80C" w14:textId="77777777" w:rsidR="001973B2" w:rsidRPr="00B7684B" w:rsidRDefault="001973B2" w:rsidP="00A521FB">
            <w:pPr>
              <w:jc w:val="both"/>
              <w:rPr>
                <w:b/>
                <w:sz w:val="19"/>
              </w:rPr>
            </w:pPr>
            <w:r w:rsidRPr="00B7684B">
              <w:rPr>
                <w:b/>
                <w:sz w:val="19"/>
              </w:rPr>
              <w:t xml:space="preserve">hodin </w:t>
            </w:r>
          </w:p>
        </w:tc>
      </w:tr>
      <w:tr w:rsidR="001973B2" w14:paraId="6AD54474"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6323ADF4" w14:textId="77777777" w:rsidR="001973B2" w:rsidRPr="00B7684B" w:rsidRDefault="001973B2" w:rsidP="00A521FB">
            <w:pPr>
              <w:jc w:val="both"/>
              <w:rPr>
                <w:b/>
                <w:sz w:val="19"/>
              </w:rPr>
            </w:pPr>
            <w:r w:rsidRPr="00B7684B">
              <w:rPr>
                <w:b/>
                <w:sz w:val="19"/>
              </w:rPr>
              <w:t>Informace o způsobu kontaktu s vyučujícím</w:t>
            </w:r>
          </w:p>
        </w:tc>
      </w:tr>
      <w:tr w:rsidR="001973B2" w14:paraId="75F3B666" w14:textId="77777777" w:rsidTr="00B7684B">
        <w:trPr>
          <w:trHeight w:val="1373"/>
        </w:trPr>
        <w:tc>
          <w:tcPr>
            <w:tcW w:w="10349" w:type="dxa"/>
            <w:gridSpan w:val="22"/>
            <w:tcBorders>
              <w:top w:val="single" w:sz="4" w:space="0" w:color="auto"/>
              <w:left w:val="single" w:sz="4" w:space="0" w:color="auto"/>
              <w:bottom w:val="single" w:sz="4" w:space="0" w:color="auto"/>
              <w:right w:val="single" w:sz="4" w:space="0" w:color="auto"/>
            </w:tcBorders>
          </w:tcPr>
          <w:p w14:paraId="2F6070FB" w14:textId="77777777" w:rsidR="00E312DB" w:rsidRPr="00B7684B" w:rsidRDefault="00E312DB" w:rsidP="00E312DB">
            <w:pPr>
              <w:pStyle w:val="xxmsonormal"/>
              <w:shd w:val="clear" w:color="auto" w:fill="FFFFFF"/>
              <w:spacing w:before="0" w:beforeAutospacing="0" w:after="0" w:afterAutospacing="0"/>
              <w:jc w:val="both"/>
              <w:rPr>
                <w:color w:val="000000"/>
                <w:sz w:val="19"/>
              </w:rPr>
            </w:pPr>
            <w:r w:rsidRPr="00C71468">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370B81B"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7D904A9A" w14:textId="249A42FC" w:rsidR="00B25A66"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98" w:history="1">
              <w:r w:rsidRPr="00B7684B">
                <w:rPr>
                  <w:rStyle w:val="Hyperlink"/>
                  <w:sz w:val="19"/>
                </w:rPr>
                <w:t>stanek@utb.cz</w:t>
              </w:r>
            </w:hyperlink>
            <w:r w:rsidRPr="00B7684B">
              <w:rPr>
                <w:color w:val="000000"/>
                <w:sz w:val="19"/>
              </w:rPr>
              <w:t>, 576 035</w:t>
            </w:r>
            <w:r w:rsidR="00C71468">
              <w:rPr>
                <w:color w:val="000000"/>
                <w:sz w:val="19"/>
                <w:szCs w:val="19"/>
              </w:rPr>
              <w:t> </w:t>
            </w:r>
            <w:r w:rsidRPr="00B7684B">
              <w:rPr>
                <w:color w:val="000000"/>
                <w:sz w:val="19"/>
              </w:rPr>
              <w:t>153.</w:t>
            </w:r>
          </w:p>
          <w:p w14:paraId="238AE212" w14:textId="77777777" w:rsidR="0064112C" w:rsidRDefault="0064112C" w:rsidP="00B7684B">
            <w:pPr>
              <w:pStyle w:val="xxmsonormal"/>
              <w:shd w:val="clear" w:color="auto" w:fill="FFFFFF"/>
              <w:spacing w:before="0" w:beforeAutospacing="0" w:after="0" w:afterAutospacing="0"/>
              <w:rPr>
                <w:color w:val="000000"/>
                <w:sz w:val="19"/>
              </w:rPr>
            </w:pPr>
          </w:p>
          <w:p w14:paraId="1A3A06F0" w14:textId="1825F72D" w:rsidR="0064112C" w:rsidRDefault="0064112C" w:rsidP="00B7684B">
            <w:pPr>
              <w:pStyle w:val="xxmsonormal"/>
              <w:shd w:val="clear" w:color="auto" w:fill="FFFFFF"/>
              <w:spacing w:before="0" w:beforeAutospacing="0" w:after="0" w:afterAutospacing="0"/>
              <w:rPr>
                <w:sz w:val="19"/>
              </w:rPr>
            </w:pPr>
          </w:p>
          <w:p w14:paraId="0388390A" w14:textId="77777777" w:rsidR="00783CD8" w:rsidRDefault="00783CD8" w:rsidP="00B7684B">
            <w:pPr>
              <w:pStyle w:val="xxmsonormal"/>
              <w:shd w:val="clear" w:color="auto" w:fill="FFFFFF"/>
              <w:spacing w:before="0" w:beforeAutospacing="0" w:after="0" w:afterAutospacing="0"/>
              <w:rPr>
                <w:sz w:val="19"/>
              </w:rPr>
            </w:pPr>
          </w:p>
          <w:p w14:paraId="3B1028A3" w14:textId="3381EBA6" w:rsidR="003260C2" w:rsidRPr="00B7684B" w:rsidRDefault="003260C2" w:rsidP="00B7684B">
            <w:pPr>
              <w:pStyle w:val="xxmsonormal"/>
              <w:shd w:val="clear" w:color="auto" w:fill="FFFFFF"/>
              <w:spacing w:before="0" w:beforeAutospacing="0" w:after="0" w:afterAutospacing="0"/>
              <w:rPr>
                <w:sz w:val="19"/>
              </w:rPr>
            </w:pPr>
          </w:p>
        </w:tc>
      </w:tr>
      <w:tr w:rsidR="009A56CA" w14:paraId="4E83E38B" w14:textId="77777777" w:rsidTr="00B7684B">
        <w:tc>
          <w:tcPr>
            <w:tcW w:w="10349" w:type="dxa"/>
            <w:gridSpan w:val="22"/>
            <w:tcBorders>
              <w:top w:val="single" w:sz="4" w:space="0" w:color="auto"/>
              <w:left w:val="single" w:sz="4" w:space="0" w:color="auto"/>
              <w:bottom w:val="double" w:sz="4" w:space="0" w:color="auto"/>
              <w:right w:val="single" w:sz="4" w:space="0" w:color="auto"/>
            </w:tcBorders>
            <w:shd w:val="clear" w:color="auto" w:fill="BDD6EE"/>
            <w:hideMark/>
          </w:tcPr>
          <w:p w14:paraId="5699349A" w14:textId="6C0FB8EB" w:rsidR="009A56CA" w:rsidRDefault="009A56CA" w:rsidP="009A56CA">
            <w:pPr>
              <w:jc w:val="both"/>
              <w:rPr>
                <w:b/>
                <w:sz w:val="28"/>
              </w:rPr>
            </w:pPr>
            <w:r>
              <w:br w:type="page"/>
            </w:r>
            <w:r>
              <w:rPr>
                <w:b/>
                <w:sz w:val="28"/>
              </w:rPr>
              <w:t>B-III – Charakteristika studijního předmětu</w:t>
            </w:r>
          </w:p>
        </w:tc>
      </w:tr>
      <w:tr w:rsidR="009A56CA" w:rsidRPr="009A56CA" w14:paraId="3CF69C95" w14:textId="77777777" w:rsidTr="00B7684B">
        <w:trPr>
          <w:trHeight w:hRule="exact" w:val="284"/>
        </w:trPr>
        <w:tc>
          <w:tcPr>
            <w:tcW w:w="3100" w:type="dxa"/>
            <w:tcBorders>
              <w:top w:val="double" w:sz="4" w:space="0" w:color="auto"/>
              <w:left w:val="single" w:sz="4" w:space="0" w:color="auto"/>
              <w:bottom w:val="single" w:sz="4" w:space="0" w:color="auto"/>
              <w:right w:val="single" w:sz="4" w:space="0" w:color="auto"/>
            </w:tcBorders>
            <w:shd w:val="clear" w:color="auto" w:fill="F7CAAC"/>
            <w:hideMark/>
          </w:tcPr>
          <w:p w14:paraId="34BD1F0B" w14:textId="77777777" w:rsidR="009A56CA" w:rsidRPr="00B7684B" w:rsidRDefault="009A56CA" w:rsidP="009A56CA">
            <w:pPr>
              <w:jc w:val="both"/>
              <w:rPr>
                <w:b/>
                <w:sz w:val="18"/>
              </w:rPr>
            </w:pPr>
            <w:r w:rsidRPr="00B7684B">
              <w:rPr>
                <w:b/>
                <w:sz w:val="18"/>
              </w:rPr>
              <w:t>Název studijního předmětu</w:t>
            </w:r>
          </w:p>
        </w:tc>
        <w:tc>
          <w:tcPr>
            <w:tcW w:w="7249" w:type="dxa"/>
            <w:gridSpan w:val="21"/>
            <w:tcBorders>
              <w:top w:val="double" w:sz="4" w:space="0" w:color="auto"/>
              <w:left w:val="single" w:sz="4" w:space="0" w:color="auto"/>
              <w:bottom w:val="single" w:sz="4" w:space="0" w:color="auto"/>
              <w:right w:val="single" w:sz="4" w:space="0" w:color="auto"/>
            </w:tcBorders>
          </w:tcPr>
          <w:p w14:paraId="565CB0C7" w14:textId="23BA3E20" w:rsidR="009A56CA" w:rsidRPr="00B7684B" w:rsidRDefault="001973B2" w:rsidP="001973B2">
            <w:pPr>
              <w:jc w:val="both"/>
              <w:rPr>
                <w:b/>
                <w:sz w:val="19"/>
              </w:rPr>
            </w:pPr>
            <w:bookmarkStart w:id="1315" w:name="Gum_technol"/>
            <w:bookmarkEnd w:id="1315"/>
            <w:r w:rsidRPr="00B7684B">
              <w:rPr>
                <w:b/>
                <w:spacing w:val="-2"/>
                <w:sz w:val="19"/>
              </w:rPr>
              <w:t>Rubber Technology</w:t>
            </w:r>
          </w:p>
        </w:tc>
      </w:tr>
      <w:tr w:rsidR="009A56CA" w14:paraId="5BD520E9"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5BE1D53F" w14:textId="77777777" w:rsidR="009A56CA" w:rsidRPr="00B7684B" w:rsidRDefault="009A56CA" w:rsidP="009A56CA">
            <w:pPr>
              <w:jc w:val="both"/>
              <w:rPr>
                <w:b/>
                <w:sz w:val="18"/>
              </w:rPr>
            </w:pPr>
            <w:r w:rsidRPr="00B7684B">
              <w:rPr>
                <w:b/>
                <w:sz w:val="18"/>
              </w:rPr>
              <w:t>Typ předmětu</w:t>
            </w:r>
          </w:p>
        </w:tc>
        <w:tc>
          <w:tcPr>
            <w:tcW w:w="3433" w:type="dxa"/>
            <w:gridSpan w:val="12"/>
            <w:tcBorders>
              <w:top w:val="single" w:sz="4" w:space="0" w:color="auto"/>
              <w:left w:val="single" w:sz="4" w:space="0" w:color="auto"/>
              <w:bottom w:val="single" w:sz="4" w:space="0" w:color="auto"/>
              <w:right w:val="single" w:sz="4" w:space="0" w:color="auto"/>
            </w:tcBorders>
          </w:tcPr>
          <w:p w14:paraId="01BEB8EB" w14:textId="77777777" w:rsidR="009A56CA" w:rsidRPr="00B7684B" w:rsidRDefault="009A56CA" w:rsidP="009A56CA">
            <w:pPr>
              <w:jc w:val="both"/>
              <w:rPr>
                <w:sz w:val="18"/>
              </w:rPr>
            </w:pPr>
          </w:p>
        </w:tc>
        <w:tc>
          <w:tcPr>
            <w:tcW w:w="271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CC8B97C" w14:textId="77777777" w:rsidR="009A56CA" w:rsidRPr="00B7684B" w:rsidRDefault="009A56CA" w:rsidP="009A56CA">
            <w:pPr>
              <w:jc w:val="both"/>
              <w:rPr>
                <w:sz w:val="18"/>
              </w:rPr>
            </w:pPr>
            <w:r w:rsidRPr="00B7684B">
              <w:rPr>
                <w:b/>
                <w:sz w:val="18"/>
              </w:rPr>
              <w:t>doporučený ročník / semestr</w:t>
            </w:r>
          </w:p>
        </w:tc>
        <w:tc>
          <w:tcPr>
            <w:tcW w:w="1103" w:type="dxa"/>
            <w:gridSpan w:val="3"/>
            <w:tcBorders>
              <w:top w:val="single" w:sz="4" w:space="0" w:color="auto"/>
              <w:left w:val="single" w:sz="4" w:space="0" w:color="auto"/>
              <w:bottom w:val="single" w:sz="4" w:space="0" w:color="auto"/>
              <w:right w:val="single" w:sz="4" w:space="0" w:color="auto"/>
            </w:tcBorders>
          </w:tcPr>
          <w:p w14:paraId="0B8080AD" w14:textId="77777777" w:rsidR="009A56CA" w:rsidRPr="00B7684B" w:rsidRDefault="009A56CA" w:rsidP="009A56CA">
            <w:pPr>
              <w:jc w:val="both"/>
              <w:rPr>
                <w:sz w:val="18"/>
              </w:rPr>
            </w:pPr>
          </w:p>
        </w:tc>
      </w:tr>
      <w:tr w:rsidR="003B3A9A" w14:paraId="009A7F22"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1A5C84CF" w14:textId="77777777" w:rsidR="009A56CA" w:rsidRPr="00B7684B" w:rsidRDefault="009A56CA" w:rsidP="009A56CA">
            <w:pPr>
              <w:jc w:val="both"/>
              <w:rPr>
                <w:b/>
                <w:sz w:val="18"/>
              </w:rPr>
            </w:pPr>
            <w:r w:rsidRPr="00B7684B">
              <w:rPr>
                <w:b/>
                <w:sz w:val="18"/>
              </w:rPr>
              <w:t>Rozsah studijního předmětu</w:t>
            </w:r>
          </w:p>
        </w:tc>
        <w:tc>
          <w:tcPr>
            <w:tcW w:w="1713" w:type="dxa"/>
            <w:gridSpan w:val="6"/>
            <w:tcBorders>
              <w:top w:val="single" w:sz="4" w:space="0" w:color="auto"/>
              <w:left w:val="single" w:sz="4" w:space="0" w:color="auto"/>
              <w:bottom w:val="single" w:sz="4" w:space="0" w:color="auto"/>
              <w:right w:val="single" w:sz="4" w:space="0" w:color="auto"/>
            </w:tcBorders>
          </w:tcPr>
          <w:p w14:paraId="6A5FB6F0" w14:textId="77777777" w:rsidR="009A56CA" w:rsidRPr="00B7684B" w:rsidRDefault="009A56CA" w:rsidP="009A56CA">
            <w:pPr>
              <w:jc w:val="both"/>
              <w:rPr>
                <w:sz w:val="18"/>
              </w:rPr>
            </w:pPr>
          </w:p>
        </w:tc>
        <w:tc>
          <w:tcPr>
            <w:tcW w:w="89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FA08CD" w14:textId="77777777" w:rsidR="009A56CA" w:rsidRPr="00B7684B" w:rsidRDefault="009A56CA" w:rsidP="009A56CA">
            <w:pPr>
              <w:jc w:val="both"/>
              <w:rPr>
                <w:b/>
                <w:sz w:val="18"/>
              </w:rPr>
            </w:pPr>
            <w:r w:rsidRPr="00B7684B">
              <w:rPr>
                <w:b/>
                <w:sz w:val="18"/>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373084BA" w14:textId="77777777" w:rsidR="009A56CA" w:rsidRPr="00B7684B" w:rsidRDefault="009A56CA" w:rsidP="009A56CA">
            <w:pPr>
              <w:jc w:val="both"/>
              <w:rPr>
                <w:sz w:val="18"/>
              </w:rPr>
            </w:pP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60AEE8" w14:textId="77777777" w:rsidR="009A56CA" w:rsidRPr="00B7684B" w:rsidRDefault="009A56CA" w:rsidP="009A56CA">
            <w:pPr>
              <w:jc w:val="both"/>
              <w:rPr>
                <w:b/>
                <w:sz w:val="18"/>
              </w:rPr>
            </w:pPr>
            <w:r w:rsidRPr="00B7684B">
              <w:rPr>
                <w:b/>
                <w:sz w:val="18"/>
              </w:rPr>
              <w:t>kreditů</w:t>
            </w:r>
          </w:p>
        </w:tc>
        <w:tc>
          <w:tcPr>
            <w:tcW w:w="1644" w:type="dxa"/>
            <w:gridSpan w:val="6"/>
            <w:tcBorders>
              <w:top w:val="single" w:sz="4" w:space="0" w:color="auto"/>
              <w:left w:val="single" w:sz="4" w:space="0" w:color="auto"/>
              <w:bottom w:val="single" w:sz="4" w:space="0" w:color="auto"/>
              <w:right w:val="single" w:sz="4" w:space="0" w:color="auto"/>
            </w:tcBorders>
          </w:tcPr>
          <w:p w14:paraId="2722E43B" w14:textId="77777777" w:rsidR="009A56CA" w:rsidRPr="00B7684B" w:rsidRDefault="009A56CA" w:rsidP="009A56CA">
            <w:pPr>
              <w:jc w:val="both"/>
              <w:rPr>
                <w:sz w:val="18"/>
              </w:rPr>
            </w:pPr>
          </w:p>
        </w:tc>
      </w:tr>
      <w:tr w:rsidR="009A56CA" w14:paraId="2390E0CE"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420BEAB5" w14:textId="77777777" w:rsidR="009A56CA" w:rsidRPr="00B7684B" w:rsidRDefault="009A56CA" w:rsidP="009A56CA">
            <w:pPr>
              <w:jc w:val="both"/>
              <w:rPr>
                <w:b/>
                <w:sz w:val="18"/>
              </w:rPr>
            </w:pPr>
            <w:r w:rsidRPr="00B7684B">
              <w:rPr>
                <w:b/>
                <w:sz w:val="18"/>
              </w:rPr>
              <w:t>Prerekvizity, korekvizity, ekvivalence</w:t>
            </w:r>
          </w:p>
        </w:tc>
        <w:tc>
          <w:tcPr>
            <w:tcW w:w="7249" w:type="dxa"/>
            <w:gridSpan w:val="21"/>
            <w:tcBorders>
              <w:top w:val="single" w:sz="4" w:space="0" w:color="auto"/>
              <w:left w:val="single" w:sz="4" w:space="0" w:color="auto"/>
              <w:bottom w:val="single" w:sz="4" w:space="0" w:color="auto"/>
              <w:right w:val="single" w:sz="4" w:space="0" w:color="auto"/>
            </w:tcBorders>
          </w:tcPr>
          <w:p w14:paraId="5E37F3CD" w14:textId="77777777" w:rsidR="009A56CA" w:rsidRPr="00B7684B" w:rsidRDefault="009A56CA" w:rsidP="009A56CA">
            <w:pPr>
              <w:jc w:val="both"/>
              <w:rPr>
                <w:sz w:val="18"/>
              </w:rPr>
            </w:pPr>
          </w:p>
        </w:tc>
      </w:tr>
      <w:tr w:rsidR="009A56CA" w14:paraId="765E06B5"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080D16CE" w14:textId="77777777" w:rsidR="009A56CA" w:rsidRPr="00B7684B" w:rsidRDefault="009A56CA" w:rsidP="009A56CA">
            <w:pPr>
              <w:jc w:val="both"/>
              <w:rPr>
                <w:b/>
                <w:sz w:val="18"/>
              </w:rPr>
            </w:pPr>
            <w:r w:rsidRPr="00B7684B">
              <w:rPr>
                <w:b/>
                <w:sz w:val="18"/>
              </w:rPr>
              <w:t>Způsob ověření studijních výsledků</w:t>
            </w:r>
          </w:p>
        </w:tc>
        <w:tc>
          <w:tcPr>
            <w:tcW w:w="3433" w:type="dxa"/>
            <w:gridSpan w:val="12"/>
            <w:tcBorders>
              <w:top w:val="single" w:sz="4" w:space="0" w:color="auto"/>
              <w:left w:val="single" w:sz="4" w:space="0" w:color="auto"/>
              <w:bottom w:val="single" w:sz="4" w:space="0" w:color="auto"/>
              <w:right w:val="single" w:sz="4" w:space="0" w:color="auto"/>
            </w:tcBorders>
          </w:tcPr>
          <w:p w14:paraId="793099C0" w14:textId="77777777" w:rsidR="009A56CA" w:rsidRPr="00B7684B" w:rsidRDefault="009A56CA" w:rsidP="009A56CA">
            <w:pPr>
              <w:jc w:val="both"/>
              <w:rPr>
                <w:sz w:val="18"/>
              </w:rPr>
            </w:pPr>
            <w:r w:rsidRPr="00B7684B">
              <w:rPr>
                <w:sz w:val="18"/>
              </w:rPr>
              <w:t>zkouška</w:t>
            </w: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874E70" w14:textId="77777777" w:rsidR="009A56CA" w:rsidRPr="00B7684B" w:rsidRDefault="009A56CA" w:rsidP="009A56CA">
            <w:pPr>
              <w:jc w:val="both"/>
              <w:rPr>
                <w:b/>
                <w:sz w:val="18"/>
              </w:rPr>
            </w:pPr>
            <w:r w:rsidRPr="00B7684B">
              <w:rPr>
                <w:b/>
                <w:sz w:val="18"/>
              </w:rPr>
              <w:t>Forma výuky</w:t>
            </w:r>
          </w:p>
        </w:tc>
        <w:tc>
          <w:tcPr>
            <w:tcW w:w="1644" w:type="dxa"/>
            <w:gridSpan w:val="6"/>
            <w:tcBorders>
              <w:top w:val="single" w:sz="4" w:space="0" w:color="auto"/>
              <w:left w:val="single" w:sz="4" w:space="0" w:color="auto"/>
              <w:bottom w:val="single" w:sz="4" w:space="0" w:color="auto"/>
              <w:right w:val="single" w:sz="4" w:space="0" w:color="auto"/>
            </w:tcBorders>
          </w:tcPr>
          <w:p w14:paraId="59D909E9" w14:textId="77777777" w:rsidR="009A56CA" w:rsidRPr="00B7684B" w:rsidRDefault="009A56CA" w:rsidP="009A56CA">
            <w:pPr>
              <w:jc w:val="both"/>
              <w:rPr>
                <w:sz w:val="18"/>
              </w:rPr>
            </w:pPr>
          </w:p>
        </w:tc>
      </w:tr>
      <w:tr w:rsidR="009A56CA" w14:paraId="449B9364"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10345082" w14:textId="77777777" w:rsidR="009A56CA" w:rsidRPr="00B7684B" w:rsidRDefault="009A56CA" w:rsidP="009A56CA">
            <w:pPr>
              <w:jc w:val="both"/>
              <w:rPr>
                <w:b/>
                <w:sz w:val="18"/>
              </w:rPr>
            </w:pPr>
            <w:r w:rsidRPr="00B7684B">
              <w:rPr>
                <w:b/>
                <w:sz w:val="18"/>
              </w:rPr>
              <w:t>Forma způsobu ověření studijních výsledků a další požadavky na studenta</w:t>
            </w:r>
          </w:p>
        </w:tc>
        <w:tc>
          <w:tcPr>
            <w:tcW w:w="7249" w:type="dxa"/>
            <w:gridSpan w:val="21"/>
            <w:tcBorders>
              <w:top w:val="single" w:sz="4" w:space="0" w:color="auto"/>
              <w:left w:val="single" w:sz="4" w:space="0" w:color="auto"/>
              <w:bottom w:val="single" w:sz="4" w:space="0" w:color="auto"/>
              <w:right w:val="single" w:sz="4" w:space="0" w:color="auto"/>
            </w:tcBorders>
          </w:tcPr>
          <w:p w14:paraId="42013D5B" w14:textId="77777777" w:rsidR="009A56CA" w:rsidRPr="00B7684B" w:rsidRDefault="009A56CA" w:rsidP="009A56CA">
            <w:pPr>
              <w:jc w:val="both"/>
              <w:rPr>
                <w:sz w:val="18"/>
              </w:rPr>
            </w:pPr>
          </w:p>
        </w:tc>
      </w:tr>
      <w:tr w:rsidR="009A56CA" w14:paraId="1CC3C703" w14:textId="77777777" w:rsidTr="00B7684B">
        <w:trPr>
          <w:trHeight w:val="288"/>
        </w:trPr>
        <w:tc>
          <w:tcPr>
            <w:tcW w:w="3100" w:type="dxa"/>
            <w:tcBorders>
              <w:top w:val="nil"/>
              <w:left w:val="single" w:sz="4" w:space="0" w:color="auto"/>
              <w:bottom w:val="single" w:sz="4" w:space="0" w:color="auto"/>
              <w:right w:val="single" w:sz="4" w:space="0" w:color="auto"/>
            </w:tcBorders>
            <w:shd w:val="clear" w:color="auto" w:fill="F7CAAC"/>
            <w:vAlign w:val="center"/>
            <w:hideMark/>
          </w:tcPr>
          <w:p w14:paraId="1F723A2C" w14:textId="77777777" w:rsidR="009A56CA" w:rsidRPr="00B7684B" w:rsidRDefault="009A56CA" w:rsidP="009A56CA">
            <w:pPr>
              <w:rPr>
                <w:b/>
                <w:sz w:val="18"/>
              </w:rPr>
            </w:pPr>
            <w:r w:rsidRPr="00B7684B">
              <w:rPr>
                <w:b/>
                <w:sz w:val="18"/>
              </w:rPr>
              <w:t>Garant předmětu</w:t>
            </w:r>
          </w:p>
        </w:tc>
        <w:tc>
          <w:tcPr>
            <w:tcW w:w="7249" w:type="dxa"/>
            <w:gridSpan w:val="21"/>
            <w:tcBorders>
              <w:top w:val="single" w:sz="4" w:space="0" w:color="auto"/>
              <w:left w:val="single" w:sz="4" w:space="0" w:color="auto"/>
              <w:bottom w:val="single" w:sz="4" w:space="0" w:color="auto"/>
              <w:right w:val="single" w:sz="4" w:space="0" w:color="auto"/>
            </w:tcBorders>
            <w:vAlign w:val="center"/>
          </w:tcPr>
          <w:p w14:paraId="7C2E7176" w14:textId="77777777" w:rsidR="009A56CA" w:rsidRPr="00B7684B" w:rsidRDefault="00DF6C82" w:rsidP="009A56CA">
            <w:pPr>
              <w:rPr>
                <w:sz w:val="18"/>
              </w:rPr>
            </w:pPr>
            <w:r w:rsidRPr="00B7684B">
              <w:rPr>
                <w:spacing w:val="-2"/>
                <w:sz w:val="18"/>
              </w:rPr>
              <w:t>doc. Ing. Roman Čermák, Ph.D.</w:t>
            </w:r>
          </w:p>
        </w:tc>
      </w:tr>
      <w:tr w:rsidR="009A56CA" w14:paraId="7B901F71" w14:textId="77777777" w:rsidTr="00B7684B">
        <w:trPr>
          <w:trHeight w:val="243"/>
        </w:trPr>
        <w:tc>
          <w:tcPr>
            <w:tcW w:w="3100" w:type="dxa"/>
            <w:tcBorders>
              <w:top w:val="nil"/>
              <w:left w:val="single" w:sz="4" w:space="0" w:color="auto"/>
              <w:bottom w:val="single" w:sz="4" w:space="0" w:color="auto"/>
              <w:right w:val="single" w:sz="4" w:space="0" w:color="auto"/>
            </w:tcBorders>
            <w:shd w:val="clear" w:color="auto" w:fill="F7CAAC"/>
            <w:hideMark/>
          </w:tcPr>
          <w:p w14:paraId="1DB67D68" w14:textId="77777777" w:rsidR="009A56CA" w:rsidRPr="00B7684B" w:rsidRDefault="009A56CA" w:rsidP="009A56CA">
            <w:pPr>
              <w:jc w:val="both"/>
              <w:rPr>
                <w:b/>
                <w:sz w:val="18"/>
              </w:rPr>
            </w:pPr>
            <w:r w:rsidRPr="00B7684B">
              <w:rPr>
                <w:b/>
                <w:sz w:val="18"/>
              </w:rPr>
              <w:t>Zapojení garanta do výuky předmětu</w:t>
            </w:r>
          </w:p>
        </w:tc>
        <w:tc>
          <w:tcPr>
            <w:tcW w:w="7249" w:type="dxa"/>
            <w:gridSpan w:val="21"/>
            <w:tcBorders>
              <w:top w:val="nil"/>
              <w:left w:val="single" w:sz="4" w:space="0" w:color="auto"/>
              <w:bottom w:val="single" w:sz="4" w:space="0" w:color="auto"/>
              <w:right w:val="single" w:sz="4" w:space="0" w:color="auto"/>
            </w:tcBorders>
          </w:tcPr>
          <w:p w14:paraId="7CF5C4E9" w14:textId="77777777" w:rsidR="009A56CA" w:rsidRPr="00B7684B" w:rsidRDefault="009A56CA" w:rsidP="009A56CA">
            <w:pPr>
              <w:jc w:val="both"/>
              <w:rPr>
                <w:sz w:val="18"/>
              </w:rPr>
            </w:pPr>
            <w:r w:rsidRPr="00B7684B">
              <w:rPr>
                <w:sz w:val="18"/>
              </w:rPr>
              <w:t>100%</w:t>
            </w:r>
          </w:p>
        </w:tc>
      </w:tr>
      <w:tr w:rsidR="009A56CA" w14:paraId="799E2938"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3133B8B" w14:textId="77777777" w:rsidR="009A56CA" w:rsidRPr="00B7684B" w:rsidRDefault="009A56CA" w:rsidP="009A56CA">
            <w:pPr>
              <w:jc w:val="both"/>
              <w:rPr>
                <w:b/>
                <w:sz w:val="18"/>
              </w:rPr>
            </w:pPr>
            <w:r w:rsidRPr="00B7684B">
              <w:rPr>
                <w:b/>
                <w:sz w:val="18"/>
              </w:rPr>
              <w:t>Vyučující</w:t>
            </w:r>
          </w:p>
        </w:tc>
        <w:tc>
          <w:tcPr>
            <w:tcW w:w="7249" w:type="dxa"/>
            <w:gridSpan w:val="21"/>
            <w:tcBorders>
              <w:top w:val="single" w:sz="4" w:space="0" w:color="auto"/>
              <w:left w:val="single" w:sz="4" w:space="0" w:color="auto"/>
              <w:bottom w:val="nil"/>
              <w:right w:val="single" w:sz="4" w:space="0" w:color="auto"/>
            </w:tcBorders>
          </w:tcPr>
          <w:p w14:paraId="73E02952" w14:textId="77777777" w:rsidR="009A56CA" w:rsidRPr="00B7684B" w:rsidRDefault="009A56CA" w:rsidP="009A56CA">
            <w:pPr>
              <w:jc w:val="both"/>
              <w:rPr>
                <w:sz w:val="18"/>
              </w:rPr>
            </w:pPr>
          </w:p>
        </w:tc>
      </w:tr>
      <w:tr w:rsidR="009A56CA" w14:paraId="7612DE89"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43A0420E" w14:textId="77777777" w:rsidR="009A56CA" w:rsidRPr="00B7684B" w:rsidRDefault="00DF6C82" w:rsidP="009A56CA">
            <w:pPr>
              <w:spacing w:before="20" w:after="20"/>
              <w:rPr>
                <w:sz w:val="18"/>
              </w:rPr>
            </w:pPr>
            <w:r w:rsidRPr="00B7684B">
              <w:rPr>
                <w:spacing w:val="-2"/>
                <w:sz w:val="18"/>
              </w:rPr>
              <w:t>doc. Ing. Roman Čermák, Ph.D.</w:t>
            </w:r>
          </w:p>
        </w:tc>
      </w:tr>
      <w:tr w:rsidR="009A56CA" w14:paraId="57C59D0A"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4CF02A9A" w14:textId="77777777" w:rsidR="009A56CA" w:rsidRPr="00B7684B" w:rsidRDefault="009A56CA" w:rsidP="006E0E95">
            <w:pPr>
              <w:rPr>
                <w:b/>
                <w:sz w:val="18"/>
              </w:rPr>
            </w:pPr>
            <w:r w:rsidRPr="00B7684B">
              <w:rPr>
                <w:b/>
                <w:sz w:val="18"/>
              </w:rPr>
              <w:t>Stručná anotace předmětu</w:t>
            </w:r>
          </w:p>
        </w:tc>
        <w:tc>
          <w:tcPr>
            <w:tcW w:w="7249" w:type="dxa"/>
            <w:gridSpan w:val="21"/>
            <w:tcBorders>
              <w:top w:val="single" w:sz="4" w:space="0" w:color="auto"/>
              <w:left w:val="single" w:sz="4" w:space="0" w:color="auto"/>
              <w:bottom w:val="nil"/>
              <w:right w:val="single" w:sz="4" w:space="0" w:color="auto"/>
            </w:tcBorders>
          </w:tcPr>
          <w:p w14:paraId="349F2119" w14:textId="77777777" w:rsidR="009A56CA" w:rsidRPr="00B7684B" w:rsidRDefault="009A56CA" w:rsidP="009A56CA">
            <w:pPr>
              <w:jc w:val="both"/>
              <w:rPr>
                <w:sz w:val="18"/>
              </w:rPr>
            </w:pPr>
          </w:p>
        </w:tc>
      </w:tr>
      <w:tr w:rsidR="009A56CA" w:rsidRPr="009A56CA" w14:paraId="24EFBBA4" w14:textId="77777777" w:rsidTr="00B7684B">
        <w:trPr>
          <w:trHeight w:val="1916"/>
        </w:trPr>
        <w:tc>
          <w:tcPr>
            <w:tcW w:w="10349" w:type="dxa"/>
            <w:gridSpan w:val="22"/>
            <w:tcBorders>
              <w:top w:val="nil"/>
              <w:left w:val="single" w:sz="4" w:space="0" w:color="auto"/>
              <w:bottom w:val="single" w:sz="12" w:space="0" w:color="auto"/>
              <w:right w:val="single" w:sz="4" w:space="0" w:color="auto"/>
            </w:tcBorders>
          </w:tcPr>
          <w:p w14:paraId="01B84D25" w14:textId="77777777" w:rsidR="0055488D" w:rsidRPr="00B7684B" w:rsidRDefault="0055488D" w:rsidP="00B7684B">
            <w:pPr>
              <w:spacing w:after="20"/>
              <w:jc w:val="both"/>
              <w:rPr>
                <w:sz w:val="18"/>
              </w:rPr>
            </w:pPr>
            <w:r w:rsidRPr="00B7684B">
              <w:rPr>
                <w:color w:val="000000"/>
                <w:sz w:val="18"/>
                <w:shd w:val="clear" w:color="auto" w:fill="FFFFFF"/>
              </w:rPr>
              <w:lastRenderedPageBreak/>
              <w:t>Cílem předmětu je rozšířit a prohloubit znalosti studentů v oblasti gumárenské technologie a to včetně nejnovějších poznatků a současných trendů. Studenti získají pokročilé znalosti o zpracování gumárenských směsí. </w:t>
            </w:r>
          </w:p>
          <w:p w14:paraId="16743C57" w14:textId="77777777" w:rsidR="0055488D" w:rsidRPr="00B7684B" w:rsidRDefault="0055488D" w:rsidP="0055488D">
            <w:pPr>
              <w:rPr>
                <w:sz w:val="6"/>
              </w:rPr>
            </w:pPr>
          </w:p>
          <w:p w14:paraId="043B9C6B" w14:textId="77777777" w:rsidR="0055488D" w:rsidRPr="00B7684B" w:rsidRDefault="0055488D" w:rsidP="0055488D">
            <w:pPr>
              <w:rPr>
                <w:sz w:val="18"/>
                <w:u w:val="single"/>
              </w:rPr>
            </w:pPr>
            <w:r w:rsidRPr="00B7684B">
              <w:rPr>
                <w:sz w:val="18"/>
                <w:u w:val="single"/>
              </w:rPr>
              <w:t>Základní témata:</w:t>
            </w:r>
          </w:p>
          <w:p w14:paraId="7DEC71EF" w14:textId="5B010107"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B7684B">
              <w:rPr>
                <w:color w:val="000000"/>
                <w:sz w:val="18"/>
                <w:shd w:val="clear" w:color="auto" w:fill="FFFFFF"/>
              </w:rPr>
              <w:t>Druhy a vlastnosti kaučuků</w:t>
            </w:r>
            <w:r w:rsidRPr="00C71468">
              <w:rPr>
                <w:color w:val="000000"/>
                <w:sz w:val="18"/>
                <w:szCs w:val="18"/>
                <w:shd w:val="clear" w:color="auto" w:fill="FFFFFF"/>
              </w:rPr>
              <w:t xml:space="preserve"> (chemická struktura, větvení, gely, skelný přechod, relaxace, morfologie, orientace, krystalinita). Molekulární základy kaučukové elasticity.</w:t>
            </w:r>
            <w:r w:rsidRPr="00B7684B">
              <w:rPr>
                <w:color w:val="000000"/>
                <w:sz w:val="18"/>
                <w:shd w:val="clear" w:color="auto" w:fill="FFFFFF"/>
              </w:rPr>
              <w:t xml:space="preserve"> Směsi kaučuků a termoplastické elastomery</w:t>
            </w:r>
            <w:r w:rsidRPr="00C71468">
              <w:rPr>
                <w:color w:val="000000"/>
                <w:sz w:val="18"/>
                <w:szCs w:val="18"/>
                <w:shd w:val="clear" w:color="auto" w:fill="FFFFFF"/>
              </w:rPr>
              <w:t xml:space="preserve"> (termodynamika, chemie a morfologie, mísitelnost/nemísitelnost, kompatibilizace, reaktivní elastomery, vlastnosti, aplikace), vytlačování, vstřikování a výtlačné vyfukování termoplastických elastomerů.</w:t>
            </w:r>
          </w:p>
          <w:p w14:paraId="72DBDF73" w14:textId="7128E8E2"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B7684B">
              <w:rPr>
                <w:color w:val="000000"/>
                <w:sz w:val="18"/>
                <w:shd w:val="clear" w:color="auto" w:fill="FFFFFF"/>
              </w:rPr>
              <w:t>Vulkanizační systémy</w:t>
            </w:r>
            <w:r w:rsidRPr="00C71468">
              <w:rPr>
                <w:color w:val="000000"/>
                <w:sz w:val="18"/>
                <w:szCs w:val="18"/>
                <w:shd w:val="clear" w:color="auto" w:fill="FFFFFF"/>
              </w:rPr>
              <w:t>, jejich účinnost a vliv na vlastnosti vulkanizátu, provozní způsoby vulkanizace (v přímé páře, v horké vodě, v horkém vzduchu, v lisech, autoklávech), dynamická vulkanizace, přetlačování a vstřikování, kontinuální způsoby vulkanizace, zvláštní způsoby vulkanizace, teoretické základy vulkanizace (rychlost, doba, kinetika, chemie a mechanismus vulkanizace).</w:t>
            </w:r>
          </w:p>
          <w:p w14:paraId="781821E8" w14:textId="61518F32"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B7684B">
              <w:rPr>
                <w:color w:val="000000"/>
                <w:sz w:val="18"/>
                <w:shd w:val="clear" w:color="auto" w:fill="FFFFFF"/>
              </w:rPr>
              <w:t>Gumárenské směsi</w:t>
            </w:r>
            <w:r w:rsidRPr="00C71468">
              <w:rPr>
                <w:color w:val="000000"/>
                <w:sz w:val="18"/>
                <w:szCs w:val="18"/>
                <w:shd w:val="clear" w:color="auto" w:fill="FFFFFF"/>
              </w:rPr>
              <w:t>, jejich skladba a optimalizace. Plastikace kaučuku, míchání</w:t>
            </w:r>
            <w:r w:rsidRPr="00B7684B">
              <w:rPr>
                <w:color w:val="000000"/>
                <w:sz w:val="18"/>
                <w:shd w:val="clear" w:color="auto" w:fill="FFFFFF"/>
              </w:rPr>
              <w:t>, vytlačování a válcování gumárenských směsí</w:t>
            </w:r>
            <w:r w:rsidRPr="00C71468">
              <w:rPr>
                <w:color w:val="000000"/>
                <w:sz w:val="18"/>
                <w:szCs w:val="18"/>
                <w:shd w:val="clear" w:color="auto" w:fill="FFFFFF"/>
              </w:rPr>
              <w:t>, kombinování kaučukových směsí s textilem, natírání, máčení, konfekce. </w:t>
            </w:r>
          </w:p>
          <w:p w14:paraId="50D9A71C" w14:textId="77777777"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C71468">
              <w:rPr>
                <w:color w:val="000000"/>
                <w:sz w:val="18"/>
                <w:szCs w:val="18"/>
                <w:shd w:val="clear" w:color="auto" w:fill="FFFFFF"/>
              </w:rPr>
              <w:t xml:space="preserve">Zkoušky surovin, kaučukových směsí a vulkanizátů, vlastnosti elastomerů, krystalizace, plniva a ztužení, mechanické a fyzikální vlastnosti, statické deformační vlastnosti (deformace ve smyku, tlaku, tahu, krutu a ohybu, tvrdost), dynamické deformační vlastnosti (dynamický modul pružnosti), závislost napětí na protažení (vliv vulkanizace, krystalizace, plniv, hystereze, rychlosti protahování, teploty, složení směsi), kríp a zotavení, pevnost, tření, oděr, opotřebení a stárnutí pryže, ozónové praskání, únava, odolnost proti botnání, hustota, tepelné a elektrické vlastnosti, plynopropustnost.  </w:t>
            </w:r>
          </w:p>
          <w:p w14:paraId="48ECB151" w14:textId="77777777" w:rsidR="0055488D" w:rsidRPr="00B7684B" w:rsidRDefault="0055488D" w:rsidP="00AB6B08">
            <w:pPr>
              <w:pStyle w:val="ListParagraph"/>
              <w:numPr>
                <w:ilvl w:val="0"/>
                <w:numId w:val="6"/>
              </w:numPr>
              <w:ind w:left="113" w:hanging="113"/>
              <w:jc w:val="both"/>
              <w:rPr>
                <w:b/>
                <w:spacing w:val="-2"/>
                <w:sz w:val="18"/>
              </w:rPr>
            </w:pPr>
            <w:r w:rsidRPr="00C71468">
              <w:rPr>
                <w:color w:val="000000"/>
                <w:sz w:val="18"/>
                <w:szCs w:val="18"/>
                <w:shd w:val="clear" w:color="auto" w:fill="FFFFFF"/>
              </w:rPr>
              <w:t>Reologie kaučukových směsí (lineární a nelineární viskoelasticita).</w:t>
            </w:r>
            <w:r w:rsidRPr="00B7684B">
              <w:rPr>
                <w:color w:val="000000"/>
                <w:sz w:val="18"/>
                <w:shd w:val="clear" w:color="auto" w:fill="FFFFFF"/>
              </w:rPr>
              <w:t> </w:t>
            </w:r>
          </w:p>
          <w:p w14:paraId="316904F3" w14:textId="5C7F61EC" w:rsidR="006950A8" w:rsidRPr="00B7684B" w:rsidRDefault="0055488D" w:rsidP="00AB6B08">
            <w:pPr>
              <w:pStyle w:val="ListParagraph"/>
              <w:numPr>
                <w:ilvl w:val="0"/>
                <w:numId w:val="6"/>
              </w:numPr>
              <w:ind w:left="113" w:hanging="113"/>
              <w:jc w:val="both"/>
              <w:rPr>
                <w:sz w:val="18"/>
                <w:u w:val="single"/>
              </w:rPr>
            </w:pPr>
            <w:r w:rsidRPr="00B7684B">
              <w:rPr>
                <w:color w:val="000000"/>
                <w:sz w:val="18"/>
                <w:shd w:val="clear" w:color="auto" w:fill="FFFFFF"/>
              </w:rPr>
              <w:t>Směsi, výztuže a polotovary pro pláště pneumatik. Dopravní pásy. Klínové řemeny. Hadice. Výrobky z latexu.</w:t>
            </w:r>
          </w:p>
        </w:tc>
      </w:tr>
      <w:tr w:rsidR="009A56CA" w14:paraId="1A6FFDB8"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1BFE427F" w14:textId="77777777" w:rsidR="009A56CA" w:rsidRPr="00B7684B" w:rsidRDefault="00D5199F" w:rsidP="009A56CA">
            <w:pPr>
              <w:jc w:val="both"/>
              <w:rPr>
                <w:sz w:val="18"/>
              </w:rPr>
            </w:pPr>
            <w:r w:rsidRPr="00B7684B">
              <w:rPr>
                <w:b/>
                <w:sz w:val="18"/>
              </w:rPr>
              <w:t>Studijní literatura a studijní pomůcky</w:t>
            </w:r>
          </w:p>
        </w:tc>
        <w:tc>
          <w:tcPr>
            <w:tcW w:w="6678" w:type="dxa"/>
            <w:gridSpan w:val="18"/>
            <w:tcBorders>
              <w:top w:val="nil"/>
              <w:left w:val="single" w:sz="4" w:space="0" w:color="auto"/>
              <w:bottom w:val="nil"/>
              <w:right w:val="single" w:sz="4" w:space="0" w:color="auto"/>
            </w:tcBorders>
          </w:tcPr>
          <w:p w14:paraId="0449B34B" w14:textId="77777777" w:rsidR="009A56CA" w:rsidRPr="00B7684B" w:rsidRDefault="009A56CA" w:rsidP="009A56CA">
            <w:pPr>
              <w:jc w:val="both"/>
              <w:rPr>
                <w:sz w:val="18"/>
              </w:rPr>
            </w:pPr>
          </w:p>
        </w:tc>
      </w:tr>
      <w:tr w:rsidR="009A56CA" w14:paraId="42010352" w14:textId="77777777" w:rsidTr="00B7684B">
        <w:trPr>
          <w:trHeight w:val="283"/>
        </w:trPr>
        <w:tc>
          <w:tcPr>
            <w:tcW w:w="10349" w:type="dxa"/>
            <w:gridSpan w:val="22"/>
            <w:tcBorders>
              <w:top w:val="nil"/>
              <w:left w:val="single" w:sz="4" w:space="0" w:color="auto"/>
              <w:bottom w:val="single" w:sz="4" w:space="0" w:color="auto"/>
              <w:right w:val="single" w:sz="4" w:space="0" w:color="auto"/>
            </w:tcBorders>
          </w:tcPr>
          <w:p w14:paraId="682161A9" w14:textId="77777777" w:rsidR="0055488D" w:rsidRPr="00B7684B" w:rsidRDefault="0055488D" w:rsidP="0055488D">
            <w:pPr>
              <w:jc w:val="both"/>
              <w:rPr>
                <w:sz w:val="18"/>
                <w:u w:val="single"/>
              </w:rPr>
            </w:pPr>
            <w:r w:rsidRPr="00B7684B">
              <w:rPr>
                <w:sz w:val="18"/>
                <w:u w:val="single"/>
              </w:rPr>
              <w:t>Povinná literatura:</w:t>
            </w:r>
          </w:p>
          <w:p w14:paraId="63AC7625" w14:textId="77777777" w:rsidR="0055488D" w:rsidRPr="00B7684B" w:rsidRDefault="0055488D" w:rsidP="0055488D">
            <w:pPr>
              <w:shd w:val="clear" w:color="auto" w:fill="FFFFFF"/>
              <w:jc w:val="both"/>
              <w:rPr>
                <w:color w:val="000000"/>
                <w:sz w:val="18"/>
              </w:rPr>
            </w:pPr>
            <w:r w:rsidRPr="00B7684B">
              <w:rPr>
                <w:caps/>
                <w:sz w:val="18"/>
              </w:rPr>
              <w:t>Ciesielski,</w:t>
            </w:r>
            <w:r w:rsidRPr="00B7684B">
              <w:rPr>
                <w:sz w:val="18"/>
              </w:rPr>
              <w:t xml:space="preserve"> A. </w:t>
            </w:r>
            <w:r w:rsidRPr="00B7684B">
              <w:rPr>
                <w:i/>
                <w:sz w:val="18"/>
              </w:rPr>
              <w:t>An Introduction to Rubber Technology.</w:t>
            </w:r>
            <w:r w:rsidRPr="00B7684B">
              <w:rPr>
                <w:sz w:val="18"/>
              </w:rPr>
              <w:t xml:space="preserve"> 1st Ed. Shrewsbury: Rapra Technology, 2000. ISBN 1859571506. </w:t>
            </w:r>
            <w:r w:rsidRPr="00B7684B">
              <w:rPr>
                <w:sz w:val="16"/>
              </w:rPr>
              <w:t>Dostupné z:</w:t>
            </w:r>
            <w:r w:rsidRPr="00B7684B">
              <w:rPr>
                <w:sz w:val="18"/>
              </w:rPr>
              <w:t xml:space="preserve"> </w:t>
            </w:r>
            <w:hyperlink r:id="rId99" w:history="1">
              <w:r w:rsidRPr="00B7684B">
                <w:rPr>
                  <w:rStyle w:val="Hyperlink"/>
                  <w:sz w:val="16"/>
                </w:rPr>
                <w:t>http://app.knovel.com/web/toc.v/cid:kpAIRT0003/viewerType:toc//root_slug:an-introduction-rubber</w:t>
              </w:r>
            </w:hyperlink>
            <w:r w:rsidRPr="00B7684B">
              <w:rPr>
                <w:rStyle w:val="Hyperlink"/>
                <w:color w:val="auto"/>
                <w:sz w:val="16"/>
                <w:u w:val="none"/>
              </w:rPr>
              <w:t>.</w:t>
            </w:r>
          </w:p>
          <w:p w14:paraId="6A3D5CE7" w14:textId="77777777" w:rsidR="0055488D" w:rsidRPr="00B7684B" w:rsidRDefault="0055488D" w:rsidP="0055488D">
            <w:pPr>
              <w:shd w:val="clear" w:color="auto" w:fill="FFFFFF"/>
              <w:jc w:val="both"/>
              <w:rPr>
                <w:b/>
                <w:i/>
                <w:color w:val="000000"/>
                <w:sz w:val="18"/>
                <w:highlight w:val="yellow"/>
              </w:rPr>
            </w:pPr>
            <w:r w:rsidRPr="00B7684B">
              <w:rPr>
                <w:caps/>
                <w:color w:val="000000"/>
                <w:sz w:val="18"/>
              </w:rPr>
              <w:t>Erman, B., Mark, J.E., Roland, M.C. </w:t>
            </w:r>
            <w:r w:rsidRPr="00B7684B">
              <w:rPr>
                <w:i/>
                <w:color w:val="000000"/>
                <w:sz w:val="18"/>
              </w:rPr>
              <w:t xml:space="preserve">Science and Technology of Rubber. </w:t>
            </w:r>
            <w:r w:rsidRPr="00B7684B">
              <w:rPr>
                <w:color w:val="000000"/>
                <w:sz w:val="18"/>
              </w:rPr>
              <w:t xml:space="preserve">4th Ed. Elsevier, 2013. ISBN 9780123945846. </w:t>
            </w:r>
            <w:r w:rsidRPr="00B7684B">
              <w:rPr>
                <w:color w:val="000000"/>
                <w:sz w:val="16"/>
              </w:rPr>
              <w:t>Dostupné</w:t>
            </w:r>
            <w:r w:rsidRPr="00B7684B">
              <w:rPr>
                <w:color w:val="000000"/>
                <w:sz w:val="18"/>
              </w:rPr>
              <w:t xml:space="preserve"> </w:t>
            </w:r>
            <w:r w:rsidRPr="00B7684B">
              <w:rPr>
                <w:color w:val="000000"/>
                <w:sz w:val="16"/>
              </w:rPr>
              <w:t xml:space="preserve">z: </w:t>
            </w:r>
            <w:hyperlink r:id="rId100" w:history="1">
              <w:r w:rsidRPr="00B7684B">
                <w:rPr>
                  <w:rStyle w:val="Hyperlink"/>
                  <w:kern w:val="36"/>
                  <w:sz w:val="16"/>
                </w:rPr>
                <w:t>http://app.knovel.com/web/toc.v/cid:kpSTRE0017/viewerType:toc//root_slug:science-technology-rubber/url_slug:science-technology-rubber?b-q=rubber%20technology&amp;sort_on=default&amp;b-subscription=true&amp;b-group-by=true&amp;b-sort-on=default&amp;b-content-type=all_references</w:t>
              </w:r>
            </w:hyperlink>
            <w:r w:rsidRPr="00B7684B">
              <w:rPr>
                <w:kern w:val="36"/>
                <w:sz w:val="16"/>
              </w:rPr>
              <w:t>.</w:t>
            </w:r>
          </w:p>
          <w:p w14:paraId="6763FF03" w14:textId="7CCFF9FA" w:rsidR="0055488D" w:rsidRPr="00B7684B" w:rsidRDefault="0055488D" w:rsidP="008B0DD0">
            <w:pPr>
              <w:shd w:val="clear" w:color="auto" w:fill="FFFFFF"/>
              <w:jc w:val="both"/>
              <w:rPr>
                <w:sz w:val="2"/>
                <w:u w:val="single"/>
              </w:rPr>
            </w:pPr>
            <w:r w:rsidRPr="00B7684B">
              <w:rPr>
                <w:caps/>
                <w:sz w:val="18"/>
              </w:rPr>
              <w:t xml:space="preserve">Dick, J.S. </w:t>
            </w:r>
            <w:r w:rsidRPr="00B7684B">
              <w:rPr>
                <w:i/>
                <w:color w:val="000000"/>
                <w:sz w:val="18"/>
              </w:rPr>
              <w:t>Rubber Technology - Compounding and Testing for Performance</w:t>
            </w:r>
            <w:r w:rsidRPr="00B7684B">
              <w:rPr>
                <w:color w:val="000000"/>
                <w:sz w:val="18"/>
              </w:rPr>
              <w:t>. 2nd Ed.</w:t>
            </w:r>
            <w:r w:rsidRPr="00B7684B">
              <w:rPr>
                <w:i/>
                <w:color w:val="000000"/>
                <w:sz w:val="18"/>
              </w:rPr>
              <w:t xml:space="preserve"> </w:t>
            </w:r>
            <w:r w:rsidRPr="00B7684B">
              <w:rPr>
                <w:color w:val="000000"/>
                <w:sz w:val="18"/>
              </w:rPr>
              <w:t xml:space="preserve">Elsevier, 2013. ISBN 9780123945846. </w:t>
            </w:r>
            <w:r w:rsidRPr="00B7684B">
              <w:rPr>
                <w:color w:val="000000"/>
                <w:sz w:val="16"/>
              </w:rPr>
              <w:t xml:space="preserve">Dostupné z: </w:t>
            </w:r>
            <w:hyperlink r:id="rId101" w:history="1">
              <w:r w:rsidRPr="00B7684B">
                <w:rPr>
                  <w:rStyle w:val="Hyperlink"/>
                  <w:sz w:val="16"/>
                </w:rPr>
                <w:t>http://app.knovel.com/web/toc.v/cid:kpRTCTPE02/viewerType:toc//root_slug:rubber-technology-compounding/url_slug:rubber-technology-compounding?b-q=rubber%20technology&amp;sort_on=default&amp;b-subscription=true&amp;b-group-by=true&amp;b-sort-on=default&amp;b-content-type=all_references</w:t>
              </w:r>
            </w:hyperlink>
            <w:r w:rsidRPr="00B7684B">
              <w:rPr>
                <w:rStyle w:val="Hyperlink"/>
                <w:color w:val="auto"/>
                <w:sz w:val="16"/>
                <w:u w:val="none"/>
              </w:rPr>
              <w:t>.</w:t>
            </w:r>
            <w:r w:rsidRPr="00B7684B">
              <w:rPr>
                <w:color w:val="000000"/>
                <w:sz w:val="18"/>
              </w:rPr>
              <w:br/>
            </w:r>
          </w:p>
          <w:p w14:paraId="3E2A7CDE" w14:textId="77777777" w:rsidR="008B0DD0" w:rsidRPr="008B0DD0" w:rsidRDefault="008B0DD0" w:rsidP="0055488D">
            <w:pPr>
              <w:jc w:val="both"/>
              <w:rPr>
                <w:sz w:val="6"/>
                <w:szCs w:val="6"/>
                <w:u w:val="single"/>
              </w:rPr>
            </w:pPr>
          </w:p>
          <w:p w14:paraId="023AF15B" w14:textId="77777777" w:rsidR="0055488D" w:rsidRPr="00B7684B" w:rsidRDefault="0055488D" w:rsidP="0055488D">
            <w:pPr>
              <w:jc w:val="both"/>
              <w:rPr>
                <w:sz w:val="18"/>
                <w:u w:val="single"/>
              </w:rPr>
            </w:pPr>
            <w:r w:rsidRPr="00B7684B">
              <w:rPr>
                <w:sz w:val="18"/>
                <w:u w:val="single"/>
              </w:rPr>
              <w:t>Doporučená literatura:</w:t>
            </w:r>
          </w:p>
          <w:p w14:paraId="4B772BFE" w14:textId="77777777" w:rsidR="0055488D" w:rsidRPr="001A5CC6" w:rsidRDefault="0055488D" w:rsidP="0055488D">
            <w:pPr>
              <w:jc w:val="both"/>
              <w:rPr>
                <w:rStyle w:val="txt"/>
                <w:color w:val="000000"/>
                <w:sz w:val="18"/>
                <w:szCs w:val="18"/>
              </w:rPr>
            </w:pPr>
            <w:r w:rsidRPr="001A5CC6">
              <w:rPr>
                <w:rStyle w:val="txt"/>
                <w:caps/>
                <w:color w:val="000000"/>
                <w:sz w:val="18"/>
                <w:szCs w:val="18"/>
              </w:rPr>
              <w:t>Ning, N., Li, S., Wu, H., Tian, H., Yao, P., HU, G.H., Tian, M., Zhang, L.</w:t>
            </w:r>
            <w:r w:rsidRPr="001A5CC6">
              <w:rPr>
                <w:rStyle w:val="txt"/>
                <w:color w:val="000000"/>
                <w:sz w:val="18"/>
                <w:szCs w:val="18"/>
              </w:rPr>
              <w:t xml:space="preserve"> </w:t>
            </w:r>
            <w:r w:rsidRPr="001A5CC6">
              <w:rPr>
                <w:rStyle w:val="txtbold"/>
                <w:bCs/>
                <w:i/>
                <w:color w:val="000000"/>
                <w:sz w:val="18"/>
                <w:szCs w:val="18"/>
              </w:rPr>
              <w:t>Preparation, Microstructure, and Microstructure-Properties Relationship of Thermoplastic Vulcanizates (TPVs): A Review</w:t>
            </w:r>
            <w:r w:rsidRPr="001A5CC6">
              <w:rPr>
                <w:rStyle w:val="txtbold"/>
                <w:bCs/>
                <w:color w:val="000000"/>
                <w:sz w:val="18"/>
                <w:szCs w:val="18"/>
              </w:rPr>
              <w:t xml:space="preserve">. </w:t>
            </w:r>
            <w:r w:rsidRPr="001A5CC6">
              <w:rPr>
                <w:rStyle w:val="Emphasis"/>
                <w:i w:val="0"/>
                <w:color w:val="000000"/>
                <w:sz w:val="18"/>
                <w:szCs w:val="18"/>
              </w:rPr>
              <w:t>Progress in Polymer Science</w:t>
            </w:r>
            <w:r w:rsidRPr="001A5CC6">
              <w:rPr>
                <w:rStyle w:val="txt"/>
                <w:i/>
                <w:color w:val="000000"/>
                <w:sz w:val="18"/>
                <w:szCs w:val="18"/>
              </w:rPr>
              <w:t xml:space="preserve"> </w:t>
            </w:r>
            <w:r w:rsidRPr="001A5CC6">
              <w:rPr>
                <w:rStyle w:val="txt"/>
                <w:color w:val="000000"/>
                <w:sz w:val="18"/>
                <w:szCs w:val="18"/>
              </w:rPr>
              <w:t>79, 61-97, 2018.</w:t>
            </w:r>
          </w:p>
          <w:p w14:paraId="35DF88AA" w14:textId="77777777" w:rsidR="0055488D" w:rsidRPr="001A5CC6" w:rsidRDefault="0055488D" w:rsidP="0055488D">
            <w:pPr>
              <w:jc w:val="both"/>
              <w:rPr>
                <w:color w:val="000000"/>
                <w:sz w:val="18"/>
                <w:szCs w:val="18"/>
              </w:rPr>
            </w:pPr>
            <w:r w:rsidRPr="001A5CC6">
              <w:rPr>
                <w:caps/>
                <w:color w:val="000000"/>
                <w:sz w:val="18"/>
                <w:szCs w:val="18"/>
              </w:rPr>
              <w:t xml:space="preserve">Chen, L., Jia, Z., Tang, Y., Wu, L., Luo, Y., Jia, D. </w:t>
            </w:r>
            <w:r w:rsidRPr="001A5CC6">
              <w:rPr>
                <w:bCs/>
                <w:i/>
                <w:color w:val="000000"/>
                <w:sz w:val="18"/>
                <w:szCs w:val="18"/>
              </w:rPr>
              <w:t xml:space="preserve">Novel Functional Silica Nanoparticles for Rubber Vulcanization and Reinforcement. </w:t>
            </w:r>
            <w:r w:rsidRPr="001A5CC6">
              <w:rPr>
                <w:iCs/>
                <w:color w:val="000000"/>
                <w:sz w:val="18"/>
                <w:szCs w:val="18"/>
              </w:rPr>
              <w:t>Composites Science and Technology</w:t>
            </w:r>
            <w:r w:rsidRPr="001A5CC6">
              <w:rPr>
                <w:color w:val="000000"/>
                <w:sz w:val="18"/>
                <w:szCs w:val="18"/>
              </w:rPr>
              <w:t xml:space="preserve"> 144, 11-17, 2017.</w:t>
            </w:r>
          </w:p>
          <w:p w14:paraId="5B8AAFFB" w14:textId="77777777" w:rsidR="0055488D" w:rsidRPr="0016560B" w:rsidRDefault="0055488D" w:rsidP="0055488D">
            <w:pPr>
              <w:shd w:val="clear" w:color="auto" w:fill="FFFFFF"/>
              <w:jc w:val="both"/>
              <w:rPr>
                <w:color w:val="000000"/>
                <w:sz w:val="18"/>
                <w:szCs w:val="18"/>
              </w:rPr>
            </w:pPr>
            <w:r w:rsidRPr="001A5CC6">
              <w:rPr>
                <w:caps/>
                <w:color w:val="000000"/>
                <w:sz w:val="18"/>
                <w:szCs w:val="18"/>
              </w:rPr>
              <w:t xml:space="preserve">Caldona, E.B., De Leon, A.C.C., Pajarito, B.B., Advincula, R.C. </w:t>
            </w:r>
            <w:r w:rsidRPr="001A5CC6">
              <w:rPr>
                <w:bCs/>
                <w:i/>
                <w:color w:val="000000"/>
                <w:sz w:val="18"/>
                <w:szCs w:val="18"/>
              </w:rPr>
              <w:t xml:space="preserve">A Review on Rubber-Enhanced Polymeric Materials. </w:t>
            </w:r>
            <w:r w:rsidRPr="001A5CC6">
              <w:rPr>
                <w:iCs/>
                <w:color w:val="000000"/>
                <w:sz w:val="18"/>
                <w:szCs w:val="18"/>
              </w:rPr>
              <w:t>Polymer Reviews</w:t>
            </w:r>
            <w:r w:rsidRPr="001A5CC6">
              <w:rPr>
                <w:color w:val="000000"/>
                <w:sz w:val="18"/>
                <w:szCs w:val="18"/>
              </w:rPr>
              <w:t xml:space="preserve"> 57(2), 311-338, 2017. </w:t>
            </w:r>
          </w:p>
          <w:p w14:paraId="6F1D6675" w14:textId="77777777" w:rsidR="0055488D" w:rsidRPr="00B7684B" w:rsidRDefault="0055488D" w:rsidP="0055488D">
            <w:pPr>
              <w:shd w:val="clear" w:color="auto" w:fill="FFFFFF"/>
              <w:jc w:val="both"/>
              <w:rPr>
                <w:color w:val="000000"/>
                <w:sz w:val="18"/>
              </w:rPr>
            </w:pPr>
            <w:r w:rsidRPr="00B7684B">
              <w:rPr>
                <w:caps/>
                <w:color w:val="000000"/>
                <w:sz w:val="18"/>
              </w:rPr>
              <w:t>Gent, A.N. </w:t>
            </w:r>
            <w:r w:rsidRPr="00B7684B">
              <w:rPr>
                <w:i/>
                <w:color w:val="000000"/>
                <w:sz w:val="18"/>
              </w:rPr>
              <w:t>Engineering with Rubber: How to Design Rubber Components</w:t>
            </w:r>
            <w:r w:rsidRPr="00B7684B">
              <w:rPr>
                <w:color w:val="000000"/>
                <w:sz w:val="18"/>
              </w:rPr>
              <w:t xml:space="preserve">. Hanser Publications, 2012. ISBN 9783446427648. </w:t>
            </w:r>
            <w:r w:rsidRPr="00B7684B">
              <w:rPr>
                <w:color w:val="000000"/>
                <w:sz w:val="16"/>
              </w:rPr>
              <w:t>Dostupné: </w:t>
            </w:r>
            <w:hyperlink r:id="rId102" w:history="1">
              <w:r w:rsidRPr="00B7684B">
                <w:rPr>
                  <w:rStyle w:val="Hyperlink"/>
                  <w:sz w:val="16"/>
                </w:rPr>
                <w:t>http://app.knovel.com/web/toc.v/cid:kpERHDRCE2/viewerType:toc//root_slug:engineering_with_rubber__how_to_design_rubber_components_3rd_edition</w:t>
              </w:r>
            </w:hyperlink>
            <w:r w:rsidRPr="00B7684B">
              <w:rPr>
                <w:color w:val="000000"/>
                <w:sz w:val="16"/>
              </w:rPr>
              <w:t>.</w:t>
            </w:r>
            <w:r w:rsidRPr="00B7684B">
              <w:rPr>
                <w:color w:val="000000"/>
                <w:sz w:val="18"/>
              </w:rPr>
              <w:t xml:space="preserve"> </w:t>
            </w:r>
          </w:p>
          <w:p w14:paraId="55F08FBD" w14:textId="77777777" w:rsidR="0055488D" w:rsidRPr="00B7684B" w:rsidRDefault="0055488D" w:rsidP="0055488D">
            <w:pPr>
              <w:shd w:val="clear" w:color="auto" w:fill="FFFFFF"/>
              <w:jc w:val="both"/>
              <w:rPr>
                <w:color w:val="000000"/>
                <w:sz w:val="18"/>
              </w:rPr>
            </w:pPr>
            <w:r w:rsidRPr="00B7684B">
              <w:rPr>
                <w:caps/>
                <w:color w:val="000000"/>
                <w:sz w:val="18"/>
              </w:rPr>
              <w:t>Limper, A. </w:t>
            </w:r>
            <w:r w:rsidRPr="00B7684B">
              <w:rPr>
                <w:i/>
                <w:color w:val="000000"/>
                <w:sz w:val="18"/>
              </w:rPr>
              <w:t>Mixing of Rubber Component</w:t>
            </w:r>
            <w:r w:rsidRPr="00B7684B">
              <w:rPr>
                <w:color w:val="000000"/>
                <w:sz w:val="18"/>
              </w:rPr>
              <w:t>. Hanser Publisher, 2012. ISBN 978-1-56990-458-9. </w:t>
            </w:r>
          </w:p>
          <w:p w14:paraId="11108668" w14:textId="4D151DF1" w:rsidR="006E0E95" w:rsidRPr="00B7684B" w:rsidRDefault="0055488D" w:rsidP="008B0DD0">
            <w:pPr>
              <w:keepLines/>
              <w:widowControl w:val="0"/>
              <w:shd w:val="clear" w:color="auto" w:fill="FFFFFF"/>
              <w:jc w:val="both"/>
              <w:rPr>
                <w:sz w:val="18"/>
              </w:rPr>
            </w:pPr>
            <w:r w:rsidRPr="00B7684B">
              <w:rPr>
                <w:caps/>
                <w:color w:val="000000"/>
                <w:sz w:val="18"/>
              </w:rPr>
              <w:t>Dick, J.S. </w:t>
            </w:r>
            <w:r w:rsidRPr="00B7684B">
              <w:rPr>
                <w:i/>
                <w:color w:val="000000"/>
                <w:sz w:val="18"/>
              </w:rPr>
              <w:t>Rubber Technology: Compounding and Testing for Performance</w:t>
            </w:r>
            <w:r w:rsidRPr="00B7684B">
              <w:rPr>
                <w:color w:val="000000"/>
                <w:sz w:val="18"/>
              </w:rPr>
              <w:t xml:space="preserve">. Mnichov: Carl Hanser Verlag, 2009. </w:t>
            </w:r>
            <w:r w:rsidRPr="00B7684B">
              <w:rPr>
                <w:color w:val="000000"/>
                <w:sz w:val="16"/>
              </w:rPr>
              <w:t>ISBN</w:t>
            </w:r>
            <w:r w:rsidRPr="00B7684B">
              <w:rPr>
                <w:color w:val="000000"/>
                <w:sz w:val="18"/>
              </w:rPr>
              <w:t xml:space="preserve"> </w:t>
            </w:r>
            <w:r w:rsidRPr="00B7684B">
              <w:rPr>
                <w:color w:val="000000"/>
                <w:sz w:val="16"/>
              </w:rPr>
              <w:t>9781569904657. Dostupné:</w:t>
            </w:r>
            <w:hyperlink r:id="rId103" w:history="1">
              <w:r w:rsidRPr="00B7684B">
                <w:rPr>
                  <w:rStyle w:val="Hyperlink"/>
                  <w:sz w:val="16"/>
                </w:rPr>
                <w:t>http://app.knovel.com/web/toc.v/cid:kpRTCTPE02/viewerType:toc//root_slug:rubber_technology__compounding_and_testing_for_performance_2nd_edition</w:t>
              </w:r>
            </w:hyperlink>
            <w:r w:rsidRPr="00B7684B">
              <w:rPr>
                <w:color w:val="000000"/>
                <w:sz w:val="16"/>
              </w:rPr>
              <w:t>.</w:t>
            </w:r>
          </w:p>
        </w:tc>
      </w:tr>
      <w:tr w:rsidR="009A56CA" w14:paraId="7DA90216"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3BE93BD4" w14:textId="77777777" w:rsidR="009A56CA" w:rsidRPr="00B7684B" w:rsidRDefault="009A56CA" w:rsidP="009A56CA">
            <w:pPr>
              <w:jc w:val="center"/>
              <w:rPr>
                <w:b/>
                <w:sz w:val="18"/>
              </w:rPr>
            </w:pPr>
            <w:r w:rsidRPr="00B7684B">
              <w:rPr>
                <w:b/>
                <w:sz w:val="18"/>
              </w:rPr>
              <w:t>Informace ke kombinované nebo distanční formě</w:t>
            </w:r>
          </w:p>
        </w:tc>
      </w:tr>
      <w:tr w:rsidR="009A56CA" w14:paraId="4A6E1073" w14:textId="77777777" w:rsidTr="00B7684B">
        <w:tc>
          <w:tcPr>
            <w:tcW w:w="4813"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57C21089" w14:textId="77777777" w:rsidR="009A56CA" w:rsidRPr="00B7684B" w:rsidRDefault="009A56CA" w:rsidP="009A56CA">
            <w:pPr>
              <w:jc w:val="both"/>
              <w:rPr>
                <w:sz w:val="18"/>
              </w:rPr>
            </w:pPr>
            <w:r w:rsidRPr="00B7684B">
              <w:rPr>
                <w:b/>
                <w:sz w:val="18"/>
              </w:rPr>
              <w:t>Rozsah konzultací (soustředění)</w:t>
            </w:r>
          </w:p>
        </w:tc>
        <w:tc>
          <w:tcPr>
            <w:tcW w:w="897" w:type="dxa"/>
            <w:gridSpan w:val="3"/>
            <w:tcBorders>
              <w:top w:val="single" w:sz="2" w:space="0" w:color="auto"/>
              <w:left w:val="single" w:sz="4" w:space="0" w:color="auto"/>
              <w:bottom w:val="single" w:sz="4" w:space="0" w:color="auto"/>
              <w:right w:val="single" w:sz="4" w:space="0" w:color="auto"/>
            </w:tcBorders>
          </w:tcPr>
          <w:p w14:paraId="4B012C10" w14:textId="77777777" w:rsidR="009A56CA" w:rsidRPr="00B7684B" w:rsidRDefault="009A56CA" w:rsidP="009A56CA">
            <w:pPr>
              <w:jc w:val="both"/>
              <w:rPr>
                <w:sz w:val="18"/>
              </w:rPr>
            </w:pPr>
          </w:p>
        </w:tc>
        <w:tc>
          <w:tcPr>
            <w:tcW w:w="4639"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070448EB" w14:textId="77777777" w:rsidR="009A56CA" w:rsidRPr="00B7684B" w:rsidRDefault="009A56CA" w:rsidP="009A56CA">
            <w:pPr>
              <w:jc w:val="both"/>
              <w:rPr>
                <w:b/>
                <w:sz w:val="18"/>
              </w:rPr>
            </w:pPr>
            <w:r w:rsidRPr="00B7684B">
              <w:rPr>
                <w:b/>
                <w:sz w:val="18"/>
              </w:rPr>
              <w:t xml:space="preserve">hodin </w:t>
            </w:r>
          </w:p>
        </w:tc>
      </w:tr>
      <w:tr w:rsidR="009A56CA" w14:paraId="0E4551C1"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7B79E4A4" w14:textId="77777777" w:rsidR="009A56CA" w:rsidRPr="00B7684B" w:rsidRDefault="009A56CA" w:rsidP="009A56CA">
            <w:pPr>
              <w:jc w:val="both"/>
              <w:rPr>
                <w:b/>
                <w:sz w:val="18"/>
              </w:rPr>
            </w:pPr>
            <w:r w:rsidRPr="00B7684B">
              <w:rPr>
                <w:b/>
                <w:sz w:val="18"/>
              </w:rPr>
              <w:t>Informace o způsobu kontaktu s vyučujícím</w:t>
            </w:r>
          </w:p>
        </w:tc>
      </w:tr>
      <w:tr w:rsidR="009A56CA" w14:paraId="37547AC6" w14:textId="77777777" w:rsidTr="00B7684B">
        <w:trPr>
          <w:trHeight w:val="428"/>
        </w:trPr>
        <w:tc>
          <w:tcPr>
            <w:tcW w:w="10349" w:type="dxa"/>
            <w:gridSpan w:val="22"/>
            <w:tcBorders>
              <w:top w:val="single" w:sz="4" w:space="0" w:color="auto"/>
              <w:left w:val="single" w:sz="4" w:space="0" w:color="auto"/>
              <w:bottom w:val="single" w:sz="4" w:space="0" w:color="auto"/>
              <w:right w:val="single" w:sz="4" w:space="0" w:color="auto"/>
            </w:tcBorders>
          </w:tcPr>
          <w:p w14:paraId="145E1B6E" w14:textId="45A4312D" w:rsidR="004B0BCA" w:rsidRPr="00B7684B" w:rsidRDefault="00C71468" w:rsidP="004B0BCA">
            <w:pPr>
              <w:pStyle w:val="xxmsonormal"/>
              <w:shd w:val="clear" w:color="auto" w:fill="FFFFFF"/>
              <w:spacing w:before="0" w:beforeAutospacing="0" w:after="0" w:afterAutospacing="0"/>
              <w:jc w:val="both"/>
              <w:rPr>
                <w:color w:val="000000"/>
                <w:sz w:val="18"/>
              </w:rPr>
            </w:pPr>
            <w:r w:rsidRPr="00C71468">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8"/>
              </w:rPr>
              <w:t>tematických</w:t>
            </w:r>
            <w:r w:rsidR="004B0BCA" w:rsidRPr="00B7684B">
              <w:rPr>
                <w:color w:val="000000"/>
                <w:sz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7F053413" w14:textId="77777777" w:rsidR="008B0DD0" w:rsidRPr="00B7684B" w:rsidRDefault="008B0DD0" w:rsidP="004B0BCA">
            <w:pPr>
              <w:pStyle w:val="xxmsonormal"/>
              <w:shd w:val="clear" w:color="auto" w:fill="FFFFFF"/>
              <w:spacing w:before="0" w:beforeAutospacing="0" w:after="0" w:afterAutospacing="0"/>
              <w:jc w:val="both"/>
              <w:rPr>
                <w:color w:val="000000"/>
                <w:sz w:val="6"/>
              </w:rPr>
            </w:pPr>
          </w:p>
          <w:p w14:paraId="6516D0C8" w14:textId="6D10875E" w:rsidR="00CD5508" w:rsidRPr="00B7684B" w:rsidRDefault="004B0BCA" w:rsidP="0055488D">
            <w:pPr>
              <w:pStyle w:val="xxmsonormal"/>
              <w:shd w:val="clear" w:color="auto" w:fill="FFFFFF"/>
              <w:spacing w:before="0" w:beforeAutospacing="0" w:after="0" w:afterAutospacing="0"/>
              <w:rPr>
                <w:sz w:val="18"/>
              </w:rPr>
            </w:pPr>
            <w:r w:rsidRPr="00B7684B">
              <w:rPr>
                <w:color w:val="000000"/>
                <w:sz w:val="18"/>
              </w:rPr>
              <w:t>Možnosti komunikace s </w:t>
            </w:r>
            <w:r w:rsidR="00D70EA8" w:rsidRPr="00B7684B">
              <w:rPr>
                <w:color w:val="000000"/>
                <w:sz w:val="18"/>
              </w:rPr>
              <w:t>vyučujícím</w:t>
            </w:r>
            <w:r w:rsidRPr="00B7684B">
              <w:rPr>
                <w:color w:val="000000"/>
                <w:sz w:val="18"/>
              </w:rPr>
              <w:t>: </w:t>
            </w:r>
            <w:hyperlink r:id="rId104" w:history="1">
              <w:r w:rsidR="00DD2E5C" w:rsidRPr="00B7684B">
                <w:rPr>
                  <w:rStyle w:val="Hyperlink"/>
                  <w:sz w:val="18"/>
                </w:rPr>
                <w:t>cermak@utb.cz</w:t>
              </w:r>
            </w:hyperlink>
            <w:r w:rsidRPr="00B7684B">
              <w:rPr>
                <w:color w:val="000000"/>
                <w:sz w:val="18"/>
              </w:rPr>
              <w:t>, 576</w:t>
            </w:r>
            <w:r w:rsidR="00DD2E5C" w:rsidRPr="00B7684B">
              <w:rPr>
                <w:color w:val="000000"/>
                <w:sz w:val="18"/>
              </w:rPr>
              <w:t> </w:t>
            </w:r>
            <w:r w:rsidRPr="00B7684B">
              <w:rPr>
                <w:color w:val="000000"/>
                <w:sz w:val="18"/>
              </w:rPr>
              <w:t>03</w:t>
            </w:r>
            <w:r w:rsidR="00DD2E5C" w:rsidRPr="00B7684B">
              <w:rPr>
                <w:color w:val="000000"/>
                <w:sz w:val="18"/>
              </w:rPr>
              <w:t>1</w:t>
            </w:r>
            <w:r w:rsidR="0055488D" w:rsidRPr="00B7684B">
              <w:rPr>
                <w:color w:val="000000"/>
                <w:sz w:val="18"/>
              </w:rPr>
              <w:t> </w:t>
            </w:r>
            <w:r w:rsidR="00DD2E5C" w:rsidRPr="00B7684B">
              <w:rPr>
                <w:color w:val="000000"/>
                <w:sz w:val="18"/>
              </w:rPr>
              <w:t>345.</w:t>
            </w:r>
          </w:p>
        </w:tc>
      </w:tr>
    </w:tbl>
    <w:p w14:paraId="73AEF67F" w14:textId="77777777" w:rsidR="00B7684B" w:rsidRDefault="00B7684B">
      <w:r>
        <w:br w:type="page"/>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5"/>
        <w:gridCol w:w="2745"/>
        <w:gridCol w:w="404"/>
        <w:gridCol w:w="167"/>
        <w:gridCol w:w="1142"/>
        <w:gridCol w:w="897"/>
        <w:gridCol w:w="771"/>
        <w:gridCol w:w="52"/>
        <w:gridCol w:w="2172"/>
        <w:gridCol w:w="541"/>
        <w:gridCol w:w="602"/>
        <w:gridCol w:w="501"/>
      </w:tblGrid>
      <w:tr w:rsidR="009A56CA" w14:paraId="7CDC97CC"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9A728FF" w14:textId="174CADA9" w:rsidR="009A56CA" w:rsidRDefault="009A56CA" w:rsidP="009A56CA">
            <w:pPr>
              <w:jc w:val="both"/>
              <w:rPr>
                <w:b/>
                <w:sz w:val="28"/>
              </w:rPr>
            </w:pPr>
            <w:r>
              <w:lastRenderedPageBreak/>
              <w:br w:type="page"/>
            </w:r>
            <w:r>
              <w:rPr>
                <w:b/>
                <w:sz w:val="28"/>
              </w:rPr>
              <w:t>B-III – Charakteristika studijního předmětu</w:t>
            </w:r>
          </w:p>
        </w:tc>
      </w:tr>
      <w:tr w:rsidR="009A56CA" w:rsidRPr="009A56CA" w14:paraId="647D9407"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5B87328" w14:textId="77777777" w:rsidR="009A56CA" w:rsidRPr="00B7684B" w:rsidRDefault="009A56CA" w:rsidP="009A56CA">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00269DBA" w14:textId="33593A59" w:rsidR="009A56CA" w:rsidRPr="00B7684B" w:rsidRDefault="001973B2" w:rsidP="001973B2">
            <w:pPr>
              <w:jc w:val="both"/>
              <w:rPr>
                <w:b/>
                <w:sz w:val="19"/>
              </w:rPr>
            </w:pPr>
            <w:bookmarkStart w:id="1316" w:name="Strukt_a_vlastn_pev_lát"/>
            <w:bookmarkEnd w:id="1316"/>
            <w:r w:rsidRPr="00B7684B">
              <w:rPr>
                <w:b/>
                <w:spacing w:val="-2"/>
                <w:sz w:val="19"/>
              </w:rPr>
              <w:t>Structure and Characteristics of Solids</w:t>
            </w:r>
          </w:p>
        </w:tc>
      </w:tr>
      <w:tr w:rsidR="009A56CA" w14:paraId="76E46C0E"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A4B7DF" w14:textId="77777777" w:rsidR="009A56CA" w:rsidRPr="00B7684B" w:rsidRDefault="009A56CA" w:rsidP="009A56CA">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0A2EBA62" w14:textId="77777777" w:rsidR="009A56CA" w:rsidRPr="00B7684B" w:rsidRDefault="009A56CA" w:rsidP="009A56CA">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B1094F" w14:textId="77777777" w:rsidR="009A56CA" w:rsidRPr="00B7684B" w:rsidRDefault="009A56CA" w:rsidP="009A56CA">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4BBEEF05" w14:textId="77777777" w:rsidR="009A56CA" w:rsidRPr="00B7684B" w:rsidRDefault="009A56CA" w:rsidP="009A56CA">
            <w:pPr>
              <w:jc w:val="both"/>
              <w:rPr>
                <w:sz w:val="19"/>
              </w:rPr>
            </w:pPr>
          </w:p>
        </w:tc>
      </w:tr>
      <w:tr w:rsidR="003B3A9A" w14:paraId="7ACA7781"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123BBD" w14:textId="77777777" w:rsidR="009A56CA" w:rsidRPr="00B7684B" w:rsidRDefault="009A56CA" w:rsidP="009A56CA">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3A8A95CE" w14:textId="77777777" w:rsidR="009A56CA" w:rsidRPr="00B7684B" w:rsidRDefault="009A56CA" w:rsidP="009A56CA">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71A1D8FF" w14:textId="77777777" w:rsidR="009A56CA" w:rsidRPr="00B7684B" w:rsidRDefault="009A56CA" w:rsidP="009A56CA">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90EB4AE" w14:textId="77777777" w:rsidR="009A56CA" w:rsidRPr="00B7684B" w:rsidRDefault="009A56CA" w:rsidP="009A56CA">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743675C3" w14:textId="77777777" w:rsidR="009A56CA" w:rsidRPr="00B7684B" w:rsidRDefault="009A56CA" w:rsidP="009A56CA">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6850B206" w14:textId="77777777" w:rsidR="009A56CA" w:rsidRPr="00B7684B" w:rsidRDefault="009A56CA" w:rsidP="009A56CA">
            <w:pPr>
              <w:jc w:val="both"/>
              <w:rPr>
                <w:sz w:val="19"/>
              </w:rPr>
            </w:pPr>
          </w:p>
        </w:tc>
      </w:tr>
      <w:tr w:rsidR="009A56CA" w14:paraId="4EC259F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577C36" w14:textId="77777777" w:rsidR="009A56CA" w:rsidRPr="00B7684B" w:rsidRDefault="009A56CA" w:rsidP="009A56CA">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6B44F044" w14:textId="77777777" w:rsidR="009A56CA" w:rsidRPr="00B7684B" w:rsidRDefault="009A56CA" w:rsidP="009A56CA">
            <w:pPr>
              <w:jc w:val="both"/>
              <w:rPr>
                <w:sz w:val="19"/>
              </w:rPr>
            </w:pPr>
          </w:p>
        </w:tc>
      </w:tr>
      <w:tr w:rsidR="009A56CA" w14:paraId="0C484C1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012222"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738732F0" w14:textId="77777777" w:rsidR="009A56CA" w:rsidRPr="00B7684B" w:rsidRDefault="009A56CA" w:rsidP="009A56CA">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24BA110F" w14:textId="77777777" w:rsidR="009A56CA" w:rsidRPr="00B7684B" w:rsidRDefault="009A56CA" w:rsidP="009A56CA">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112D2745" w14:textId="77777777" w:rsidR="009A56CA" w:rsidRPr="00B7684B" w:rsidRDefault="009A56CA" w:rsidP="009A56CA">
            <w:pPr>
              <w:jc w:val="both"/>
              <w:rPr>
                <w:sz w:val="19"/>
              </w:rPr>
            </w:pPr>
          </w:p>
        </w:tc>
      </w:tr>
      <w:tr w:rsidR="009A56CA" w14:paraId="03B62C5A"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9C203E"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1C8DB71A" w14:textId="77777777" w:rsidR="009A56CA" w:rsidRPr="00B7684B" w:rsidRDefault="009A56CA" w:rsidP="009A56CA">
            <w:pPr>
              <w:jc w:val="both"/>
              <w:rPr>
                <w:sz w:val="19"/>
              </w:rPr>
            </w:pPr>
          </w:p>
        </w:tc>
      </w:tr>
      <w:tr w:rsidR="009A56CA" w14:paraId="56FE2163"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7ED02C3E" w14:textId="77777777" w:rsidR="009A56CA" w:rsidRPr="00B7684B" w:rsidRDefault="009A56CA" w:rsidP="009A56CA">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133E4588" w14:textId="77777777" w:rsidR="009A56CA" w:rsidRPr="00B7684B" w:rsidRDefault="000E1FA1" w:rsidP="000E1FA1">
            <w:pPr>
              <w:spacing w:line="312" w:lineRule="auto"/>
              <w:jc w:val="both"/>
              <w:rPr>
                <w:sz w:val="19"/>
              </w:rPr>
            </w:pPr>
            <w:r w:rsidRPr="00B7684B">
              <w:rPr>
                <w:spacing w:val="-2"/>
                <w:sz w:val="19"/>
              </w:rPr>
              <w:t>doc. RNDr. Petr Ponížil, Ph.D.</w:t>
            </w:r>
          </w:p>
        </w:tc>
      </w:tr>
      <w:tr w:rsidR="009A56CA" w14:paraId="221FBCED"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6E53A888" w14:textId="77777777" w:rsidR="009A56CA" w:rsidRPr="00B7684B" w:rsidRDefault="009A56CA" w:rsidP="009A56CA">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1A7553E2" w14:textId="77777777" w:rsidR="009A56CA" w:rsidRPr="00B7684B" w:rsidRDefault="009A56CA" w:rsidP="009A56CA">
            <w:pPr>
              <w:jc w:val="both"/>
              <w:rPr>
                <w:sz w:val="19"/>
              </w:rPr>
            </w:pPr>
            <w:r w:rsidRPr="00B7684B">
              <w:rPr>
                <w:sz w:val="19"/>
              </w:rPr>
              <w:t>100%</w:t>
            </w:r>
          </w:p>
        </w:tc>
      </w:tr>
      <w:tr w:rsidR="009A56CA" w14:paraId="1A45A24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9F8FF0" w14:textId="77777777" w:rsidR="009A56CA" w:rsidRPr="00B7684B" w:rsidRDefault="009A56CA" w:rsidP="009A56CA">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2261BABD" w14:textId="77777777" w:rsidR="009A56CA" w:rsidRPr="00B7684B" w:rsidRDefault="009A56CA" w:rsidP="009A56CA">
            <w:pPr>
              <w:jc w:val="both"/>
              <w:rPr>
                <w:sz w:val="19"/>
              </w:rPr>
            </w:pPr>
          </w:p>
        </w:tc>
      </w:tr>
      <w:tr w:rsidR="009A56CA" w14:paraId="3009AE98"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7C6E56ED" w14:textId="77777777" w:rsidR="009A56CA" w:rsidRPr="00B7684B" w:rsidRDefault="000E1FA1" w:rsidP="000E1FA1">
            <w:pPr>
              <w:spacing w:line="312" w:lineRule="auto"/>
              <w:jc w:val="both"/>
              <w:rPr>
                <w:sz w:val="19"/>
              </w:rPr>
            </w:pPr>
            <w:r w:rsidRPr="00B7684B">
              <w:rPr>
                <w:spacing w:val="-2"/>
                <w:sz w:val="19"/>
              </w:rPr>
              <w:t>doc. RNDr. Petr Ponížil, Ph.D.</w:t>
            </w:r>
          </w:p>
        </w:tc>
      </w:tr>
      <w:tr w:rsidR="009A56CA" w14:paraId="443AC9ED"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7BD7A7" w14:textId="77777777" w:rsidR="009A56CA" w:rsidRPr="00B7684B" w:rsidRDefault="009A56CA" w:rsidP="009A56CA">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700D2B15" w14:textId="77777777" w:rsidR="009A56CA" w:rsidRPr="00B7684B" w:rsidRDefault="009A56CA" w:rsidP="009A56CA">
            <w:pPr>
              <w:jc w:val="both"/>
              <w:rPr>
                <w:sz w:val="19"/>
              </w:rPr>
            </w:pPr>
          </w:p>
        </w:tc>
      </w:tr>
      <w:tr w:rsidR="009A56CA" w:rsidRPr="009A56CA" w14:paraId="6CCD6535" w14:textId="77777777" w:rsidTr="00B7684B">
        <w:trPr>
          <w:trHeight w:val="3938"/>
        </w:trPr>
        <w:tc>
          <w:tcPr>
            <w:tcW w:w="10349" w:type="dxa"/>
            <w:gridSpan w:val="12"/>
            <w:tcBorders>
              <w:top w:val="nil"/>
              <w:left w:val="single" w:sz="4" w:space="0" w:color="auto"/>
              <w:bottom w:val="single" w:sz="12" w:space="0" w:color="auto"/>
              <w:right w:val="single" w:sz="4" w:space="0" w:color="auto"/>
            </w:tcBorders>
          </w:tcPr>
          <w:p w14:paraId="1E616855" w14:textId="77777777" w:rsidR="002B45B1" w:rsidRPr="00B7684B" w:rsidRDefault="002B45B1" w:rsidP="009A56CA">
            <w:pPr>
              <w:jc w:val="both"/>
              <w:rPr>
                <w:sz w:val="19"/>
              </w:rPr>
            </w:pPr>
            <w:r w:rsidRPr="00B7684B">
              <w:rPr>
                <w:color w:val="000000"/>
                <w:sz w:val="19"/>
                <w:shd w:val="clear" w:color="auto" w:fill="FFFFFF"/>
              </w:rPr>
              <w:t>Cílem</w:t>
            </w:r>
            <w:r w:rsidR="00AB6ADD" w:rsidRPr="00B7684B">
              <w:rPr>
                <w:color w:val="000000"/>
                <w:sz w:val="19"/>
                <w:shd w:val="clear" w:color="auto" w:fill="FFFFFF"/>
              </w:rPr>
              <w:t xml:space="preserve"> předmětu</w:t>
            </w:r>
            <w:r w:rsidRPr="00B7684B">
              <w:rPr>
                <w:color w:val="000000"/>
                <w:sz w:val="19"/>
                <w:shd w:val="clear" w:color="auto" w:fill="FFFFFF"/>
              </w:rPr>
              <w:t xml:space="preserve"> je pochopení souvislostí mezi mikrostrukturou a makrostrukturou látek. Na základě klasických a zejména kvantověmechanických představ o vlastnostech atomů a jejich uspořádání v látce jsou vysvětleny jejich základní vlastnosti. </w:t>
            </w:r>
          </w:p>
          <w:p w14:paraId="19EC598D" w14:textId="77777777" w:rsidR="009A56CA" w:rsidRPr="00B7684B" w:rsidRDefault="009A56CA" w:rsidP="009A56CA">
            <w:pPr>
              <w:jc w:val="both"/>
              <w:rPr>
                <w:sz w:val="19"/>
              </w:rPr>
            </w:pPr>
          </w:p>
          <w:p w14:paraId="1B343371" w14:textId="77777777" w:rsidR="009A56CA" w:rsidRPr="00B7684B" w:rsidRDefault="009A56CA" w:rsidP="009A56CA">
            <w:pPr>
              <w:jc w:val="both"/>
              <w:rPr>
                <w:sz w:val="19"/>
                <w:u w:val="single"/>
              </w:rPr>
            </w:pPr>
            <w:r w:rsidRPr="00B7684B">
              <w:rPr>
                <w:sz w:val="19"/>
                <w:u w:val="single"/>
              </w:rPr>
              <w:t>Základní témata:</w:t>
            </w:r>
          </w:p>
          <w:p w14:paraId="574B2CED" w14:textId="0A573B32" w:rsidR="00D65DB9" w:rsidRPr="00B7684B" w:rsidRDefault="00D65DB9" w:rsidP="00AB6B08">
            <w:pPr>
              <w:pStyle w:val="ListParagraph"/>
              <w:numPr>
                <w:ilvl w:val="0"/>
                <w:numId w:val="14"/>
              </w:numPr>
              <w:ind w:left="113" w:hanging="113"/>
              <w:jc w:val="both"/>
              <w:rPr>
                <w:sz w:val="19"/>
              </w:rPr>
            </w:pPr>
            <w:r w:rsidRPr="00B7684B">
              <w:rPr>
                <w:sz w:val="19"/>
              </w:rPr>
              <w:t>Typy vazeb.</w:t>
            </w:r>
          </w:p>
          <w:p w14:paraId="7A0774FC" w14:textId="5B2926E6" w:rsidR="00D65DB9" w:rsidRPr="00B7684B" w:rsidRDefault="00D65DB9" w:rsidP="00AB6B08">
            <w:pPr>
              <w:pStyle w:val="ListParagraph"/>
              <w:numPr>
                <w:ilvl w:val="0"/>
                <w:numId w:val="14"/>
              </w:numPr>
              <w:ind w:left="113" w:hanging="113"/>
              <w:jc w:val="both"/>
              <w:rPr>
                <w:sz w:val="19"/>
              </w:rPr>
            </w:pPr>
            <w:r w:rsidRPr="00B7684B">
              <w:rPr>
                <w:sz w:val="19"/>
              </w:rPr>
              <w:t>Krystalografické soustavy a Bravaisovy mřížky. </w:t>
            </w:r>
          </w:p>
          <w:p w14:paraId="0B1FCF2D" w14:textId="69D70540" w:rsidR="00D65DB9" w:rsidRPr="00B7684B" w:rsidRDefault="00D65DB9" w:rsidP="00AB6B08">
            <w:pPr>
              <w:pStyle w:val="ListParagraph"/>
              <w:numPr>
                <w:ilvl w:val="0"/>
                <w:numId w:val="14"/>
              </w:numPr>
              <w:ind w:left="113" w:hanging="113"/>
              <w:jc w:val="both"/>
              <w:rPr>
                <w:sz w:val="19"/>
              </w:rPr>
            </w:pPr>
            <w:r w:rsidRPr="00B7684B">
              <w:rPr>
                <w:sz w:val="19"/>
              </w:rPr>
              <w:t>Metody RTG difrakce, maloúhlový rozptyl.</w:t>
            </w:r>
          </w:p>
          <w:p w14:paraId="5E5BACEA" w14:textId="01B03C48" w:rsidR="00D65DB9" w:rsidRPr="00B7684B" w:rsidRDefault="00D65DB9" w:rsidP="00AB6B08">
            <w:pPr>
              <w:pStyle w:val="ListParagraph"/>
              <w:numPr>
                <w:ilvl w:val="0"/>
                <w:numId w:val="14"/>
              </w:numPr>
              <w:ind w:left="113" w:hanging="113"/>
              <w:jc w:val="both"/>
              <w:rPr>
                <w:sz w:val="19"/>
              </w:rPr>
            </w:pPr>
            <w:r w:rsidRPr="00B7684B">
              <w:rPr>
                <w:sz w:val="19"/>
              </w:rPr>
              <w:t>Vliv poruch krystalové mřížky na vlastnosti. </w:t>
            </w:r>
          </w:p>
          <w:p w14:paraId="7E05765B" w14:textId="72BAB22C" w:rsidR="00D65DB9" w:rsidRPr="00B7684B" w:rsidRDefault="00D65DB9" w:rsidP="00AB6B08">
            <w:pPr>
              <w:pStyle w:val="ListParagraph"/>
              <w:numPr>
                <w:ilvl w:val="0"/>
                <w:numId w:val="14"/>
              </w:numPr>
              <w:ind w:left="113" w:hanging="113"/>
              <w:jc w:val="both"/>
              <w:rPr>
                <w:sz w:val="19"/>
              </w:rPr>
            </w:pPr>
            <w:r w:rsidRPr="00B7684B">
              <w:rPr>
                <w:sz w:val="19"/>
              </w:rPr>
              <w:t>Tepelná kapacita, klasický i kvantový model. </w:t>
            </w:r>
          </w:p>
          <w:p w14:paraId="329A69BC" w14:textId="38724F1E" w:rsidR="00D65DB9" w:rsidRPr="00B7684B" w:rsidRDefault="00D65DB9" w:rsidP="00AB6B08">
            <w:pPr>
              <w:pStyle w:val="ListParagraph"/>
              <w:numPr>
                <w:ilvl w:val="0"/>
                <w:numId w:val="14"/>
              </w:numPr>
              <w:ind w:left="113" w:hanging="113"/>
              <w:jc w:val="both"/>
              <w:rPr>
                <w:sz w:val="19"/>
              </w:rPr>
            </w:pPr>
            <w:r w:rsidRPr="00B7684B">
              <w:rPr>
                <w:sz w:val="19"/>
              </w:rPr>
              <w:t>Fonony, Brillouinova zóna.</w:t>
            </w:r>
          </w:p>
          <w:p w14:paraId="68D721B1" w14:textId="037165C0" w:rsidR="00D65DB9" w:rsidRPr="00B7684B" w:rsidRDefault="00D65DB9" w:rsidP="00AB6B08">
            <w:pPr>
              <w:pStyle w:val="ListParagraph"/>
              <w:numPr>
                <w:ilvl w:val="0"/>
                <w:numId w:val="14"/>
              </w:numPr>
              <w:ind w:left="113" w:hanging="113"/>
              <w:jc w:val="both"/>
              <w:rPr>
                <w:sz w:val="19"/>
              </w:rPr>
            </w:pPr>
            <w:r w:rsidRPr="00B7684B">
              <w:rPr>
                <w:sz w:val="19"/>
              </w:rPr>
              <w:t>Dielektrické vlastnosti, typy polarizace. </w:t>
            </w:r>
          </w:p>
          <w:p w14:paraId="20347FAF" w14:textId="19E373CB" w:rsidR="00D65DB9" w:rsidRPr="00B7684B" w:rsidRDefault="00D65DB9" w:rsidP="00AB6B08">
            <w:pPr>
              <w:pStyle w:val="ListParagraph"/>
              <w:numPr>
                <w:ilvl w:val="0"/>
                <w:numId w:val="14"/>
              </w:numPr>
              <w:ind w:left="113" w:hanging="113"/>
              <w:jc w:val="both"/>
              <w:rPr>
                <w:sz w:val="19"/>
              </w:rPr>
            </w:pPr>
            <w:r w:rsidRPr="00B7684B">
              <w:rPr>
                <w:sz w:val="19"/>
              </w:rPr>
              <w:t>Optické vlastnosti dielektrik. </w:t>
            </w:r>
          </w:p>
          <w:p w14:paraId="19132422" w14:textId="51ECEA74" w:rsidR="00D65DB9" w:rsidRPr="00B7684B" w:rsidRDefault="00D65DB9" w:rsidP="00AB6B08">
            <w:pPr>
              <w:pStyle w:val="ListParagraph"/>
              <w:numPr>
                <w:ilvl w:val="0"/>
                <w:numId w:val="14"/>
              </w:numPr>
              <w:ind w:left="113" w:hanging="113"/>
              <w:jc w:val="both"/>
              <w:rPr>
                <w:sz w:val="19"/>
              </w:rPr>
            </w:pPr>
            <w:r w:rsidRPr="00B7684B">
              <w:rPr>
                <w:sz w:val="19"/>
              </w:rPr>
              <w:t>Elektrická vodivost kovů. </w:t>
            </w:r>
          </w:p>
          <w:p w14:paraId="0E5DF1BD" w14:textId="6B2BA1D4" w:rsidR="00D65DB9" w:rsidRPr="00B7684B" w:rsidRDefault="00D65DB9" w:rsidP="00AB6B08">
            <w:pPr>
              <w:pStyle w:val="ListParagraph"/>
              <w:numPr>
                <w:ilvl w:val="0"/>
                <w:numId w:val="14"/>
              </w:numPr>
              <w:ind w:left="113" w:hanging="113"/>
              <w:jc w:val="both"/>
              <w:rPr>
                <w:sz w:val="19"/>
              </w:rPr>
            </w:pPr>
            <w:r w:rsidRPr="00B7684B">
              <w:rPr>
                <w:sz w:val="19"/>
              </w:rPr>
              <w:t>Tepelná vodivost a emise elektronů. </w:t>
            </w:r>
          </w:p>
          <w:p w14:paraId="450F9AC7" w14:textId="45C2C129" w:rsidR="00D65DB9" w:rsidRPr="00B7684B" w:rsidRDefault="00D65DB9" w:rsidP="00AB6B08">
            <w:pPr>
              <w:pStyle w:val="ListParagraph"/>
              <w:numPr>
                <w:ilvl w:val="0"/>
                <w:numId w:val="14"/>
              </w:numPr>
              <w:ind w:left="113" w:hanging="113"/>
              <w:jc w:val="both"/>
              <w:rPr>
                <w:sz w:val="19"/>
              </w:rPr>
            </w:pPr>
            <w:r w:rsidRPr="00B7684B">
              <w:rPr>
                <w:sz w:val="19"/>
              </w:rPr>
              <w:t>Pásová struktura, vlastní a příměsové polovodiče.</w:t>
            </w:r>
          </w:p>
          <w:p w14:paraId="02B1AA33" w14:textId="7A50B214" w:rsidR="00D65DB9" w:rsidRPr="00B7684B" w:rsidRDefault="00D65DB9" w:rsidP="00AB6B08">
            <w:pPr>
              <w:pStyle w:val="ListParagraph"/>
              <w:numPr>
                <w:ilvl w:val="0"/>
                <w:numId w:val="14"/>
              </w:numPr>
              <w:ind w:left="113" w:hanging="113"/>
              <w:jc w:val="both"/>
              <w:rPr>
                <w:sz w:val="19"/>
              </w:rPr>
            </w:pPr>
            <w:r w:rsidRPr="00B7684B">
              <w:rPr>
                <w:sz w:val="19"/>
              </w:rPr>
              <w:t>p-n přechod.</w:t>
            </w:r>
          </w:p>
          <w:p w14:paraId="74DB1B33" w14:textId="6500EBBF" w:rsidR="00D65DB9" w:rsidRPr="00B7684B" w:rsidRDefault="00D65DB9" w:rsidP="00AB6B08">
            <w:pPr>
              <w:pStyle w:val="ListParagraph"/>
              <w:numPr>
                <w:ilvl w:val="0"/>
                <w:numId w:val="14"/>
              </w:numPr>
              <w:ind w:left="113" w:hanging="113"/>
              <w:jc w:val="both"/>
              <w:rPr>
                <w:sz w:val="19"/>
              </w:rPr>
            </w:pPr>
            <w:r w:rsidRPr="00B7684B">
              <w:rPr>
                <w:sz w:val="19"/>
              </w:rPr>
              <w:t>Typy magnetických látek.</w:t>
            </w:r>
          </w:p>
          <w:p w14:paraId="1DEB73FD" w14:textId="496EB702" w:rsidR="0014185A" w:rsidRPr="00B7684B" w:rsidRDefault="00D65DB9" w:rsidP="00AB6B08">
            <w:pPr>
              <w:pStyle w:val="ListParagraph"/>
              <w:numPr>
                <w:ilvl w:val="0"/>
                <w:numId w:val="14"/>
              </w:numPr>
              <w:ind w:left="113" w:hanging="113"/>
              <w:jc w:val="both"/>
              <w:rPr>
                <w:sz w:val="19"/>
                <w:u w:val="single"/>
              </w:rPr>
            </w:pPr>
            <w:r w:rsidRPr="00B7684B">
              <w:rPr>
                <w:sz w:val="19"/>
              </w:rPr>
              <w:t>Atomární popis magnetismu.</w:t>
            </w:r>
          </w:p>
        </w:tc>
      </w:tr>
      <w:tr w:rsidR="009A56CA" w14:paraId="7280DBA2"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1EB09A37" w14:textId="77777777" w:rsidR="009A56CA" w:rsidRPr="00B7684B" w:rsidRDefault="00D5199F" w:rsidP="009A56CA">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78190279" w14:textId="77777777" w:rsidR="009A56CA" w:rsidRPr="00B7684B" w:rsidRDefault="009A56CA" w:rsidP="009A56CA">
            <w:pPr>
              <w:jc w:val="both"/>
              <w:rPr>
                <w:sz w:val="19"/>
              </w:rPr>
            </w:pPr>
          </w:p>
        </w:tc>
      </w:tr>
      <w:tr w:rsidR="009A56CA" w14:paraId="291D4D61" w14:textId="77777777" w:rsidTr="00B7684B">
        <w:trPr>
          <w:trHeight w:val="1306"/>
        </w:trPr>
        <w:tc>
          <w:tcPr>
            <w:tcW w:w="10349" w:type="dxa"/>
            <w:gridSpan w:val="12"/>
            <w:tcBorders>
              <w:top w:val="nil"/>
              <w:left w:val="single" w:sz="4" w:space="0" w:color="auto"/>
              <w:bottom w:val="single" w:sz="4" w:space="0" w:color="auto"/>
              <w:right w:val="single" w:sz="4" w:space="0" w:color="auto"/>
            </w:tcBorders>
          </w:tcPr>
          <w:p w14:paraId="5476C379" w14:textId="77777777" w:rsidR="009A56CA" w:rsidRPr="00B7684B" w:rsidRDefault="009A56CA" w:rsidP="0049458D">
            <w:pPr>
              <w:jc w:val="both"/>
              <w:rPr>
                <w:sz w:val="19"/>
                <w:u w:val="single"/>
              </w:rPr>
            </w:pPr>
            <w:r w:rsidRPr="00B7684B">
              <w:rPr>
                <w:sz w:val="19"/>
                <w:u w:val="single"/>
              </w:rPr>
              <w:t>Povinná literatura:</w:t>
            </w:r>
          </w:p>
          <w:p w14:paraId="259D11A1" w14:textId="77777777" w:rsidR="00CC2D73" w:rsidRPr="00B7684B" w:rsidRDefault="00CC2D73" w:rsidP="00115700">
            <w:pPr>
              <w:jc w:val="both"/>
              <w:rPr>
                <w:sz w:val="19"/>
                <w:u w:val="single"/>
              </w:rPr>
            </w:pPr>
            <w:r w:rsidRPr="00B7684B">
              <w:rPr>
                <w:sz w:val="19"/>
              </w:rPr>
              <w:t xml:space="preserve">ROSENBERG, J.M. </w:t>
            </w:r>
            <w:r w:rsidRPr="00B7684B">
              <w:rPr>
                <w:i/>
                <w:sz w:val="19"/>
              </w:rPr>
              <w:t>The Solid State: An Introduction on the Physics of Solids for Students of Physics, Materials Science, and Engineering</w:t>
            </w:r>
            <w:r w:rsidRPr="00B7684B">
              <w:rPr>
                <w:sz w:val="19"/>
              </w:rPr>
              <w:t>. 3rd Ed. Oxford: University Press, 1988, 315 s.</w:t>
            </w:r>
          </w:p>
          <w:p w14:paraId="15BA1E90" w14:textId="1834A5AF" w:rsidR="00310DBF" w:rsidRPr="00B7684B" w:rsidRDefault="00903C1B" w:rsidP="00115700">
            <w:pPr>
              <w:jc w:val="both"/>
              <w:rPr>
                <w:sz w:val="19"/>
              </w:rPr>
            </w:pPr>
            <w:r w:rsidRPr="00B7684B">
              <w:rPr>
                <w:sz w:val="19"/>
              </w:rPr>
              <w:t>TILLEY, R.</w:t>
            </w:r>
            <w:r w:rsidR="00DE578A" w:rsidRPr="00B7684B">
              <w:rPr>
                <w:sz w:val="19"/>
              </w:rPr>
              <w:t xml:space="preserve">J.D. </w:t>
            </w:r>
            <w:r w:rsidR="00DE578A" w:rsidRPr="00B7684B">
              <w:rPr>
                <w:i/>
                <w:sz w:val="19"/>
              </w:rPr>
              <w:t xml:space="preserve">Understanding </w:t>
            </w:r>
            <w:r w:rsidR="00557BFB" w:rsidRPr="00B7684B">
              <w:rPr>
                <w:i/>
                <w:sz w:val="19"/>
              </w:rPr>
              <w:t>S</w:t>
            </w:r>
            <w:r w:rsidR="00DE578A" w:rsidRPr="00B7684B">
              <w:rPr>
                <w:i/>
                <w:sz w:val="19"/>
              </w:rPr>
              <w:t xml:space="preserve">olids: </w:t>
            </w:r>
            <w:r w:rsidR="00557BFB" w:rsidRPr="00B7684B">
              <w:rPr>
                <w:i/>
                <w:sz w:val="19"/>
              </w:rPr>
              <w:t>T</w:t>
            </w:r>
            <w:r w:rsidR="00DE578A" w:rsidRPr="00B7684B">
              <w:rPr>
                <w:i/>
                <w:sz w:val="19"/>
              </w:rPr>
              <w:t xml:space="preserve">he </w:t>
            </w:r>
            <w:r w:rsidR="00557BFB" w:rsidRPr="00B7684B">
              <w:rPr>
                <w:i/>
                <w:sz w:val="19"/>
              </w:rPr>
              <w:t>S</w:t>
            </w:r>
            <w:r w:rsidR="00DE578A" w:rsidRPr="00B7684B">
              <w:rPr>
                <w:i/>
                <w:sz w:val="19"/>
              </w:rPr>
              <w:t xml:space="preserve">cience of </w:t>
            </w:r>
            <w:r w:rsidR="00557BFB" w:rsidRPr="00B7684B">
              <w:rPr>
                <w:i/>
                <w:sz w:val="19"/>
              </w:rPr>
              <w:t>M</w:t>
            </w:r>
            <w:r w:rsidR="00DE578A" w:rsidRPr="00B7684B">
              <w:rPr>
                <w:i/>
                <w:sz w:val="19"/>
              </w:rPr>
              <w:t>aterials</w:t>
            </w:r>
            <w:r w:rsidR="00115700" w:rsidRPr="00B7684B">
              <w:rPr>
                <w:sz w:val="19"/>
              </w:rPr>
              <w:t>. Chichester</w:t>
            </w:r>
            <w:r w:rsidR="00557BFB" w:rsidRPr="00B7684B">
              <w:rPr>
                <w:sz w:val="19"/>
              </w:rPr>
              <w:t xml:space="preserve">: John Wiley, </w:t>
            </w:r>
            <w:r w:rsidR="00DE578A" w:rsidRPr="00B7684B">
              <w:rPr>
                <w:sz w:val="19"/>
              </w:rPr>
              <w:t xml:space="preserve">2004, xxii, 593 s. </w:t>
            </w:r>
            <w:r w:rsidR="00115700" w:rsidRPr="00B7684B">
              <w:rPr>
                <w:sz w:val="19"/>
              </w:rPr>
              <w:t xml:space="preserve">Print ISBN 9780470852750. Online ISBN 9780470020845. DOI </w:t>
            </w:r>
            <w:r w:rsidR="00310DBF" w:rsidRPr="00B7684B">
              <w:rPr>
                <w:sz w:val="19"/>
              </w:rPr>
              <w:t xml:space="preserve">10.1002/0470020849. </w:t>
            </w:r>
            <w:r w:rsidR="00CC2D73" w:rsidRPr="00B7684B">
              <w:rPr>
                <w:sz w:val="19"/>
              </w:rPr>
              <w:t xml:space="preserve">Dostupné z: </w:t>
            </w:r>
            <w:hyperlink r:id="rId105" w:history="1">
              <w:r w:rsidR="00310DBF" w:rsidRPr="00B7684B">
                <w:rPr>
                  <w:rStyle w:val="Hyperlink"/>
                  <w:sz w:val="19"/>
                </w:rPr>
                <w:t>http://onlinelibrary.wiley.com/book/10.1002/0470020849</w:t>
              </w:r>
            </w:hyperlink>
            <w:r w:rsidR="00310DBF" w:rsidRPr="00B7684B">
              <w:rPr>
                <w:sz w:val="19"/>
              </w:rPr>
              <w:t>.</w:t>
            </w:r>
          </w:p>
          <w:p w14:paraId="20334252" w14:textId="754C8879" w:rsidR="009A56CA" w:rsidRDefault="00D451EF" w:rsidP="0049458D">
            <w:pPr>
              <w:jc w:val="both"/>
              <w:rPr>
                <w:sz w:val="19"/>
                <w:u w:val="single"/>
              </w:rPr>
            </w:pPr>
            <w:ins w:id="1317" w:author="utb" w:date="2019-09-09T15:59:00Z">
              <w:r w:rsidRPr="00B7684B">
                <w:rPr>
                  <w:sz w:val="19"/>
                </w:rPr>
                <w:t xml:space="preserve">TILLEY, R.J.D. </w:t>
              </w:r>
              <w:r w:rsidRPr="00B7684B">
                <w:rPr>
                  <w:i/>
                  <w:sz w:val="19"/>
                </w:rPr>
                <w:t>Understanding Solids: The Science of Materials</w:t>
              </w:r>
              <w:r>
                <w:rPr>
                  <w:i/>
                  <w:sz w:val="19"/>
                </w:rPr>
                <w:t xml:space="preserve"> (2nd Edition)</w:t>
              </w:r>
              <w:r w:rsidRPr="00B7684B">
                <w:rPr>
                  <w:sz w:val="19"/>
                </w:rPr>
                <w:t>.</w:t>
              </w:r>
              <w:r>
                <w:rPr>
                  <w:sz w:val="19"/>
                </w:rPr>
                <w:t xml:space="preserve"> </w:t>
              </w:r>
              <w:r w:rsidRPr="00B7684B">
                <w:rPr>
                  <w:sz w:val="19"/>
                </w:rPr>
                <w:t>Chichester: John Wiley</w:t>
              </w:r>
            </w:ins>
            <w:ins w:id="1318" w:author="utb" w:date="2019-09-09T16:00:00Z">
              <w:r>
                <w:rPr>
                  <w:sz w:val="19"/>
                </w:rPr>
                <w:t xml:space="preserve">, 2013. </w:t>
              </w:r>
              <w:r w:rsidRPr="00D451EF">
                <w:rPr>
                  <w:sz w:val="19"/>
                </w:rPr>
                <w:t>ISBN: 978-1118423462</w:t>
              </w:r>
              <w:r>
                <w:rPr>
                  <w:sz w:val="19"/>
                </w:rPr>
                <w:t>.</w:t>
              </w:r>
            </w:ins>
          </w:p>
          <w:p w14:paraId="7232F371" w14:textId="77777777" w:rsidR="00D451EF" w:rsidRPr="00B7684B" w:rsidRDefault="00D451EF" w:rsidP="0049458D">
            <w:pPr>
              <w:jc w:val="both"/>
              <w:rPr>
                <w:sz w:val="19"/>
                <w:u w:val="single"/>
              </w:rPr>
            </w:pPr>
          </w:p>
          <w:p w14:paraId="69840C9E" w14:textId="77777777" w:rsidR="009A56CA" w:rsidRPr="00B7684B" w:rsidRDefault="009A56CA" w:rsidP="0049458D">
            <w:pPr>
              <w:jc w:val="both"/>
              <w:rPr>
                <w:sz w:val="19"/>
                <w:u w:val="single"/>
              </w:rPr>
            </w:pPr>
            <w:r w:rsidRPr="00B7684B">
              <w:rPr>
                <w:sz w:val="19"/>
                <w:u w:val="single"/>
              </w:rPr>
              <w:t>Doporučená literatura:</w:t>
            </w:r>
          </w:p>
          <w:p w14:paraId="25FBAE71" w14:textId="77777777" w:rsidR="00874195" w:rsidRPr="008B0DD0" w:rsidRDefault="00874195" w:rsidP="00874195">
            <w:pPr>
              <w:jc w:val="both"/>
              <w:rPr>
                <w:sz w:val="19"/>
                <w:szCs w:val="19"/>
                <w:u w:val="single"/>
              </w:rPr>
            </w:pPr>
            <w:r w:rsidRPr="001A5CC6">
              <w:rPr>
                <w:rStyle w:val="author"/>
                <w:rFonts w:eastAsiaTheme="majorEastAsia"/>
                <w:caps/>
                <w:color w:val="111111"/>
                <w:sz w:val="19"/>
                <w:szCs w:val="19"/>
              </w:rPr>
              <w:t>Aharony, A., Entin-</w:t>
            </w:r>
            <w:r w:rsidRPr="001A5CC6">
              <w:rPr>
                <w:rStyle w:val="author"/>
                <w:rFonts w:eastAsiaTheme="majorEastAsia"/>
                <w:caps/>
                <w:sz w:val="19"/>
                <w:szCs w:val="19"/>
              </w:rPr>
              <w:t>Wohlman</w:t>
            </w:r>
            <w:r w:rsidRPr="001A5CC6">
              <w:rPr>
                <w:rStyle w:val="author"/>
                <w:rFonts w:eastAsiaTheme="majorEastAsia"/>
                <w:sz w:val="19"/>
                <w:szCs w:val="19"/>
              </w:rPr>
              <w:t xml:space="preserve">, O. </w:t>
            </w:r>
            <w:r w:rsidRPr="001A5CC6">
              <w:rPr>
                <w:bCs/>
                <w:i/>
                <w:color w:val="000000"/>
                <w:sz w:val="19"/>
                <w:szCs w:val="19"/>
                <w:lang w:val="en-US" w:eastAsia="en-US"/>
              </w:rPr>
              <w:t>Introduction to Solid State Physics</w:t>
            </w:r>
            <w:r w:rsidRPr="001A5CC6">
              <w:rPr>
                <w:bCs/>
                <w:color w:val="000000"/>
                <w:sz w:val="19"/>
                <w:szCs w:val="19"/>
                <w:lang w:val="en-US" w:eastAsia="en-US"/>
              </w:rPr>
              <w:t xml:space="preserve">. World Scientific Pub Co Inc, 2018. </w:t>
            </w:r>
            <w:r w:rsidRPr="001A5CC6">
              <w:rPr>
                <w:rStyle w:val="author"/>
                <w:rFonts w:eastAsiaTheme="majorEastAsia"/>
                <w:color w:val="111111"/>
                <w:sz w:val="19"/>
                <w:szCs w:val="19"/>
              </w:rPr>
              <w:t>ISBN-13: 978-9813272248.</w:t>
            </w:r>
          </w:p>
          <w:p w14:paraId="301EC81B" w14:textId="77777777" w:rsidR="002B45B1" w:rsidRPr="00B7684B" w:rsidRDefault="002B45B1" w:rsidP="001D41BC">
            <w:pPr>
              <w:shd w:val="clear" w:color="auto" w:fill="FFFFFF"/>
              <w:jc w:val="both"/>
              <w:rPr>
                <w:color w:val="000000"/>
                <w:sz w:val="19"/>
              </w:rPr>
            </w:pPr>
            <w:r w:rsidRPr="00B7684B">
              <w:rPr>
                <w:caps/>
                <w:color w:val="000000"/>
                <w:sz w:val="19"/>
              </w:rPr>
              <w:t>Zangwill, A.</w:t>
            </w:r>
            <w:r w:rsidRPr="00B7684B">
              <w:rPr>
                <w:color w:val="000000"/>
                <w:sz w:val="19"/>
              </w:rPr>
              <w:t> </w:t>
            </w:r>
            <w:r w:rsidRPr="00B7684B">
              <w:rPr>
                <w:i/>
                <w:color w:val="000000"/>
                <w:sz w:val="19"/>
              </w:rPr>
              <w:t xml:space="preserve">Physics at </w:t>
            </w:r>
            <w:r w:rsidR="00083563" w:rsidRPr="00B7684B">
              <w:rPr>
                <w:i/>
                <w:color w:val="000000"/>
                <w:sz w:val="19"/>
              </w:rPr>
              <w:t>S</w:t>
            </w:r>
            <w:r w:rsidRPr="00B7684B">
              <w:rPr>
                <w:i/>
                <w:color w:val="000000"/>
                <w:sz w:val="19"/>
              </w:rPr>
              <w:t xml:space="preserve">urfaces. </w:t>
            </w:r>
            <w:r w:rsidR="000C36CA" w:rsidRPr="00B7684B">
              <w:rPr>
                <w:color w:val="000000"/>
                <w:sz w:val="19"/>
              </w:rPr>
              <w:t>1</w:t>
            </w:r>
            <w:r w:rsidRPr="00B7684B">
              <w:rPr>
                <w:color w:val="000000"/>
                <w:sz w:val="19"/>
              </w:rPr>
              <w:t xml:space="preserve">st </w:t>
            </w:r>
            <w:r w:rsidR="00083563" w:rsidRPr="00B7684B">
              <w:rPr>
                <w:color w:val="000000"/>
                <w:sz w:val="19"/>
              </w:rPr>
              <w:t>Ed</w:t>
            </w:r>
            <w:r w:rsidRPr="00B7684B">
              <w:rPr>
                <w:color w:val="000000"/>
                <w:sz w:val="19"/>
              </w:rPr>
              <w:t>. Cambridge</w:t>
            </w:r>
            <w:r w:rsidR="001D41BC" w:rsidRPr="00B7684B">
              <w:rPr>
                <w:color w:val="000000"/>
                <w:sz w:val="19"/>
              </w:rPr>
              <w:t xml:space="preserve">: </w:t>
            </w:r>
            <w:r w:rsidRPr="00B7684B">
              <w:rPr>
                <w:color w:val="000000"/>
                <w:sz w:val="19"/>
              </w:rPr>
              <w:t>Cambridge University Press, 1988</w:t>
            </w:r>
            <w:r w:rsidR="003E5D14" w:rsidRPr="00B7684B">
              <w:rPr>
                <w:color w:val="000000"/>
                <w:sz w:val="19"/>
              </w:rPr>
              <w:t>, xiii, 454 s.</w:t>
            </w:r>
          </w:p>
          <w:p w14:paraId="27EF79B8" w14:textId="77777777" w:rsidR="00DE578A" w:rsidRPr="00B7684B" w:rsidRDefault="00DE578A" w:rsidP="00CC2D73">
            <w:pPr>
              <w:shd w:val="clear" w:color="auto" w:fill="FFFFFF"/>
              <w:jc w:val="both"/>
              <w:rPr>
                <w:sz w:val="19"/>
              </w:rPr>
            </w:pPr>
            <w:r w:rsidRPr="00B7684B">
              <w:rPr>
                <w:sz w:val="19"/>
              </w:rPr>
              <w:t>ASHCROFT, N.W.,</w:t>
            </w:r>
            <w:r w:rsidR="00557BFB" w:rsidRPr="00B7684B">
              <w:rPr>
                <w:sz w:val="19"/>
              </w:rPr>
              <w:t xml:space="preserve"> </w:t>
            </w:r>
            <w:r w:rsidRPr="00B7684B">
              <w:rPr>
                <w:sz w:val="19"/>
              </w:rPr>
              <w:t>MERMIN</w:t>
            </w:r>
            <w:r w:rsidR="00557BFB" w:rsidRPr="00B7684B">
              <w:rPr>
                <w:sz w:val="19"/>
              </w:rPr>
              <w:t>, N.</w:t>
            </w:r>
            <w:r w:rsidRPr="00B7684B">
              <w:rPr>
                <w:sz w:val="19"/>
              </w:rPr>
              <w:t>D.</w:t>
            </w:r>
            <w:r w:rsidR="00557BFB" w:rsidRPr="00B7684B">
              <w:rPr>
                <w:sz w:val="19"/>
              </w:rPr>
              <w:t xml:space="preserve"> </w:t>
            </w:r>
            <w:r w:rsidRPr="00B7684B">
              <w:rPr>
                <w:i/>
                <w:sz w:val="19"/>
              </w:rPr>
              <w:t xml:space="preserve">Solid </w:t>
            </w:r>
            <w:r w:rsidR="00557BFB" w:rsidRPr="00B7684B">
              <w:rPr>
                <w:i/>
                <w:sz w:val="19"/>
              </w:rPr>
              <w:t>S</w:t>
            </w:r>
            <w:r w:rsidRPr="00B7684B">
              <w:rPr>
                <w:i/>
                <w:sz w:val="19"/>
              </w:rPr>
              <w:t xml:space="preserve">tate </w:t>
            </w:r>
            <w:r w:rsidR="00557BFB" w:rsidRPr="00B7684B">
              <w:rPr>
                <w:i/>
                <w:sz w:val="19"/>
              </w:rPr>
              <w:t>P</w:t>
            </w:r>
            <w:r w:rsidRPr="00B7684B">
              <w:rPr>
                <w:i/>
                <w:sz w:val="19"/>
              </w:rPr>
              <w:t>hysics</w:t>
            </w:r>
            <w:r w:rsidRPr="00B7684B">
              <w:rPr>
                <w:sz w:val="19"/>
              </w:rPr>
              <w:t>. Belmont, CA: Brooks/Cole</w:t>
            </w:r>
            <w:r w:rsidR="00557BFB" w:rsidRPr="00B7684B">
              <w:rPr>
                <w:sz w:val="19"/>
              </w:rPr>
              <w:t xml:space="preserve">, </w:t>
            </w:r>
            <w:r w:rsidRPr="00B7684B">
              <w:rPr>
                <w:sz w:val="19"/>
              </w:rPr>
              <w:t>1976. ISBN 0-03-083993-9.</w:t>
            </w:r>
          </w:p>
        </w:tc>
      </w:tr>
      <w:tr w:rsidR="009A56CA" w14:paraId="5F0B59E8"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642E4B4B" w14:textId="77777777" w:rsidR="009A56CA" w:rsidRPr="00B7684B" w:rsidRDefault="009A56CA" w:rsidP="009A56CA">
            <w:pPr>
              <w:jc w:val="center"/>
              <w:rPr>
                <w:b/>
                <w:sz w:val="19"/>
              </w:rPr>
            </w:pPr>
            <w:r w:rsidRPr="00B7684B">
              <w:rPr>
                <w:b/>
                <w:sz w:val="19"/>
              </w:rPr>
              <w:t>Informace ke kombinované nebo distanční formě</w:t>
            </w:r>
          </w:p>
        </w:tc>
      </w:tr>
      <w:tr w:rsidR="009A56CA" w14:paraId="7803588D"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184F511" w14:textId="77777777" w:rsidR="009A56CA" w:rsidRPr="00B7684B" w:rsidRDefault="009A56CA" w:rsidP="009A56CA">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74BA7A91" w14:textId="77777777" w:rsidR="009A56CA" w:rsidRPr="00B7684B" w:rsidRDefault="009A56CA" w:rsidP="009A56CA">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0FD145F" w14:textId="77777777" w:rsidR="009A56CA" w:rsidRPr="00B7684B" w:rsidRDefault="009A56CA" w:rsidP="009A56CA">
            <w:pPr>
              <w:jc w:val="both"/>
              <w:rPr>
                <w:b/>
                <w:sz w:val="19"/>
              </w:rPr>
            </w:pPr>
            <w:r w:rsidRPr="00B7684B">
              <w:rPr>
                <w:b/>
                <w:sz w:val="19"/>
              </w:rPr>
              <w:t xml:space="preserve">hodin </w:t>
            </w:r>
          </w:p>
        </w:tc>
      </w:tr>
      <w:tr w:rsidR="009A56CA" w14:paraId="5EB7024F"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3690379" w14:textId="77777777" w:rsidR="009A56CA" w:rsidRPr="00B7684B" w:rsidRDefault="009A56CA" w:rsidP="009A56CA">
            <w:pPr>
              <w:jc w:val="both"/>
              <w:rPr>
                <w:b/>
                <w:sz w:val="19"/>
              </w:rPr>
            </w:pPr>
            <w:r w:rsidRPr="00B7684B">
              <w:rPr>
                <w:b/>
                <w:sz w:val="19"/>
              </w:rPr>
              <w:t>Informace o způsobu kontaktu s vyučujícím</w:t>
            </w:r>
          </w:p>
        </w:tc>
      </w:tr>
      <w:tr w:rsidR="009A56CA" w14:paraId="49A1A611" w14:textId="77777777" w:rsidTr="00B7684B">
        <w:trPr>
          <w:trHeight w:val="140"/>
        </w:trPr>
        <w:tc>
          <w:tcPr>
            <w:tcW w:w="10349" w:type="dxa"/>
            <w:gridSpan w:val="12"/>
            <w:tcBorders>
              <w:top w:val="single" w:sz="4" w:space="0" w:color="auto"/>
              <w:left w:val="single" w:sz="4" w:space="0" w:color="auto"/>
              <w:bottom w:val="single" w:sz="4" w:space="0" w:color="auto"/>
              <w:right w:val="single" w:sz="4" w:space="0" w:color="auto"/>
            </w:tcBorders>
          </w:tcPr>
          <w:p w14:paraId="2DE08A3C" w14:textId="05ABBE88" w:rsidR="00557BFB" w:rsidRPr="00B7684B" w:rsidRDefault="008B0DD0" w:rsidP="00DE578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00DE578A" w:rsidRPr="00B7684B">
              <w:rPr>
                <w:color w:val="000000"/>
                <w:sz w:val="19"/>
              </w:rPr>
              <w:t xml:space="preserve"> </w:t>
            </w:r>
          </w:p>
          <w:p w14:paraId="1A23EB1A" w14:textId="77777777" w:rsidR="00557BFB" w:rsidRPr="00B7684B" w:rsidRDefault="00557BFB" w:rsidP="00DE578A">
            <w:pPr>
              <w:pStyle w:val="xxmsonormal"/>
              <w:shd w:val="clear" w:color="auto" w:fill="FFFFFF"/>
              <w:spacing w:before="0" w:beforeAutospacing="0" w:after="0" w:afterAutospacing="0"/>
              <w:jc w:val="both"/>
              <w:rPr>
                <w:color w:val="000000"/>
                <w:sz w:val="19"/>
              </w:rPr>
            </w:pPr>
          </w:p>
          <w:p w14:paraId="4321C3AB" w14:textId="798E4422" w:rsidR="00B7684B" w:rsidRDefault="00DE578A" w:rsidP="00557BFB">
            <w:pPr>
              <w:pStyle w:val="xxmsonormal"/>
              <w:shd w:val="clear" w:color="auto" w:fill="FFFFFF"/>
              <w:spacing w:before="0" w:beforeAutospacing="0" w:after="0" w:afterAutospacing="0"/>
              <w:jc w:val="both"/>
              <w:rPr>
                <w:color w:val="000000"/>
                <w:sz w:val="19"/>
              </w:rPr>
            </w:pPr>
            <w:r w:rsidRPr="00B7684B">
              <w:rPr>
                <w:color w:val="000000"/>
                <w:sz w:val="19"/>
              </w:rPr>
              <w:t>M</w:t>
            </w:r>
            <w:r w:rsidR="004B0BCA" w:rsidRPr="00B7684B">
              <w:rPr>
                <w:color w:val="000000"/>
                <w:sz w:val="19"/>
              </w:rPr>
              <w:t>ožnosti komunikace s </w:t>
            </w:r>
            <w:r w:rsidR="00D70EA8" w:rsidRPr="00B7684B">
              <w:rPr>
                <w:color w:val="000000"/>
                <w:sz w:val="19"/>
              </w:rPr>
              <w:t>vyučujícím</w:t>
            </w:r>
            <w:r w:rsidR="004B0BCA" w:rsidRPr="00B7684B">
              <w:rPr>
                <w:color w:val="000000"/>
                <w:sz w:val="19"/>
              </w:rPr>
              <w:t>: </w:t>
            </w:r>
            <w:hyperlink r:id="rId106" w:history="1">
              <w:r w:rsidR="0035297B" w:rsidRPr="00B7684B">
                <w:rPr>
                  <w:rStyle w:val="Hyperlink"/>
                  <w:sz w:val="19"/>
                </w:rPr>
                <w:t>ponizil@utb.cz</w:t>
              </w:r>
            </w:hyperlink>
            <w:r w:rsidR="0035297B" w:rsidRPr="00B7684B">
              <w:rPr>
                <w:color w:val="000000"/>
                <w:sz w:val="19"/>
              </w:rPr>
              <w:t>, 576 035</w:t>
            </w:r>
            <w:r w:rsidR="00B7684B">
              <w:rPr>
                <w:color w:val="000000"/>
                <w:sz w:val="19"/>
              </w:rPr>
              <w:t> </w:t>
            </w:r>
            <w:r w:rsidR="0035297B" w:rsidRPr="00B7684B">
              <w:rPr>
                <w:color w:val="000000"/>
                <w:sz w:val="19"/>
              </w:rPr>
              <w:t>114.</w:t>
            </w:r>
          </w:p>
          <w:p w14:paraId="61D8D59E" w14:textId="77777777" w:rsidR="00B7684B" w:rsidRPr="008B0DD0" w:rsidRDefault="00B7684B" w:rsidP="00557BFB">
            <w:pPr>
              <w:pStyle w:val="xxmsonormal"/>
              <w:shd w:val="clear" w:color="auto" w:fill="FFFFFF"/>
              <w:spacing w:before="0" w:beforeAutospacing="0" w:after="0" w:afterAutospacing="0"/>
              <w:jc w:val="both"/>
              <w:rPr>
                <w:sz w:val="19"/>
                <w:szCs w:val="19"/>
              </w:rPr>
            </w:pPr>
          </w:p>
          <w:p w14:paraId="5DC3C806" w14:textId="77777777" w:rsidR="006D21C5" w:rsidRPr="008B0DD0" w:rsidRDefault="006D21C5" w:rsidP="00557BFB">
            <w:pPr>
              <w:pStyle w:val="xxmsonormal"/>
              <w:shd w:val="clear" w:color="auto" w:fill="FFFFFF"/>
              <w:spacing w:before="0" w:beforeAutospacing="0" w:after="0" w:afterAutospacing="0"/>
              <w:jc w:val="both"/>
              <w:rPr>
                <w:sz w:val="19"/>
                <w:szCs w:val="19"/>
              </w:rPr>
            </w:pPr>
          </w:p>
          <w:p w14:paraId="220F8437" w14:textId="77777777" w:rsidR="00CD5508" w:rsidRDefault="00CD5508" w:rsidP="00557BFB">
            <w:pPr>
              <w:pStyle w:val="xxmsonormal"/>
              <w:shd w:val="clear" w:color="auto" w:fill="FFFFFF"/>
              <w:spacing w:before="0" w:beforeAutospacing="0" w:after="0" w:afterAutospacing="0"/>
              <w:jc w:val="both"/>
              <w:rPr>
                <w:sz w:val="19"/>
              </w:rPr>
            </w:pPr>
          </w:p>
          <w:p w14:paraId="484FE3E2" w14:textId="77777777" w:rsidR="0064112C" w:rsidRDefault="0064112C" w:rsidP="00557BFB">
            <w:pPr>
              <w:pStyle w:val="xxmsonormal"/>
              <w:shd w:val="clear" w:color="auto" w:fill="FFFFFF"/>
              <w:spacing w:before="0" w:beforeAutospacing="0" w:after="0" w:afterAutospacing="0"/>
              <w:jc w:val="both"/>
              <w:rPr>
                <w:sz w:val="19"/>
              </w:rPr>
            </w:pPr>
          </w:p>
          <w:p w14:paraId="6EFF0CF9" w14:textId="465050D1" w:rsidR="0064112C" w:rsidRPr="00B7684B" w:rsidRDefault="0064112C" w:rsidP="00557BFB">
            <w:pPr>
              <w:pStyle w:val="xxmsonormal"/>
              <w:shd w:val="clear" w:color="auto" w:fill="FFFFFF"/>
              <w:spacing w:before="0" w:beforeAutospacing="0" w:after="0" w:afterAutospacing="0"/>
              <w:jc w:val="both"/>
              <w:rPr>
                <w:sz w:val="19"/>
              </w:rPr>
            </w:pPr>
          </w:p>
        </w:tc>
      </w:tr>
      <w:tr w:rsidR="009A56CA" w14:paraId="39235C0F"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96CAC85"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2A2CC111"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C8F7AF3" w14:textId="77777777" w:rsidR="009A56CA" w:rsidRPr="00B7684B" w:rsidRDefault="009A56CA" w:rsidP="009A56CA">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476C8B67" w14:textId="238D706F" w:rsidR="009A56CA" w:rsidRPr="00B7684B" w:rsidRDefault="002A09B3" w:rsidP="001973B2">
            <w:pPr>
              <w:jc w:val="both"/>
              <w:rPr>
                <w:b/>
                <w:sz w:val="19"/>
              </w:rPr>
            </w:pPr>
            <w:bookmarkStart w:id="1319" w:name="Superamolek_chem"/>
            <w:bookmarkEnd w:id="1319"/>
            <w:r w:rsidRPr="00B7684B">
              <w:rPr>
                <w:b/>
                <w:spacing w:val="-2"/>
                <w:sz w:val="19"/>
              </w:rPr>
              <w:t>Supramole</w:t>
            </w:r>
            <w:r w:rsidR="001973B2" w:rsidRPr="00B7684B">
              <w:rPr>
                <w:b/>
                <w:spacing w:val="-2"/>
                <w:sz w:val="19"/>
              </w:rPr>
              <w:t>c</w:t>
            </w:r>
            <w:r w:rsidRPr="00B7684B">
              <w:rPr>
                <w:b/>
                <w:spacing w:val="-2"/>
                <w:sz w:val="19"/>
              </w:rPr>
              <w:t>u</w:t>
            </w:r>
            <w:r w:rsidR="001973B2" w:rsidRPr="00B7684B">
              <w:rPr>
                <w:b/>
                <w:spacing w:val="-2"/>
                <w:sz w:val="19"/>
              </w:rPr>
              <w:t>lar Chemistry</w:t>
            </w:r>
          </w:p>
        </w:tc>
      </w:tr>
      <w:tr w:rsidR="009A56CA" w14:paraId="0464BB18"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F76A11" w14:textId="77777777" w:rsidR="009A56CA" w:rsidRPr="00B7684B" w:rsidRDefault="009A56CA" w:rsidP="009A56CA">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5BACCD30" w14:textId="77777777" w:rsidR="009A56CA" w:rsidRPr="00B7684B" w:rsidRDefault="009A56CA" w:rsidP="009A56CA">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48A16D" w14:textId="77777777" w:rsidR="009A56CA" w:rsidRPr="00B7684B" w:rsidRDefault="009A56CA" w:rsidP="009A56CA">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70659728" w14:textId="77777777" w:rsidR="009A56CA" w:rsidRPr="00B7684B" w:rsidRDefault="009A56CA" w:rsidP="009A56CA">
            <w:pPr>
              <w:jc w:val="both"/>
              <w:rPr>
                <w:sz w:val="19"/>
              </w:rPr>
            </w:pPr>
          </w:p>
        </w:tc>
      </w:tr>
      <w:tr w:rsidR="003B3A9A" w14:paraId="59882875"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6A2804" w14:textId="77777777" w:rsidR="009A56CA" w:rsidRPr="00B7684B" w:rsidRDefault="009A56CA" w:rsidP="009A56CA">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2E8DDFF2" w14:textId="77777777" w:rsidR="009A56CA" w:rsidRPr="00B7684B" w:rsidRDefault="009A56CA" w:rsidP="009A56CA">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13D50D20" w14:textId="77777777" w:rsidR="009A56CA" w:rsidRPr="00B7684B" w:rsidRDefault="009A56CA" w:rsidP="009A56CA">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F653FAA" w14:textId="77777777" w:rsidR="009A56CA" w:rsidRPr="00B7684B" w:rsidRDefault="009A56CA" w:rsidP="009A56CA">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1A48620F" w14:textId="77777777" w:rsidR="009A56CA" w:rsidRPr="00B7684B" w:rsidRDefault="009A56CA" w:rsidP="009A56CA">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65E69251" w14:textId="77777777" w:rsidR="009A56CA" w:rsidRPr="00B7684B" w:rsidRDefault="009A56CA" w:rsidP="009A56CA">
            <w:pPr>
              <w:jc w:val="both"/>
              <w:rPr>
                <w:sz w:val="19"/>
              </w:rPr>
            </w:pPr>
          </w:p>
        </w:tc>
      </w:tr>
      <w:tr w:rsidR="009A56CA" w14:paraId="3D9D49C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84F415" w14:textId="77777777" w:rsidR="009A56CA" w:rsidRPr="00B7684B" w:rsidRDefault="009A56CA" w:rsidP="009A56CA">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2294B2D5" w14:textId="77777777" w:rsidR="009A56CA" w:rsidRPr="00B7684B" w:rsidRDefault="009A56CA" w:rsidP="009A56CA">
            <w:pPr>
              <w:jc w:val="both"/>
              <w:rPr>
                <w:sz w:val="19"/>
              </w:rPr>
            </w:pPr>
          </w:p>
        </w:tc>
      </w:tr>
      <w:tr w:rsidR="009A56CA" w14:paraId="6E1E5EA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2349AD"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22CE6683" w14:textId="77777777" w:rsidR="009A56CA" w:rsidRPr="00B7684B" w:rsidRDefault="009A56CA" w:rsidP="009A56CA">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633F824F" w14:textId="77777777" w:rsidR="009A56CA" w:rsidRPr="00B7684B" w:rsidRDefault="009A56CA" w:rsidP="009A56CA">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1676FEEC" w14:textId="77777777" w:rsidR="009A56CA" w:rsidRPr="00B7684B" w:rsidRDefault="009A56CA" w:rsidP="009A56CA">
            <w:pPr>
              <w:jc w:val="both"/>
              <w:rPr>
                <w:sz w:val="19"/>
              </w:rPr>
            </w:pPr>
          </w:p>
        </w:tc>
      </w:tr>
      <w:tr w:rsidR="009A56CA" w14:paraId="60EF039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21177D"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768ED785" w14:textId="77777777" w:rsidR="009A56CA" w:rsidRPr="00B7684B" w:rsidRDefault="009A56CA" w:rsidP="009A56CA">
            <w:pPr>
              <w:jc w:val="both"/>
              <w:rPr>
                <w:sz w:val="19"/>
              </w:rPr>
            </w:pPr>
          </w:p>
        </w:tc>
      </w:tr>
      <w:tr w:rsidR="009A56CA" w14:paraId="0A5A932F"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4C69EF34" w14:textId="77777777" w:rsidR="009A56CA" w:rsidRPr="00B7684B" w:rsidRDefault="009A56CA" w:rsidP="009A56CA">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170A89F1" w14:textId="77777777" w:rsidR="009A56CA" w:rsidRPr="00B7684B" w:rsidRDefault="002A09B3" w:rsidP="009A56CA">
            <w:pPr>
              <w:rPr>
                <w:sz w:val="19"/>
              </w:rPr>
            </w:pPr>
            <w:r w:rsidRPr="00B7684B">
              <w:rPr>
                <w:spacing w:val="-2"/>
                <w:sz w:val="19"/>
              </w:rPr>
              <w:t>doc. Mgr. Robert Vícha, Ph.D.</w:t>
            </w:r>
          </w:p>
        </w:tc>
      </w:tr>
      <w:tr w:rsidR="009A56CA" w14:paraId="4D98BA08"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4FCD2121" w14:textId="77777777" w:rsidR="009A56CA" w:rsidRPr="00B7684B" w:rsidRDefault="009A56CA" w:rsidP="009A56CA">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0B7CCB87" w14:textId="77777777" w:rsidR="009A56CA" w:rsidRPr="00B7684B" w:rsidRDefault="009A56CA" w:rsidP="009A56CA">
            <w:pPr>
              <w:jc w:val="both"/>
              <w:rPr>
                <w:sz w:val="19"/>
              </w:rPr>
            </w:pPr>
            <w:r w:rsidRPr="00B7684B">
              <w:rPr>
                <w:sz w:val="19"/>
              </w:rPr>
              <w:t>100%</w:t>
            </w:r>
          </w:p>
        </w:tc>
      </w:tr>
      <w:tr w:rsidR="009A56CA" w14:paraId="091FD91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25A363" w14:textId="77777777" w:rsidR="009A56CA" w:rsidRPr="00B7684B" w:rsidRDefault="009A56CA" w:rsidP="009A56CA">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79FA0F0A" w14:textId="77777777" w:rsidR="009A56CA" w:rsidRPr="00B7684B" w:rsidRDefault="009A56CA" w:rsidP="009A56CA">
            <w:pPr>
              <w:jc w:val="both"/>
              <w:rPr>
                <w:sz w:val="19"/>
              </w:rPr>
            </w:pPr>
          </w:p>
        </w:tc>
      </w:tr>
      <w:tr w:rsidR="009A56CA" w14:paraId="4340CA61"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25D6F9FB" w14:textId="77777777" w:rsidR="009A56CA" w:rsidRPr="00B7684B" w:rsidRDefault="002A09B3" w:rsidP="009A56CA">
            <w:pPr>
              <w:spacing w:before="20" w:after="20"/>
              <w:rPr>
                <w:sz w:val="19"/>
              </w:rPr>
            </w:pPr>
            <w:r w:rsidRPr="00B7684B">
              <w:rPr>
                <w:spacing w:val="-2"/>
                <w:sz w:val="19"/>
              </w:rPr>
              <w:t>doc. Mgr. Robert Vícha, Ph.D.</w:t>
            </w:r>
          </w:p>
        </w:tc>
      </w:tr>
      <w:tr w:rsidR="009A56CA" w14:paraId="66EFDCAC"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A0CDEC" w14:textId="77777777" w:rsidR="009A56CA" w:rsidRPr="00B7684B" w:rsidRDefault="009A56CA" w:rsidP="009A56CA">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5F0892AD" w14:textId="77777777" w:rsidR="009A56CA" w:rsidRPr="00B7684B" w:rsidRDefault="009A56CA" w:rsidP="009A56CA">
            <w:pPr>
              <w:jc w:val="both"/>
              <w:rPr>
                <w:sz w:val="19"/>
              </w:rPr>
            </w:pPr>
          </w:p>
        </w:tc>
      </w:tr>
      <w:tr w:rsidR="009A56CA" w:rsidRPr="009A56CA" w14:paraId="7470DF8C" w14:textId="77777777" w:rsidTr="00B7684B">
        <w:trPr>
          <w:trHeight w:val="2654"/>
        </w:trPr>
        <w:tc>
          <w:tcPr>
            <w:tcW w:w="10349" w:type="dxa"/>
            <w:gridSpan w:val="12"/>
            <w:tcBorders>
              <w:top w:val="nil"/>
              <w:left w:val="single" w:sz="4" w:space="0" w:color="auto"/>
              <w:bottom w:val="single" w:sz="12" w:space="0" w:color="auto"/>
              <w:right w:val="single" w:sz="4" w:space="0" w:color="auto"/>
            </w:tcBorders>
          </w:tcPr>
          <w:p w14:paraId="1AF1ACEB" w14:textId="77777777" w:rsidR="00554128" w:rsidRPr="00B7684B" w:rsidRDefault="00554128" w:rsidP="00554128">
            <w:pPr>
              <w:jc w:val="both"/>
              <w:rPr>
                <w:sz w:val="19"/>
              </w:rPr>
            </w:pPr>
            <w:r w:rsidRPr="00B7684B">
              <w:rPr>
                <w:sz w:val="19"/>
              </w:rPr>
              <w:t>Cílem předmětu je rozšířit znalosti doktorandů v oblasti molekulární podstaty komponent supramolekulárních systémů, v oblasti charakteru mezimolekulárních interakcí, oblasti metod studia interakcí mezi molekulami a v oblasti studia struktury supramolekulárních agregátů. Teoretické poznatky spolu s aplikacemi analogií konkrétních systémů jsou přenositelné a využitelné ve všech oborech základního i aplikovaného výzkumu zabývajících se danou problematikou na molekulární úrovni.</w:t>
            </w:r>
          </w:p>
          <w:p w14:paraId="44838591" w14:textId="77777777" w:rsidR="00554128" w:rsidRPr="00B7684B" w:rsidRDefault="00554128" w:rsidP="00554128">
            <w:pPr>
              <w:jc w:val="both"/>
              <w:rPr>
                <w:sz w:val="6"/>
                <w:szCs w:val="6"/>
              </w:rPr>
            </w:pPr>
          </w:p>
          <w:p w14:paraId="04A7EF7C" w14:textId="77777777" w:rsidR="00554128" w:rsidRPr="00B7684B" w:rsidRDefault="00554128" w:rsidP="00554128">
            <w:pPr>
              <w:jc w:val="both"/>
              <w:rPr>
                <w:sz w:val="19"/>
                <w:u w:val="single"/>
              </w:rPr>
            </w:pPr>
            <w:r w:rsidRPr="00B7684B">
              <w:rPr>
                <w:sz w:val="19"/>
                <w:u w:val="single"/>
              </w:rPr>
              <w:t>Základní témata:</w:t>
            </w:r>
          </w:p>
          <w:p w14:paraId="399B196D" w14:textId="77777777" w:rsidR="00554128" w:rsidRPr="00B7684B" w:rsidRDefault="00554128" w:rsidP="00AB6B08">
            <w:pPr>
              <w:pStyle w:val="ListParagraph"/>
              <w:numPr>
                <w:ilvl w:val="0"/>
                <w:numId w:val="14"/>
              </w:numPr>
              <w:ind w:left="113" w:hanging="113"/>
              <w:jc w:val="both"/>
              <w:rPr>
                <w:sz w:val="19"/>
              </w:rPr>
            </w:pPr>
            <w:r w:rsidRPr="00B7684B">
              <w:rPr>
                <w:sz w:val="19"/>
              </w:rPr>
              <w:t>Intermolekulární interakce</w:t>
            </w:r>
            <w:r w:rsidR="006D3A66" w:rsidRPr="00B7684B">
              <w:rPr>
                <w:sz w:val="19"/>
              </w:rPr>
              <w:t>.</w:t>
            </w:r>
          </w:p>
          <w:p w14:paraId="0E2B38FA" w14:textId="77777777" w:rsidR="00554128" w:rsidRPr="00B7684B" w:rsidRDefault="00554128" w:rsidP="00AB6B08">
            <w:pPr>
              <w:pStyle w:val="ListParagraph"/>
              <w:numPr>
                <w:ilvl w:val="0"/>
                <w:numId w:val="14"/>
              </w:numPr>
              <w:ind w:left="113" w:hanging="113"/>
              <w:jc w:val="both"/>
              <w:rPr>
                <w:sz w:val="19"/>
              </w:rPr>
            </w:pPr>
            <w:r w:rsidRPr="00B7684B">
              <w:rPr>
                <w:sz w:val="19"/>
              </w:rPr>
              <w:t>Využití spektroskopických, termochemických, elektrochemických a dalších analytických metod</w:t>
            </w:r>
            <w:r w:rsidR="006D3A66" w:rsidRPr="00B7684B">
              <w:rPr>
                <w:sz w:val="19"/>
              </w:rPr>
              <w:t>.</w:t>
            </w:r>
          </w:p>
          <w:p w14:paraId="2B358226" w14:textId="77777777" w:rsidR="00554128" w:rsidRPr="00B7684B" w:rsidRDefault="00554128" w:rsidP="00AB6B08">
            <w:pPr>
              <w:pStyle w:val="ListParagraph"/>
              <w:numPr>
                <w:ilvl w:val="0"/>
                <w:numId w:val="14"/>
              </w:numPr>
              <w:ind w:left="113" w:hanging="113"/>
              <w:jc w:val="both"/>
              <w:rPr>
                <w:sz w:val="19"/>
              </w:rPr>
            </w:pPr>
            <w:r w:rsidRPr="00B7684B">
              <w:rPr>
                <w:sz w:val="19"/>
              </w:rPr>
              <w:t>Supramolekulární hostitel-host chemie v roztoku, chemické rovnováhy v systémech složitějších než 1:1</w:t>
            </w:r>
            <w:r w:rsidR="006D3A66" w:rsidRPr="00B7684B">
              <w:rPr>
                <w:sz w:val="19"/>
              </w:rPr>
              <w:t>.</w:t>
            </w:r>
          </w:p>
          <w:p w14:paraId="3ECEAF8A" w14:textId="77777777" w:rsidR="00554128" w:rsidRPr="00B7684B" w:rsidRDefault="00554128" w:rsidP="00AB6B08">
            <w:pPr>
              <w:pStyle w:val="ListParagraph"/>
              <w:numPr>
                <w:ilvl w:val="0"/>
                <w:numId w:val="14"/>
              </w:numPr>
              <w:ind w:left="113" w:hanging="113"/>
              <w:jc w:val="both"/>
              <w:rPr>
                <w:sz w:val="19"/>
              </w:rPr>
            </w:pPr>
            <w:r w:rsidRPr="00B7684B">
              <w:rPr>
                <w:sz w:val="19"/>
              </w:rPr>
              <w:t>Molekulární receptory kationtů</w:t>
            </w:r>
            <w:r w:rsidR="006D3A66" w:rsidRPr="00B7684B">
              <w:rPr>
                <w:sz w:val="19"/>
              </w:rPr>
              <w:t>.</w:t>
            </w:r>
          </w:p>
          <w:p w14:paraId="1A3122C4" w14:textId="77777777" w:rsidR="00554128" w:rsidRPr="00B7684B" w:rsidRDefault="00554128" w:rsidP="00AB6B08">
            <w:pPr>
              <w:pStyle w:val="ListParagraph"/>
              <w:numPr>
                <w:ilvl w:val="0"/>
                <w:numId w:val="14"/>
              </w:numPr>
              <w:ind w:left="113" w:hanging="113"/>
              <w:jc w:val="both"/>
              <w:rPr>
                <w:sz w:val="19"/>
              </w:rPr>
            </w:pPr>
            <w:r w:rsidRPr="00B7684B">
              <w:rPr>
                <w:sz w:val="19"/>
              </w:rPr>
              <w:t>Molekulární receptory aniontů</w:t>
            </w:r>
            <w:r w:rsidR="006D3A66" w:rsidRPr="00B7684B">
              <w:rPr>
                <w:sz w:val="19"/>
              </w:rPr>
              <w:t>.</w:t>
            </w:r>
          </w:p>
          <w:p w14:paraId="6A0F86AD" w14:textId="77777777" w:rsidR="004C3966" w:rsidRPr="00B7684B" w:rsidRDefault="00554128" w:rsidP="00AB6B08">
            <w:pPr>
              <w:pStyle w:val="ListParagraph"/>
              <w:numPr>
                <w:ilvl w:val="0"/>
                <w:numId w:val="14"/>
              </w:numPr>
              <w:ind w:left="113" w:hanging="113"/>
              <w:jc w:val="both"/>
              <w:rPr>
                <w:sz w:val="19"/>
                <w:u w:val="single"/>
              </w:rPr>
            </w:pPr>
            <w:r w:rsidRPr="00B7684B">
              <w:rPr>
                <w:sz w:val="19"/>
              </w:rPr>
              <w:t>Modifikované cyklodextriny a další vybrané makrocyklické hostitelské molekuly</w:t>
            </w:r>
            <w:r w:rsidR="006D3A66" w:rsidRPr="00B7684B">
              <w:rPr>
                <w:sz w:val="19"/>
              </w:rPr>
              <w:t>.</w:t>
            </w:r>
          </w:p>
          <w:p w14:paraId="70AE9401" w14:textId="77777777" w:rsidR="009A56CA" w:rsidRPr="00B7684B" w:rsidRDefault="00554128" w:rsidP="00AB6B08">
            <w:pPr>
              <w:pStyle w:val="ListParagraph"/>
              <w:numPr>
                <w:ilvl w:val="0"/>
                <w:numId w:val="14"/>
              </w:numPr>
              <w:ind w:left="113" w:hanging="113"/>
              <w:jc w:val="both"/>
              <w:rPr>
                <w:sz w:val="19"/>
                <w:u w:val="single"/>
              </w:rPr>
            </w:pPr>
            <w:r w:rsidRPr="00B7684B">
              <w:rPr>
                <w:sz w:val="19"/>
              </w:rPr>
              <w:t>Systémy reagující na vnější podněty (pH, teplota, elektromagnetické záření, io</w:t>
            </w:r>
            <w:r w:rsidR="004C3966" w:rsidRPr="00B7684B">
              <w:rPr>
                <w:sz w:val="19"/>
              </w:rPr>
              <w:t xml:space="preserve">nty kovů, molekulární </w:t>
            </w:r>
            <w:r w:rsidRPr="00B7684B">
              <w:rPr>
                <w:sz w:val="19"/>
              </w:rPr>
              <w:t>chemické signály)</w:t>
            </w:r>
            <w:r w:rsidR="004B35AA" w:rsidRPr="00B7684B">
              <w:rPr>
                <w:sz w:val="19"/>
              </w:rPr>
              <w:t>.</w:t>
            </w:r>
          </w:p>
        </w:tc>
      </w:tr>
      <w:tr w:rsidR="009A56CA" w14:paraId="1056EA80"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293D015C" w14:textId="77777777" w:rsidR="009A56CA" w:rsidRPr="00B7684B" w:rsidRDefault="00D5199F" w:rsidP="009A56CA">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2469F7DF" w14:textId="77777777" w:rsidR="009A56CA" w:rsidRPr="00B7684B" w:rsidRDefault="009A56CA" w:rsidP="009A56CA">
            <w:pPr>
              <w:jc w:val="both"/>
              <w:rPr>
                <w:sz w:val="19"/>
              </w:rPr>
            </w:pPr>
          </w:p>
        </w:tc>
      </w:tr>
      <w:tr w:rsidR="009A56CA" w14:paraId="6CBE21CF" w14:textId="77777777" w:rsidTr="00B7684B">
        <w:trPr>
          <w:trHeight w:val="1497"/>
        </w:trPr>
        <w:tc>
          <w:tcPr>
            <w:tcW w:w="10349" w:type="dxa"/>
            <w:gridSpan w:val="12"/>
            <w:tcBorders>
              <w:top w:val="nil"/>
              <w:left w:val="single" w:sz="4" w:space="0" w:color="auto"/>
              <w:bottom w:val="single" w:sz="4" w:space="0" w:color="auto"/>
              <w:right w:val="single" w:sz="4" w:space="0" w:color="auto"/>
            </w:tcBorders>
          </w:tcPr>
          <w:p w14:paraId="716EE4B9" w14:textId="77777777" w:rsidR="00554128" w:rsidRPr="00B7684B" w:rsidRDefault="00554128" w:rsidP="0049458D">
            <w:pPr>
              <w:jc w:val="both"/>
              <w:rPr>
                <w:sz w:val="19"/>
                <w:u w:val="single"/>
              </w:rPr>
            </w:pPr>
            <w:r w:rsidRPr="00B7684B">
              <w:rPr>
                <w:sz w:val="19"/>
                <w:u w:val="single"/>
              </w:rPr>
              <w:t>Povinná literatura:</w:t>
            </w:r>
          </w:p>
          <w:p w14:paraId="46497E33"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Steed, J.W., Atwood, J.L.</w:t>
            </w:r>
            <w:r w:rsidRPr="00B7684B">
              <w:rPr>
                <w:color w:val="000000"/>
                <w:sz w:val="19"/>
                <w:shd w:val="clear" w:color="auto" w:fill="FFFFFF"/>
              </w:rPr>
              <w:t> </w:t>
            </w:r>
            <w:r w:rsidRPr="00B7684B">
              <w:rPr>
                <w:i/>
                <w:color w:val="000000"/>
                <w:sz w:val="19"/>
                <w:shd w:val="clear" w:color="auto" w:fill="FFFFFF"/>
              </w:rPr>
              <w:t>Supramolecular Chemistry</w:t>
            </w:r>
            <w:r w:rsidRPr="00B7684B">
              <w:rPr>
                <w:color w:val="000000"/>
                <w:sz w:val="19"/>
                <w:shd w:val="clear" w:color="auto" w:fill="FFFFFF"/>
              </w:rPr>
              <w:t xml:space="preserve">. Chichester: Wiley-VCH, 2009. ISBN 9780470512333. Dostupné z: </w:t>
            </w:r>
            <w:hyperlink r:id="rId107" w:history="1">
              <w:r w:rsidRPr="00B7684B">
                <w:rPr>
                  <w:rStyle w:val="Hyperlink"/>
                  <w:sz w:val="19"/>
                  <w:shd w:val="clear" w:color="auto" w:fill="FFFFFF"/>
                </w:rPr>
                <w:t>https://onlinelibrary.wiley.com/doi/book/10.1002/9780470740880</w:t>
              </w:r>
            </w:hyperlink>
            <w:r w:rsidRPr="00B7684B">
              <w:rPr>
                <w:color w:val="000000"/>
                <w:sz w:val="19"/>
                <w:shd w:val="clear" w:color="auto" w:fill="FFFFFF"/>
              </w:rPr>
              <w:t>.</w:t>
            </w:r>
          </w:p>
          <w:p w14:paraId="0C7B4113"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Diederich, F., Stang, P.J., Tykwinski, R.R</w:t>
            </w:r>
            <w:r w:rsidRPr="00B7684B">
              <w:rPr>
                <w:color w:val="000000"/>
                <w:sz w:val="19"/>
                <w:shd w:val="clear" w:color="auto" w:fill="FFFFFF"/>
              </w:rPr>
              <w:t>. </w:t>
            </w:r>
            <w:r w:rsidRPr="00B7684B">
              <w:rPr>
                <w:i/>
                <w:color w:val="000000"/>
                <w:sz w:val="19"/>
                <w:shd w:val="clear" w:color="auto" w:fill="FFFFFF"/>
              </w:rPr>
              <w:t>Modern Supramolecular Chemistry</w:t>
            </w:r>
            <w:r w:rsidRPr="00B7684B">
              <w:rPr>
                <w:color w:val="000000"/>
                <w:sz w:val="19"/>
                <w:shd w:val="clear" w:color="auto" w:fill="FFFFFF"/>
              </w:rPr>
              <w:t xml:space="preserve">. Weinheim: Wiley-VCH, 2008. ISBN 978-3-527-31826-1. Dostupné z: </w:t>
            </w:r>
            <w:hyperlink r:id="rId108" w:history="1">
              <w:r w:rsidRPr="00B7684B">
                <w:rPr>
                  <w:rStyle w:val="Hyperlink"/>
                  <w:sz w:val="19"/>
                  <w:shd w:val="clear" w:color="auto" w:fill="FFFFFF"/>
                </w:rPr>
                <w:t>https://onlinelibrary.wiley.com/doi/book/10.1002/9783527621484</w:t>
              </w:r>
            </w:hyperlink>
            <w:r w:rsidRPr="00B7684B">
              <w:rPr>
                <w:color w:val="000000"/>
                <w:sz w:val="19"/>
                <w:shd w:val="clear" w:color="auto" w:fill="FFFFFF"/>
              </w:rPr>
              <w:t>.</w:t>
            </w:r>
          </w:p>
          <w:p w14:paraId="6F7C2182"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Lehn, J.M</w:t>
            </w:r>
            <w:r w:rsidRPr="00B7684B">
              <w:rPr>
                <w:color w:val="000000"/>
                <w:sz w:val="19"/>
                <w:shd w:val="clear" w:color="auto" w:fill="FFFFFF"/>
              </w:rPr>
              <w:t>. </w:t>
            </w:r>
            <w:r w:rsidRPr="00B7684B">
              <w:rPr>
                <w:i/>
                <w:color w:val="000000"/>
                <w:sz w:val="19"/>
                <w:shd w:val="clear" w:color="auto" w:fill="FFFFFF"/>
              </w:rPr>
              <w:t>Supramolecular Chemistry: Concepts and Perspectives</w:t>
            </w:r>
            <w:r w:rsidRPr="00B7684B">
              <w:rPr>
                <w:color w:val="000000"/>
                <w:sz w:val="19"/>
                <w:shd w:val="clear" w:color="auto" w:fill="FFFFFF"/>
              </w:rPr>
              <w:t xml:space="preserve">. Weinheim: Wiley-VCH, 1995. ISBN 9783527293124. Dostupné z: </w:t>
            </w:r>
            <w:hyperlink r:id="rId109" w:history="1">
              <w:r w:rsidRPr="00B7684B">
                <w:rPr>
                  <w:rStyle w:val="Hyperlink"/>
                  <w:sz w:val="19"/>
                  <w:shd w:val="clear" w:color="auto" w:fill="FFFFFF"/>
                </w:rPr>
                <w:t>https://onlinelibrary.wiley.com/doi/book/10.1002/3527607439</w:t>
              </w:r>
            </w:hyperlink>
            <w:r w:rsidRPr="00B7684B">
              <w:rPr>
                <w:color w:val="000000"/>
                <w:sz w:val="19"/>
                <w:shd w:val="clear" w:color="auto" w:fill="FFFFFF"/>
              </w:rPr>
              <w:t>.</w:t>
            </w:r>
          </w:p>
          <w:p w14:paraId="081E6D7E"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Dodziuk, H</w:t>
            </w:r>
            <w:r w:rsidRPr="00B7684B">
              <w:rPr>
                <w:color w:val="000000"/>
                <w:sz w:val="19"/>
                <w:shd w:val="clear" w:color="auto" w:fill="FFFFFF"/>
              </w:rPr>
              <w:t xml:space="preserve">. </w:t>
            </w:r>
            <w:r w:rsidRPr="00B7684B">
              <w:rPr>
                <w:i/>
                <w:color w:val="000000"/>
                <w:sz w:val="19"/>
                <w:shd w:val="clear" w:color="auto" w:fill="FFFFFF"/>
              </w:rPr>
              <w:t xml:space="preserve">Cyclodextrins and their Complexes. </w:t>
            </w:r>
            <w:r w:rsidRPr="00B7684B">
              <w:rPr>
                <w:color w:val="000000"/>
                <w:sz w:val="19"/>
                <w:shd w:val="clear" w:color="auto" w:fill="FFFFFF"/>
              </w:rPr>
              <w:t>Weinheim: Wiley-VCH, 2006. ISBN 9783527312801. Dostupné z:</w:t>
            </w:r>
            <w:r w:rsidRPr="00B7684B">
              <w:rPr>
                <w:sz w:val="19"/>
              </w:rPr>
              <w:t xml:space="preserve"> </w:t>
            </w:r>
            <w:hyperlink r:id="rId110" w:history="1">
              <w:r w:rsidRPr="00B7684B">
                <w:rPr>
                  <w:rStyle w:val="Hyperlink"/>
                  <w:sz w:val="19"/>
                  <w:shd w:val="clear" w:color="auto" w:fill="FFFFFF"/>
                </w:rPr>
                <w:t>https://onlinelibrary.wiley.com/doi/book/10.1002/3527608982</w:t>
              </w:r>
            </w:hyperlink>
            <w:r w:rsidRPr="00B7684B">
              <w:rPr>
                <w:color w:val="000000"/>
                <w:sz w:val="19"/>
                <w:shd w:val="clear" w:color="auto" w:fill="FFFFFF"/>
              </w:rPr>
              <w:t>.</w:t>
            </w:r>
          </w:p>
          <w:p w14:paraId="125B3898" w14:textId="77777777" w:rsidR="00B5367B" w:rsidRPr="00B7684B" w:rsidRDefault="00B5367B" w:rsidP="00B5367B">
            <w:pPr>
              <w:autoSpaceDE w:val="0"/>
              <w:autoSpaceDN w:val="0"/>
              <w:adjustRightInd w:val="0"/>
              <w:jc w:val="both"/>
              <w:rPr>
                <w:sz w:val="19"/>
              </w:rPr>
            </w:pPr>
            <w:r w:rsidRPr="00B7684B">
              <w:rPr>
                <w:caps/>
                <w:sz w:val="19"/>
                <w:lang w:val="en-US"/>
              </w:rPr>
              <w:t>Kim, K., Ko, Z.H., Selvapalam, N.</w:t>
            </w:r>
            <w:r w:rsidRPr="00B7684B">
              <w:rPr>
                <w:sz w:val="19"/>
              </w:rPr>
              <w:t xml:space="preserve"> </w:t>
            </w:r>
            <w:r w:rsidRPr="00B7684B">
              <w:rPr>
                <w:i/>
                <w:sz w:val="19"/>
              </w:rPr>
              <w:t>Cucurbiturils: Chemistry, Supramolecular Chemistry and Applications</w:t>
            </w:r>
            <w:r w:rsidRPr="00B7684B">
              <w:rPr>
                <w:sz w:val="19"/>
              </w:rPr>
              <w:t>. Imperial College Press, 2014. ISBN 978-1-848-16408-6.</w:t>
            </w:r>
          </w:p>
          <w:p w14:paraId="5096CD13" w14:textId="77777777" w:rsidR="00554128" w:rsidRPr="00B7684B" w:rsidRDefault="00554128" w:rsidP="0049458D">
            <w:pPr>
              <w:autoSpaceDE w:val="0"/>
              <w:autoSpaceDN w:val="0"/>
              <w:adjustRightInd w:val="0"/>
              <w:ind w:left="254" w:hanging="254"/>
              <w:jc w:val="both"/>
              <w:rPr>
                <w:sz w:val="8"/>
                <w:szCs w:val="8"/>
              </w:rPr>
            </w:pPr>
          </w:p>
          <w:p w14:paraId="44463209" w14:textId="77777777" w:rsidR="00554128" w:rsidRPr="00B7684B" w:rsidRDefault="00554128" w:rsidP="0049458D">
            <w:pPr>
              <w:jc w:val="both"/>
              <w:rPr>
                <w:sz w:val="19"/>
                <w:u w:val="single"/>
              </w:rPr>
            </w:pPr>
            <w:r w:rsidRPr="00B7684B">
              <w:rPr>
                <w:sz w:val="19"/>
                <w:u w:val="single"/>
              </w:rPr>
              <w:t>Doporučená literatura:</w:t>
            </w:r>
          </w:p>
          <w:p w14:paraId="3380F00A" w14:textId="77777777" w:rsidR="0073479F" w:rsidRPr="001A5CC6" w:rsidRDefault="0073479F" w:rsidP="0073479F">
            <w:pPr>
              <w:jc w:val="both"/>
              <w:rPr>
                <w:sz w:val="19"/>
                <w:szCs w:val="19"/>
                <w:u w:val="single"/>
              </w:rPr>
            </w:pPr>
            <w:r w:rsidRPr="001A5CC6">
              <w:rPr>
                <w:caps/>
                <w:color w:val="000000"/>
                <w:sz w:val="19"/>
                <w:szCs w:val="19"/>
                <w:lang w:val="en-US" w:eastAsia="en-US"/>
              </w:rPr>
              <w:t xml:space="preserve">Lu, W., Le, X., Zhang, J., Huang, Y., Chen, T. </w:t>
            </w:r>
            <w:r w:rsidRPr="001A5CC6">
              <w:rPr>
                <w:bCs/>
                <w:i/>
                <w:color w:val="000000"/>
                <w:sz w:val="19"/>
                <w:szCs w:val="19"/>
                <w:lang w:val="en-US" w:eastAsia="en-US"/>
              </w:rPr>
              <w:t>Supramolecular Shape Memory Hydrogels: A New Bridge between Stimuli-Responsive Polymers and Supramolecular Chemistry</w:t>
            </w:r>
            <w:r w:rsidRPr="001A5CC6">
              <w:rPr>
                <w:bCs/>
                <w:color w:val="000000"/>
                <w:sz w:val="19"/>
                <w:szCs w:val="19"/>
                <w:lang w:val="en-US" w:eastAsia="en-US"/>
              </w:rPr>
              <w:t xml:space="preserve">. </w:t>
            </w:r>
            <w:r w:rsidRPr="001A5CC6">
              <w:rPr>
                <w:iCs/>
                <w:color w:val="000000"/>
                <w:sz w:val="19"/>
                <w:szCs w:val="19"/>
                <w:lang w:val="en-US" w:eastAsia="en-US"/>
              </w:rPr>
              <w:t>Chemical Society Reviews</w:t>
            </w:r>
            <w:r w:rsidRPr="001A5CC6">
              <w:rPr>
                <w:color w:val="000000"/>
                <w:sz w:val="19"/>
                <w:szCs w:val="19"/>
                <w:lang w:val="en-US" w:eastAsia="en-US"/>
              </w:rPr>
              <w:t xml:space="preserve"> 46(5), 1284-1294, 2017.</w:t>
            </w:r>
          </w:p>
          <w:p w14:paraId="74857730" w14:textId="77777777" w:rsidR="0073479F" w:rsidRPr="008B0DD0" w:rsidRDefault="0073479F" w:rsidP="0073479F">
            <w:pPr>
              <w:jc w:val="both"/>
              <w:rPr>
                <w:sz w:val="19"/>
                <w:szCs w:val="19"/>
                <w:u w:val="single"/>
              </w:rPr>
            </w:pPr>
            <w:r w:rsidRPr="001A5CC6">
              <w:rPr>
                <w:rStyle w:val="txt"/>
                <w:caps/>
                <w:color w:val="000000"/>
                <w:sz w:val="19"/>
                <w:szCs w:val="19"/>
              </w:rPr>
              <w:t xml:space="preserve">Kubo, Y., Nishiyabu, R. </w:t>
            </w:r>
            <w:r w:rsidRPr="001A5CC6">
              <w:rPr>
                <w:rStyle w:val="txtbold"/>
                <w:bCs/>
                <w:i/>
                <w:color w:val="000000"/>
                <w:sz w:val="19"/>
                <w:szCs w:val="19"/>
              </w:rPr>
              <w:t>White-Light Emissive Materials based on Dynamic Polymerization in Supramolecular Chemistry</w:t>
            </w:r>
            <w:r w:rsidRPr="001A5CC6">
              <w:rPr>
                <w:rStyle w:val="txtbold"/>
                <w:bCs/>
                <w:color w:val="000000"/>
                <w:sz w:val="19"/>
                <w:szCs w:val="19"/>
              </w:rPr>
              <w:t xml:space="preserve">. </w:t>
            </w:r>
            <w:r w:rsidRPr="001A5CC6">
              <w:rPr>
                <w:rStyle w:val="Emphasis"/>
                <w:i w:val="0"/>
                <w:color w:val="000000"/>
                <w:sz w:val="19"/>
                <w:szCs w:val="19"/>
              </w:rPr>
              <w:t>Polymer</w:t>
            </w:r>
            <w:r w:rsidRPr="001A5CC6">
              <w:rPr>
                <w:rStyle w:val="txt"/>
                <w:color w:val="000000"/>
                <w:sz w:val="19"/>
                <w:szCs w:val="19"/>
              </w:rPr>
              <w:t xml:space="preserve"> 128, 257-275, 2017.</w:t>
            </w:r>
          </w:p>
          <w:p w14:paraId="53FA5ED5"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Ciferri, A</w:t>
            </w:r>
            <w:r w:rsidRPr="00B7684B">
              <w:rPr>
                <w:color w:val="000000"/>
                <w:sz w:val="19"/>
                <w:shd w:val="clear" w:color="auto" w:fill="FFFFFF"/>
              </w:rPr>
              <w:t xml:space="preserve">. </w:t>
            </w:r>
            <w:r w:rsidRPr="00B7684B">
              <w:rPr>
                <w:i/>
                <w:color w:val="000000"/>
                <w:sz w:val="19"/>
                <w:shd w:val="clear" w:color="auto" w:fill="FFFFFF"/>
              </w:rPr>
              <w:t xml:space="preserve">Supramolecular Polymers. </w:t>
            </w:r>
            <w:r w:rsidRPr="00B7684B">
              <w:rPr>
                <w:color w:val="000000"/>
                <w:sz w:val="19"/>
                <w:shd w:val="clear" w:color="auto" w:fill="FFFFFF"/>
              </w:rPr>
              <w:t xml:space="preserve">Boca Raton: Taylor </w:t>
            </w:r>
            <w:r w:rsidRPr="00B7684B">
              <w:rPr>
                <w:color w:val="000000"/>
                <w:sz w:val="19"/>
                <w:shd w:val="clear" w:color="auto" w:fill="FFFFFF"/>
                <w:lang w:val="en-US"/>
              </w:rPr>
              <w:t>&amp;</w:t>
            </w:r>
            <w:r w:rsidRPr="00B7684B">
              <w:rPr>
                <w:color w:val="000000"/>
                <w:sz w:val="19"/>
                <w:shd w:val="clear" w:color="auto" w:fill="FFFFFF"/>
              </w:rPr>
              <w:t xml:space="preserve"> Francis, 2005. ISBN 978-0-8247-2331-6. Dostupné z: </w:t>
            </w:r>
            <w:hyperlink r:id="rId111" w:history="1">
              <w:r w:rsidRPr="00B7684B">
                <w:rPr>
                  <w:rStyle w:val="Hyperlink"/>
                  <w:sz w:val="19"/>
                  <w:shd w:val="clear" w:color="auto" w:fill="FFFFFF"/>
                </w:rPr>
                <w:t>https://www.taylorfrancis.com/books/e/9781420027921</w:t>
              </w:r>
            </w:hyperlink>
            <w:r w:rsidRPr="00B7684B">
              <w:rPr>
                <w:color w:val="000000"/>
                <w:sz w:val="19"/>
                <w:shd w:val="clear" w:color="auto" w:fill="FFFFFF"/>
              </w:rPr>
              <w:t>.</w:t>
            </w:r>
          </w:p>
          <w:p w14:paraId="4714E9DE" w14:textId="77777777" w:rsidR="00B5367B" w:rsidRPr="00B7684B" w:rsidRDefault="00B5367B" w:rsidP="00B5367B">
            <w:pPr>
              <w:jc w:val="both"/>
              <w:rPr>
                <w:sz w:val="19"/>
              </w:rPr>
            </w:pPr>
            <w:r w:rsidRPr="00B7684B">
              <w:rPr>
                <w:caps/>
                <w:sz w:val="19"/>
              </w:rPr>
              <w:t>Scheider, H.J., Yatsimirsky, A.</w:t>
            </w:r>
            <w:r w:rsidRPr="00B7684B">
              <w:rPr>
                <w:sz w:val="19"/>
              </w:rPr>
              <w:t xml:space="preserve"> </w:t>
            </w:r>
            <w:r w:rsidRPr="00B7684B">
              <w:rPr>
                <w:i/>
                <w:sz w:val="19"/>
              </w:rPr>
              <w:t>Principles and Methods in Supramolecular Chemistry.</w:t>
            </w:r>
            <w:r w:rsidRPr="00B7684B">
              <w:rPr>
                <w:sz w:val="19"/>
              </w:rPr>
              <w:t xml:space="preserve"> Chichester: John Wiley </w:t>
            </w:r>
            <w:r w:rsidRPr="00B7684B">
              <w:rPr>
                <w:sz w:val="19"/>
                <w:lang w:val="en-US"/>
              </w:rPr>
              <w:t>&amp;</w:t>
            </w:r>
            <w:r w:rsidRPr="00B7684B">
              <w:rPr>
                <w:sz w:val="19"/>
              </w:rPr>
              <w:t xml:space="preserve"> Sons, Ltd., 2000. ISBN 0-417-97253-3.</w:t>
            </w:r>
          </w:p>
          <w:p w14:paraId="085CD759" w14:textId="77777777" w:rsidR="00B5367B" w:rsidRPr="00B7684B" w:rsidRDefault="00B5367B" w:rsidP="00B5367B">
            <w:pPr>
              <w:jc w:val="both"/>
              <w:rPr>
                <w:sz w:val="19"/>
              </w:rPr>
            </w:pPr>
            <w:r w:rsidRPr="00B7684B">
              <w:rPr>
                <w:sz w:val="19"/>
              </w:rPr>
              <w:t xml:space="preserve">SCHALLEY, C. </w:t>
            </w:r>
            <w:r w:rsidRPr="00B7684B">
              <w:rPr>
                <w:i/>
                <w:sz w:val="19"/>
              </w:rPr>
              <w:t xml:space="preserve">Analytical Methods in Supramolecular Chemistry. </w:t>
            </w:r>
            <w:r w:rsidRPr="00B7684B">
              <w:rPr>
                <w:color w:val="000000"/>
                <w:sz w:val="19"/>
                <w:shd w:val="clear" w:color="auto" w:fill="FFFFFF"/>
              </w:rPr>
              <w:t xml:space="preserve">Weinheim: Wiley-VCH, 2007. ISBN9783527315055. Dostupné z: </w:t>
            </w:r>
            <w:hyperlink r:id="rId112" w:history="1">
              <w:r w:rsidRPr="00B7684B">
                <w:rPr>
                  <w:rStyle w:val="Hyperlink"/>
                  <w:sz w:val="19"/>
                  <w:shd w:val="clear" w:color="auto" w:fill="FFFFFF"/>
                </w:rPr>
                <w:t>https://onlinelibrary.wiley.com/doi/book/10.1002/9783527610273</w:t>
              </w:r>
            </w:hyperlink>
            <w:r w:rsidRPr="00B7684B">
              <w:rPr>
                <w:color w:val="000000"/>
                <w:sz w:val="19"/>
                <w:shd w:val="clear" w:color="auto" w:fill="FFFFFF"/>
              </w:rPr>
              <w:t>.</w:t>
            </w:r>
          </w:p>
        </w:tc>
      </w:tr>
      <w:tr w:rsidR="009A56CA" w14:paraId="5EBCBAEC"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5523F00B" w14:textId="77777777" w:rsidR="009A56CA" w:rsidRPr="00B7684B" w:rsidRDefault="009A56CA" w:rsidP="009A56CA">
            <w:pPr>
              <w:jc w:val="center"/>
              <w:rPr>
                <w:b/>
                <w:sz w:val="19"/>
              </w:rPr>
            </w:pPr>
            <w:r w:rsidRPr="00B7684B">
              <w:rPr>
                <w:b/>
                <w:sz w:val="19"/>
              </w:rPr>
              <w:t>Informace ke kombinované nebo distanční formě</w:t>
            </w:r>
          </w:p>
        </w:tc>
      </w:tr>
      <w:tr w:rsidR="009A56CA" w14:paraId="2DDB7906"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095BE347" w14:textId="77777777" w:rsidR="009A56CA" w:rsidRPr="00B7684B" w:rsidRDefault="009A56CA" w:rsidP="009A56CA">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252AD1B8" w14:textId="77777777" w:rsidR="009A56CA" w:rsidRPr="00B7684B" w:rsidRDefault="009A56CA" w:rsidP="009A56CA">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76BC38C9" w14:textId="77777777" w:rsidR="009A56CA" w:rsidRPr="00B7684B" w:rsidRDefault="009A56CA" w:rsidP="009A56CA">
            <w:pPr>
              <w:jc w:val="both"/>
              <w:rPr>
                <w:b/>
                <w:sz w:val="19"/>
              </w:rPr>
            </w:pPr>
            <w:r w:rsidRPr="00B7684B">
              <w:rPr>
                <w:b/>
                <w:sz w:val="19"/>
              </w:rPr>
              <w:t xml:space="preserve">hodin </w:t>
            </w:r>
          </w:p>
        </w:tc>
      </w:tr>
      <w:tr w:rsidR="009A56CA" w14:paraId="454E0AE0"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7BE9459" w14:textId="77777777" w:rsidR="009A56CA" w:rsidRPr="00B7684B" w:rsidRDefault="009A56CA" w:rsidP="009A56CA">
            <w:pPr>
              <w:jc w:val="both"/>
              <w:rPr>
                <w:b/>
                <w:sz w:val="19"/>
              </w:rPr>
            </w:pPr>
            <w:r w:rsidRPr="00B7684B">
              <w:rPr>
                <w:b/>
                <w:sz w:val="19"/>
              </w:rPr>
              <w:t>Informace o způsobu kontaktu s vyučujícím</w:t>
            </w:r>
          </w:p>
        </w:tc>
      </w:tr>
      <w:tr w:rsidR="009A56CA" w14:paraId="2615436D" w14:textId="77777777" w:rsidTr="00B7684B">
        <w:trPr>
          <w:trHeight w:val="283"/>
        </w:trPr>
        <w:tc>
          <w:tcPr>
            <w:tcW w:w="10349" w:type="dxa"/>
            <w:gridSpan w:val="12"/>
            <w:tcBorders>
              <w:top w:val="single" w:sz="4" w:space="0" w:color="auto"/>
              <w:left w:val="single" w:sz="4" w:space="0" w:color="auto"/>
              <w:bottom w:val="single" w:sz="4" w:space="0" w:color="auto"/>
              <w:right w:val="single" w:sz="4" w:space="0" w:color="auto"/>
            </w:tcBorders>
          </w:tcPr>
          <w:p w14:paraId="5E040678" w14:textId="399C38A1" w:rsidR="004B0BCA" w:rsidRPr="00B7684B" w:rsidRDefault="008B0DD0"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B79144A" w14:textId="77777777" w:rsidR="004B0BCA" w:rsidRPr="00B7684B" w:rsidRDefault="004B0BCA" w:rsidP="004B0BCA">
            <w:pPr>
              <w:pStyle w:val="xxmsonormal"/>
              <w:shd w:val="clear" w:color="auto" w:fill="FFFFFF"/>
              <w:spacing w:before="0" w:beforeAutospacing="0" w:after="0" w:afterAutospacing="0"/>
              <w:jc w:val="both"/>
              <w:rPr>
                <w:color w:val="000000"/>
                <w:sz w:val="8"/>
                <w:szCs w:val="8"/>
              </w:rPr>
            </w:pPr>
          </w:p>
          <w:p w14:paraId="012C8AA2" w14:textId="77777777" w:rsidR="00CD5508" w:rsidRDefault="004B0BCA" w:rsidP="008B0DD0">
            <w:pPr>
              <w:pStyle w:val="xxmsonormal"/>
              <w:shd w:val="clear" w:color="auto" w:fill="FFFFFF"/>
              <w:spacing w:before="0" w:beforeAutospacing="0" w:after="0" w:afterAutospacing="0"/>
              <w:jc w:val="both"/>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113" w:history="1">
              <w:r w:rsidR="0035297B" w:rsidRPr="00B7684B">
                <w:rPr>
                  <w:rStyle w:val="Hyperlink"/>
                  <w:sz w:val="19"/>
                </w:rPr>
                <w:t>rvicha@utb.cz</w:t>
              </w:r>
            </w:hyperlink>
            <w:r w:rsidRPr="00B7684B">
              <w:rPr>
                <w:color w:val="000000"/>
                <w:sz w:val="19"/>
              </w:rPr>
              <w:t>, 576</w:t>
            </w:r>
            <w:r w:rsidR="0035297B" w:rsidRPr="00B7684B">
              <w:rPr>
                <w:color w:val="000000"/>
                <w:sz w:val="19"/>
              </w:rPr>
              <w:t> </w:t>
            </w:r>
            <w:r w:rsidRPr="00B7684B">
              <w:rPr>
                <w:color w:val="000000"/>
                <w:sz w:val="19"/>
              </w:rPr>
              <w:t>03</w:t>
            </w:r>
            <w:r w:rsidR="0035297B" w:rsidRPr="00B7684B">
              <w:rPr>
                <w:color w:val="000000"/>
                <w:sz w:val="19"/>
              </w:rPr>
              <w:t>1 103, 576 031</w:t>
            </w:r>
            <w:r w:rsidR="0064112C">
              <w:rPr>
                <w:color w:val="000000"/>
                <w:sz w:val="19"/>
              </w:rPr>
              <w:t> </w:t>
            </w:r>
            <w:r w:rsidR="0035297B" w:rsidRPr="00B7684B">
              <w:rPr>
                <w:color w:val="000000"/>
                <w:sz w:val="19"/>
              </w:rPr>
              <w:t>433</w:t>
            </w:r>
            <w:r w:rsidRPr="00B7684B">
              <w:rPr>
                <w:color w:val="000000"/>
                <w:sz w:val="19"/>
              </w:rPr>
              <w:t>.</w:t>
            </w:r>
          </w:p>
          <w:p w14:paraId="4F0C4DE6" w14:textId="087B6709" w:rsidR="0064112C" w:rsidRPr="00B7684B" w:rsidRDefault="0064112C" w:rsidP="008B0DD0">
            <w:pPr>
              <w:pStyle w:val="xxmsonormal"/>
              <w:shd w:val="clear" w:color="auto" w:fill="FFFFFF"/>
              <w:spacing w:before="0" w:beforeAutospacing="0" w:after="0" w:afterAutospacing="0"/>
              <w:jc w:val="both"/>
              <w:rPr>
                <w:color w:val="000000"/>
                <w:sz w:val="19"/>
              </w:rPr>
            </w:pPr>
          </w:p>
        </w:tc>
      </w:tr>
      <w:tr w:rsidR="006D21C5" w14:paraId="41A78AE1" w14:textId="77777777" w:rsidTr="00B7684B">
        <w:trPr>
          <w:trHeight w:val="283"/>
        </w:trPr>
        <w:tc>
          <w:tcPr>
            <w:tcW w:w="10349" w:type="dxa"/>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494F5D3" w14:textId="77777777" w:rsidR="006D21C5" w:rsidRPr="006D21C5" w:rsidRDefault="006D21C5" w:rsidP="006D21C5">
            <w:pPr>
              <w:rPr>
                <w:b/>
                <w:sz w:val="28"/>
                <w:szCs w:val="28"/>
              </w:rPr>
            </w:pPr>
            <w:r w:rsidRPr="006D21C5">
              <w:lastRenderedPageBreak/>
              <w:br w:type="page"/>
            </w:r>
            <w:r w:rsidRPr="006D21C5">
              <w:rPr>
                <w:b/>
                <w:sz w:val="28"/>
                <w:szCs w:val="28"/>
              </w:rPr>
              <w:t>B-III – Charakteristika studijního předmětu</w:t>
            </w:r>
          </w:p>
        </w:tc>
      </w:tr>
      <w:tr w:rsidR="006D21C5" w:rsidRPr="00BA453F" w14:paraId="3BD0B689"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387A172" w14:textId="77777777" w:rsidR="006D21C5" w:rsidRPr="008B0DD0" w:rsidRDefault="006D21C5" w:rsidP="001531BA">
            <w:pPr>
              <w:jc w:val="both"/>
              <w:rPr>
                <w:b/>
                <w:sz w:val="19"/>
                <w:szCs w:val="19"/>
              </w:rPr>
            </w:pPr>
            <w:r w:rsidRPr="008B0DD0">
              <w:rPr>
                <w:b/>
                <w:sz w:val="19"/>
                <w:szCs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154965BD" w14:textId="77777777" w:rsidR="006D21C5" w:rsidRPr="008B0DD0" w:rsidRDefault="006D21C5" w:rsidP="001531BA">
            <w:pPr>
              <w:jc w:val="both"/>
              <w:rPr>
                <w:b/>
                <w:sz w:val="19"/>
                <w:szCs w:val="19"/>
              </w:rPr>
            </w:pPr>
            <w:bookmarkStart w:id="1320" w:name="Tech_Commun_in_English"/>
            <w:bookmarkEnd w:id="1320"/>
            <w:r w:rsidRPr="008B0DD0">
              <w:rPr>
                <w:b/>
                <w:spacing w:val="-2"/>
                <w:sz w:val="19"/>
                <w:szCs w:val="19"/>
              </w:rPr>
              <w:t xml:space="preserve">Technical Communication in English  </w:t>
            </w:r>
          </w:p>
        </w:tc>
      </w:tr>
      <w:tr w:rsidR="006D21C5" w:rsidRPr="00BA453F" w14:paraId="1DAB1D28"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F78C6C" w14:textId="77777777" w:rsidR="006D21C5" w:rsidRPr="008B0DD0" w:rsidRDefault="006D21C5" w:rsidP="001531BA">
            <w:pPr>
              <w:jc w:val="both"/>
              <w:rPr>
                <w:b/>
                <w:sz w:val="19"/>
                <w:szCs w:val="19"/>
              </w:rPr>
            </w:pPr>
            <w:r w:rsidRPr="008B0DD0">
              <w:rPr>
                <w:b/>
                <w:sz w:val="19"/>
                <w:szCs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43D2DF3B" w14:textId="77777777" w:rsidR="006D21C5" w:rsidRPr="008B0DD0" w:rsidRDefault="006D21C5" w:rsidP="001531BA">
            <w:pPr>
              <w:jc w:val="both"/>
              <w:rPr>
                <w:sz w:val="19"/>
                <w:szCs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AA5AA" w14:textId="77777777" w:rsidR="006D21C5" w:rsidRPr="008B0DD0" w:rsidRDefault="006D21C5" w:rsidP="001531BA">
            <w:pPr>
              <w:jc w:val="both"/>
              <w:rPr>
                <w:sz w:val="19"/>
                <w:szCs w:val="19"/>
              </w:rPr>
            </w:pPr>
            <w:r w:rsidRPr="008B0DD0">
              <w:rPr>
                <w:b/>
                <w:sz w:val="19"/>
                <w:szCs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78422C51" w14:textId="77777777" w:rsidR="006D21C5" w:rsidRPr="008B0DD0" w:rsidRDefault="006D21C5" w:rsidP="001531BA">
            <w:pPr>
              <w:jc w:val="both"/>
              <w:rPr>
                <w:sz w:val="19"/>
                <w:szCs w:val="19"/>
              </w:rPr>
            </w:pPr>
          </w:p>
        </w:tc>
      </w:tr>
      <w:tr w:rsidR="003B3A9A" w:rsidRPr="00BA453F" w14:paraId="7DACFAA9"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8A5994" w14:textId="77777777" w:rsidR="006D21C5" w:rsidRPr="008B0DD0" w:rsidRDefault="006D21C5" w:rsidP="001531BA">
            <w:pPr>
              <w:jc w:val="both"/>
              <w:rPr>
                <w:b/>
                <w:sz w:val="19"/>
                <w:szCs w:val="19"/>
              </w:rPr>
            </w:pPr>
            <w:r w:rsidRPr="008B0DD0">
              <w:rPr>
                <w:b/>
                <w:sz w:val="19"/>
                <w:szCs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7E9B58A1" w14:textId="77777777" w:rsidR="006D21C5" w:rsidRPr="008B0DD0" w:rsidRDefault="006D21C5" w:rsidP="001531BA">
            <w:pPr>
              <w:jc w:val="both"/>
              <w:rPr>
                <w:sz w:val="19"/>
                <w:szCs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28A41ED6" w14:textId="77777777" w:rsidR="006D21C5" w:rsidRPr="008B0DD0" w:rsidRDefault="006D21C5" w:rsidP="001531BA">
            <w:pPr>
              <w:jc w:val="both"/>
              <w:rPr>
                <w:b/>
                <w:sz w:val="19"/>
                <w:szCs w:val="19"/>
              </w:rPr>
            </w:pPr>
            <w:r w:rsidRPr="008B0DD0">
              <w:rPr>
                <w:b/>
                <w:sz w:val="19"/>
                <w:szCs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3B3FC572" w14:textId="77777777" w:rsidR="006D21C5" w:rsidRPr="008B0DD0" w:rsidRDefault="006D21C5" w:rsidP="001531BA">
            <w:pPr>
              <w:jc w:val="both"/>
              <w:rPr>
                <w:sz w:val="19"/>
                <w:szCs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188667C1" w14:textId="77777777" w:rsidR="006D21C5" w:rsidRPr="008B0DD0" w:rsidRDefault="006D21C5" w:rsidP="001531BA">
            <w:pPr>
              <w:jc w:val="both"/>
              <w:rPr>
                <w:b/>
                <w:sz w:val="19"/>
                <w:szCs w:val="19"/>
              </w:rPr>
            </w:pPr>
            <w:r w:rsidRPr="008B0DD0">
              <w:rPr>
                <w:b/>
                <w:sz w:val="19"/>
                <w:szCs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77471992" w14:textId="77777777" w:rsidR="006D21C5" w:rsidRPr="008B0DD0" w:rsidRDefault="006D21C5" w:rsidP="001531BA">
            <w:pPr>
              <w:jc w:val="both"/>
              <w:rPr>
                <w:sz w:val="19"/>
                <w:szCs w:val="19"/>
              </w:rPr>
            </w:pPr>
          </w:p>
        </w:tc>
      </w:tr>
      <w:tr w:rsidR="006D21C5" w:rsidRPr="00BA453F" w14:paraId="672EAA8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1912B6" w14:textId="77777777" w:rsidR="006D21C5" w:rsidRPr="008B0DD0" w:rsidRDefault="006D21C5" w:rsidP="001531BA">
            <w:pPr>
              <w:jc w:val="both"/>
              <w:rPr>
                <w:b/>
                <w:sz w:val="19"/>
                <w:szCs w:val="19"/>
              </w:rPr>
            </w:pPr>
            <w:r w:rsidRPr="008B0DD0">
              <w:rPr>
                <w:b/>
                <w:sz w:val="19"/>
                <w:szCs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0CEFD0EC" w14:textId="77777777" w:rsidR="006D21C5" w:rsidRPr="008B0DD0" w:rsidRDefault="006D21C5" w:rsidP="001531BA">
            <w:pPr>
              <w:jc w:val="both"/>
              <w:rPr>
                <w:sz w:val="19"/>
                <w:szCs w:val="19"/>
              </w:rPr>
            </w:pPr>
          </w:p>
        </w:tc>
      </w:tr>
      <w:tr w:rsidR="006D21C5" w:rsidRPr="00BA453F" w14:paraId="7C274464"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4FD642" w14:textId="77777777" w:rsidR="006D21C5" w:rsidRPr="008B0DD0" w:rsidRDefault="006D21C5" w:rsidP="001531BA">
            <w:pPr>
              <w:jc w:val="both"/>
              <w:rPr>
                <w:b/>
                <w:sz w:val="19"/>
                <w:szCs w:val="19"/>
              </w:rPr>
            </w:pPr>
            <w:r w:rsidRPr="008B0DD0">
              <w:rPr>
                <w:b/>
                <w:sz w:val="19"/>
                <w:szCs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05DB48B8" w14:textId="77777777" w:rsidR="006D21C5" w:rsidRPr="008B0DD0" w:rsidRDefault="006D21C5" w:rsidP="001531BA">
            <w:pPr>
              <w:jc w:val="both"/>
              <w:rPr>
                <w:sz w:val="19"/>
                <w:szCs w:val="19"/>
              </w:rPr>
            </w:pPr>
            <w:r w:rsidRPr="008B0DD0">
              <w:rPr>
                <w:sz w:val="19"/>
                <w:szCs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48816ACC" w14:textId="77777777" w:rsidR="006D21C5" w:rsidRPr="008B0DD0" w:rsidRDefault="006D21C5" w:rsidP="001531BA">
            <w:pPr>
              <w:jc w:val="both"/>
              <w:rPr>
                <w:b/>
                <w:sz w:val="19"/>
                <w:szCs w:val="19"/>
              </w:rPr>
            </w:pPr>
            <w:r w:rsidRPr="008B0DD0">
              <w:rPr>
                <w:b/>
                <w:sz w:val="19"/>
                <w:szCs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27EAF78A" w14:textId="77777777" w:rsidR="006D21C5" w:rsidRPr="008B0DD0" w:rsidRDefault="006D21C5" w:rsidP="001531BA">
            <w:pPr>
              <w:jc w:val="both"/>
              <w:rPr>
                <w:sz w:val="19"/>
                <w:szCs w:val="19"/>
              </w:rPr>
            </w:pPr>
          </w:p>
        </w:tc>
      </w:tr>
      <w:tr w:rsidR="006D21C5" w:rsidRPr="00BA453F" w14:paraId="0D2BE63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77B9AD" w14:textId="77777777" w:rsidR="006D21C5" w:rsidRPr="008B0DD0" w:rsidRDefault="006D21C5" w:rsidP="001531BA">
            <w:pPr>
              <w:jc w:val="both"/>
              <w:rPr>
                <w:b/>
                <w:sz w:val="19"/>
                <w:szCs w:val="19"/>
              </w:rPr>
            </w:pPr>
            <w:r w:rsidRPr="008B0DD0">
              <w:rPr>
                <w:b/>
                <w:sz w:val="19"/>
                <w:szCs w:val="19"/>
              </w:rPr>
              <w:t>Forma způsobu ověření studijních výsledků a další požadavky na studenta</w:t>
            </w:r>
          </w:p>
        </w:tc>
        <w:tc>
          <w:tcPr>
            <w:tcW w:w="7249" w:type="dxa"/>
            <w:gridSpan w:val="10"/>
            <w:tcBorders>
              <w:top w:val="single" w:sz="4" w:space="0" w:color="auto"/>
              <w:left w:val="single" w:sz="4" w:space="0" w:color="auto"/>
              <w:bottom w:val="nil"/>
              <w:right w:val="single" w:sz="4" w:space="0" w:color="auto"/>
            </w:tcBorders>
          </w:tcPr>
          <w:p w14:paraId="511AD360" w14:textId="77777777" w:rsidR="006D21C5" w:rsidRPr="008B0DD0" w:rsidRDefault="006D21C5" w:rsidP="001531BA">
            <w:pPr>
              <w:pStyle w:val="TableParagraph"/>
              <w:ind w:left="0"/>
              <w:jc w:val="both"/>
              <w:rPr>
                <w:sz w:val="19"/>
                <w:szCs w:val="19"/>
              </w:rPr>
            </w:pPr>
            <w:r w:rsidRPr="008B0DD0">
              <w:rPr>
                <w:sz w:val="19"/>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w:t>
            </w:r>
            <w:r w:rsidRPr="008B0DD0">
              <w:rPr>
                <w:sz w:val="19"/>
                <w:szCs w:val="19"/>
              </w:rPr>
              <w:t xml:space="preserve"> </w:t>
            </w:r>
            <w:r w:rsidRPr="008B0DD0">
              <w:rPr>
                <w:sz w:val="19"/>
                <w:szCs w:val="19"/>
                <w:lang w:val="cs-CZ"/>
              </w:rPr>
              <w:t>výsledcích vlastního</w:t>
            </w:r>
            <w:r w:rsidRPr="008B0DD0">
              <w:rPr>
                <w:sz w:val="19"/>
                <w:szCs w:val="19"/>
              </w:rPr>
              <w:t xml:space="preserve"> </w:t>
            </w:r>
          </w:p>
        </w:tc>
      </w:tr>
      <w:tr w:rsidR="006D21C5" w:rsidRPr="00BA453F" w14:paraId="129AFCDE" w14:textId="77777777" w:rsidTr="00B7684B">
        <w:trPr>
          <w:trHeight w:val="152"/>
        </w:trPr>
        <w:tc>
          <w:tcPr>
            <w:tcW w:w="10349" w:type="dxa"/>
            <w:gridSpan w:val="12"/>
            <w:tcBorders>
              <w:top w:val="nil"/>
              <w:left w:val="single" w:sz="4" w:space="0" w:color="auto"/>
              <w:bottom w:val="single" w:sz="4" w:space="0" w:color="auto"/>
              <w:right w:val="single" w:sz="4" w:space="0" w:color="auto"/>
            </w:tcBorders>
          </w:tcPr>
          <w:p w14:paraId="682A90E2" w14:textId="77777777" w:rsidR="006D21C5" w:rsidRPr="008B0DD0" w:rsidRDefault="006D21C5" w:rsidP="001531BA">
            <w:pPr>
              <w:pStyle w:val="TableParagraph"/>
              <w:ind w:left="0"/>
              <w:jc w:val="both"/>
              <w:rPr>
                <w:b/>
                <w:sz w:val="19"/>
                <w:szCs w:val="19"/>
                <w:lang w:val="cs-CZ"/>
              </w:rPr>
            </w:pPr>
            <w:r w:rsidRPr="008B0DD0">
              <w:rPr>
                <w:sz w:val="19"/>
                <w:szCs w:val="19"/>
                <w:lang w:val="cs-CZ"/>
              </w:rPr>
              <w:t>výzkumu, příprava ústních prezentací těchto výsledků, a příprava a prezentace posteru pro odbornou konferenci v</w:t>
            </w:r>
            <w:r w:rsidRPr="008B0DD0">
              <w:rPr>
                <w:spacing w:val="-4"/>
                <w:sz w:val="19"/>
                <w:szCs w:val="19"/>
                <w:lang w:val="cs-CZ"/>
              </w:rPr>
              <w:t xml:space="preserve"> </w:t>
            </w:r>
            <w:r w:rsidRPr="008B0DD0">
              <w:rPr>
                <w:sz w:val="19"/>
                <w:szCs w:val="19"/>
                <w:lang w:val="cs-CZ"/>
              </w:rPr>
              <w:t>oboru.</w:t>
            </w:r>
          </w:p>
          <w:p w14:paraId="440518F3" w14:textId="77777777" w:rsidR="006D21C5" w:rsidRPr="008B0DD0" w:rsidRDefault="006D21C5" w:rsidP="001531BA">
            <w:pPr>
              <w:pStyle w:val="TableParagraph"/>
              <w:ind w:left="0"/>
              <w:jc w:val="both"/>
              <w:rPr>
                <w:sz w:val="19"/>
                <w:szCs w:val="19"/>
              </w:rPr>
            </w:pPr>
            <w:r w:rsidRPr="008B0DD0">
              <w:rPr>
                <w:b/>
                <w:sz w:val="19"/>
                <w:szCs w:val="19"/>
                <w:lang w:val="cs-CZ"/>
              </w:rPr>
              <w:t>Požadavky na zkoušku</w:t>
            </w:r>
            <w:r w:rsidRPr="008B0DD0">
              <w:rPr>
                <w:sz w:val="19"/>
                <w:szCs w:val="19"/>
                <w:lang w:val="cs-CZ"/>
              </w:rPr>
              <w:t>: Znalost angličtiny na úrovni advanced -</w:t>
            </w:r>
            <w:r w:rsidRPr="008B0DD0">
              <w:rPr>
                <w:spacing w:val="-7"/>
                <w:sz w:val="19"/>
                <w:szCs w:val="19"/>
                <w:lang w:val="cs-CZ"/>
              </w:rPr>
              <w:t xml:space="preserve"> </w:t>
            </w:r>
            <w:r w:rsidRPr="008B0DD0">
              <w:rPr>
                <w:sz w:val="19"/>
                <w:szCs w:val="19"/>
                <w:lang w:val="cs-CZ"/>
              </w:rPr>
              <w:t xml:space="preserve">C1; </w:t>
            </w:r>
            <w:r w:rsidRPr="008B0DD0">
              <w:rPr>
                <w:b/>
                <w:sz w:val="19"/>
                <w:szCs w:val="19"/>
                <w:lang w:val="cs-CZ"/>
              </w:rPr>
              <w:t>Psaní odborného článku</w:t>
            </w:r>
            <w:r w:rsidRPr="008B0DD0">
              <w:rPr>
                <w:sz w:val="19"/>
                <w:szCs w:val="19"/>
                <w:lang w:val="cs-CZ"/>
              </w:rPr>
              <w:t>, části a jejich typické rysy, ověření praktických dovedností v akademickém</w:t>
            </w:r>
            <w:r w:rsidRPr="008B0DD0">
              <w:rPr>
                <w:spacing w:val="-22"/>
                <w:sz w:val="19"/>
                <w:szCs w:val="19"/>
                <w:lang w:val="cs-CZ"/>
              </w:rPr>
              <w:t xml:space="preserve"> </w:t>
            </w:r>
            <w:r w:rsidRPr="008B0DD0">
              <w:rPr>
                <w:sz w:val="19"/>
                <w:szCs w:val="19"/>
                <w:lang w:val="cs-CZ"/>
              </w:rPr>
              <w:t xml:space="preserve">psaní; </w:t>
            </w:r>
            <w:r w:rsidRPr="008B0DD0">
              <w:rPr>
                <w:b/>
                <w:sz w:val="19"/>
                <w:szCs w:val="19"/>
                <w:lang w:val="cs-CZ"/>
              </w:rPr>
              <w:t>Porozumění odbornému textu</w:t>
            </w:r>
            <w:r w:rsidRPr="008B0DD0">
              <w:rPr>
                <w:sz w:val="19"/>
                <w:szCs w:val="19"/>
                <w:lang w:val="cs-CZ"/>
              </w:rPr>
              <w:t>, schopnost zpracovat získané informace a prezentovat je</w:t>
            </w:r>
            <w:r w:rsidRPr="008B0DD0">
              <w:rPr>
                <w:spacing w:val="-13"/>
                <w:sz w:val="19"/>
                <w:szCs w:val="19"/>
                <w:lang w:val="cs-CZ"/>
              </w:rPr>
              <w:t xml:space="preserve"> </w:t>
            </w:r>
            <w:r w:rsidRPr="008B0DD0">
              <w:rPr>
                <w:sz w:val="19"/>
                <w:szCs w:val="19"/>
                <w:lang w:val="cs-CZ"/>
              </w:rPr>
              <w:t xml:space="preserve">ústně. </w:t>
            </w:r>
            <w:r w:rsidRPr="008B0DD0">
              <w:rPr>
                <w:b/>
                <w:sz w:val="19"/>
                <w:szCs w:val="19"/>
              </w:rPr>
              <w:t>Přečteno min. 200 stran</w:t>
            </w:r>
            <w:r w:rsidRPr="008B0DD0">
              <w:rPr>
                <w:sz w:val="19"/>
                <w:szCs w:val="19"/>
              </w:rPr>
              <w:t xml:space="preserve"> odborného anglického textu z oboru. </w:t>
            </w:r>
            <w:r w:rsidRPr="008B0DD0">
              <w:rPr>
                <w:b/>
                <w:sz w:val="19"/>
                <w:szCs w:val="19"/>
              </w:rPr>
              <w:t xml:space="preserve">Prezentace </w:t>
            </w:r>
            <w:r w:rsidRPr="008B0DD0">
              <w:rPr>
                <w:sz w:val="19"/>
                <w:szCs w:val="19"/>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6D21C5" w:rsidRPr="00BA453F" w14:paraId="1DE0BA37"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5EE39B47" w14:textId="77777777" w:rsidR="006D21C5" w:rsidRPr="008B0DD0" w:rsidRDefault="006D21C5" w:rsidP="001531BA">
            <w:pPr>
              <w:rPr>
                <w:b/>
                <w:sz w:val="19"/>
                <w:szCs w:val="19"/>
              </w:rPr>
            </w:pPr>
            <w:r w:rsidRPr="008B0DD0">
              <w:rPr>
                <w:b/>
                <w:sz w:val="19"/>
                <w:szCs w:val="19"/>
              </w:rPr>
              <w:t>Garant předmětu</w:t>
            </w:r>
          </w:p>
        </w:tc>
        <w:tc>
          <w:tcPr>
            <w:tcW w:w="7249" w:type="dxa"/>
            <w:gridSpan w:val="10"/>
            <w:tcBorders>
              <w:top w:val="nil"/>
              <w:left w:val="single" w:sz="4" w:space="0" w:color="auto"/>
              <w:bottom w:val="single" w:sz="4" w:space="0" w:color="auto"/>
              <w:right w:val="single" w:sz="4" w:space="0" w:color="auto"/>
            </w:tcBorders>
            <w:vAlign w:val="center"/>
          </w:tcPr>
          <w:p w14:paraId="5CC8C955" w14:textId="77777777" w:rsidR="006D21C5" w:rsidRPr="008B0DD0" w:rsidRDefault="006D21C5" w:rsidP="001531BA">
            <w:pPr>
              <w:rPr>
                <w:sz w:val="19"/>
                <w:szCs w:val="19"/>
              </w:rPr>
            </w:pPr>
            <w:r w:rsidRPr="008B0DD0">
              <w:rPr>
                <w:spacing w:val="-2"/>
                <w:sz w:val="19"/>
                <w:szCs w:val="19"/>
              </w:rPr>
              <w:t>doc. Ing. Anežka Lengálová, Ph.D.</w:t>
            </w:r>
          </w:p>
        </w:tc>
      </w:tr>
      <w:tr w:rsidR="006D21C5" w:rsidRPr="00BA453F" w14:paraId="1C3388B9"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51549EE1" w14:textId="77777777" w:rsidR="006D21C5" w:rsidRPr="008B0DD0" w:rsidRDefault="006D21C5" w:rsidP="001531BA">
            <w:pPr>
              <w:jc w:val="both"/>
              <w:rPr>
                <w:b/>
                <w:sz w:val="19"/>
                <w:szCs w:val="19"/>
              </w:rPr>
            </w:pPr>
            <w:r w:rsidRPr="008B0DD0">
              <w:rPr>
                <w:b/>
                <w:sz w:val="19"/>
                <w:szCs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366001D8" w14:textId="77777777" w:rsidR="006D21C5" w:rsidRPr="008B0DD0" w:rsidRDefault="006D21C5" w:rsidP="001531BA">
            <w:pPr>
              <w:jc w:val="both"/>
              <w:rPr>
                <w:sz w:val="19"/>
                <w:szCs w:val="19"/>
              </w:rPr>
            </w:pPr>
            <w:r w:rsidRPr="008B0DD0">
              <w:rPr>
                <w:sz w:val="19"/>
                <w:szCs w:val="19"/>
              </w:rPr>
              <w:t>100%</w:t>
            </w:r>
          </w:p>
        </w:tc>
      </w:tr>
      <w:tr w:rsidR="006D21C5" w:rsidRPr="00BA453F" w14:paraId="49DD3C14"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10DF1A" w14:textId="77777777" w:rsidR="006D21C5" w:rsidRPr="008B0DD0" w:rsidRDefault="006D21C5" w:rsidP="001531BA">
            <w:pPr>
              <w:jc w:val="both"/>
              <w:rPr>
                <w:b/>
                <w:sz w:val="19"/>
                <w:szCs w:val="19"/>
              </w:rPr>
            </w:pPr>
            <w:r w:rsidRPr="008B0DD0">
              <w:rPr>
                <w:b/>
                <w:sz w:val="19"/>
                <w:szCs w:val="19"/>
              </w:rPr>
              <w:t>Vyučující</w:t>
            </w:r>
          </w:p>
        </w:tc>
        <w:tc>
          <w:tcPr>
            <w:tcW w:w="7249" w:type="dxa"/>
            <w:gridSpan w:val="10"/>
            <w:tcBorders>
              <w:top w:val="single" w:sz="4" w:space="0" w:color="auto"/>
              <w:left w:val="single" w:sz="4" w:space="0" w:color="auto"/>
              <w:bottom w:val="nil"/>
              <w:right w:val="single" w:sz="4" w:space="0" w:color="auto"/>
            </w:tcBorders>
          </w:tcPr>
          <w:p w14:paraId="224B9D46" w14:textId="77777777" w:rsidR="006D21C5" w:rsidRPr="008B0DD0" w:rsidRDefault="006D21C5" w:rsidP="001531BA">
            <w:pPr>
              <w:jc w:val="both"/>
              <w:rPr>
                <w:sz w:val="19"/>
                <w:szCs w:val="19"/>
              </w:rPr>
            </w:pPr>
          </w:p>
        </w:tc>
      </w:tr>
      <w:tr w:rsidR="006D21C5" w:rsidRPr="00BA453F" w14:paraId="64647352"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4756B4D7" w14:textId="77777777" w:rsidR="006D21C5" w:rsidRPr="008B0DD0" w:rsidRDefault="006D21C5" w:rsidP="001531BA">
            <w:pPr>
              <w:spacing w:before="20" w:after="20"/>
              <w:rPr>
                <w:sz w:val="19"/>
                <w:szCs w:val="19"/>
              </w:rPr>
            </w:pPr>
            <w:r w:rsidRPr="008B0DD0">
              <w:rPr>
                <w:spacing w:val="-2"/>
                <w:sz w:val="19"/>
                <w:szCs w:val="19"/>
              </w:rPr>
              <w:t>doc. Ing. Anežka Lengálová, Ph.D.</w:t>
            </w:r>
          </w:p>
        </w:tc>
      </w:tr>
      <w:tr w:rsidR="006D21C5" w:rsidRPr="00BA453F" w14:paraId="634FA26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A8FB1C" w14:textId="77777777" w:rsidR="006D21C5" w:rsidRPr="008B0DD0" w:rsidRDefault="006D21C5" w:rsidP="001531BA">
            <w:pPr>
              <w:jc w:val="both"/>
              <w:rPr>
                <w:b/>
                <w:sz w:val="19"/>
                <w:szCs w:val="19"/>
              </w:rPr>
            </w:pPr>
            <w:r w:rsidRPr="008B0DD0">
              <w:rPr>
                <w:b/>
                <w:sz w:val="19"/>
                <w:szCs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79B657B5" w14:textId="77777777" w:rsidR="006D21C5" w:rsidRPr="008B0DD0" w:rsidRDefault="006D21C5" w:rsidP="001531BA">
            <w:pPr>
              <w:jc w:val="both"/>
              <w:rPr>
                <w:sz w:val="19"/>
                <w:szCs w:val="19"/>
              </w:rPr>
            </w:pPr>
          </w:p>
        </w:tc>
      </w:tr>
      <w:tr w:rsidR="006D21C5" w:rsidRPr="00BA453F" w14:paraId="38D378B3" w14:textId="77777777" w:rsidTr="00B7684B">
        <w:trPr>
          <w:trHeight w:val="1945"/>
        </w:trPr>
        <w:tc>
          <w:tcPr>
            <w:tcW w:w="10349" w:type="dxa"/>
            <w:gridSpan w:val="12"/>
            <w:tcBorders>
              <w:top w:val="nil"/>
              <w:left w:val="single" w:sz="4" w:space="0" w:color="auto"/>
              <w:bottom w:val="single" w:sz="12" w:space="0" w:color="auto"/>
              <w:right w:val="single" w:sz="4" w:space="0" w:color="auto"/>
            </w:tcBorders>
          </w:tcPr>
          <w:p w14:paraId="0115452C" w14:textId="77777777" w:rsidR="006D21C5" w:rsidRPr="008B0DD0" w:rsidRDefault="006D21C5" w:rsidP="001531BA">
            <w:pPr>
              <w:pStyle w:val="TableParagraph"/>
              <w:ind w:left="0"/>
              <w:jc w:val="both"/>
              <w:rPr>
                <w:sz w:val="19"/>
                <w:szCs w:val="19"/>
                <w:lang w:val="cs-CZ"/>
              </w:rPr>
            </w:pPr>
            <w:r w:rsidRPr="008B0DD0">
              <w:rPr>
                <w:sz w:val="19"/>
                <w:szCs w:val="19"/>
                <w:lang w:val="cs-CZ"/>
              </w:rPr>
              <w:t>Cílem předmětu je seznámit studenty se čtyřmi základními oblastmi komunikačních a prezentačních dovedností v angličtině: porozumění textu, psaní odborného článku, ústní prezentace výsledků výzkumu a profesní komunikace.</w:t>
            </w:r>
          </w:p>
          <w:p w14:paraId="280B6BF9" w14:textId="77777777" w:rsidR="006D21C5" w:rsidRPr="008B0DD0" w:rsidRDefault="006D21C5" w:rsidP="00AB6B08">
            <w:pPr>
              <w:pStyle w:val="TableParagraph"/>
              <w:numPr>
                <w:ilvl w:val="1"/>
                <w:numId w:val="12"/>
              </w:numPr>
              <w:ind w:left="113" w:hanging="113"/>
              <w:jc w:val="both"/>
              <w:rPr>
                <w:sz w:val="19"/>
                <w:szCs w:val="19"/>
                <w:lang w:val="cs-CZ"/>
              </w:rPr>
            </w:pPr>
            <w:r w:rsidRPr="008B0DD0">
              <w:rPr>
                <w:sz w:val="19"/>
                <w:szCs w:val="19"/>
                <w:lang w:val="cs-CZ"/>
              </w:rPr>
              <w:t xml:space="preserve">Odborná terminologie potřebná v praxi vědecko-vývojového pracovníka působícího v dané oblasti a její následné použití v kontextu (čtení, porozumění a práce s autentickým odborným textem z příslušné oblasti - abstrakce, dedukce, sumarizace, argumentace, apod.). </w:t>
            </w:r>
          </w:p>
          <w:p w14:paraId="5939F1C5" w14:textId="77777777" w:rsidR="006D21C5" w:rsidRPr="008B0DD0" w:rsidRDefault="006D21C5" w:rsidP="00AB6B08">
            <w:pPr>
              <w:pStyle w:val="TableParagraph"/>
              <w:numPr>
                <w:ilvl w:val="1"/>
                <w:numId w:val="12"/>
              </w:numPr>
              <w:ind w:left="113" w:hanging="113"/>
              <w:jc w:val="both"/>
              <w:rPr>
                <w:sz w:val="19"/>
                <w:szCs w:val="19"/>
                <w:lang w:val="cs-CZ"/>
              </w:rPr>
            </w:pPr>
            <w:r w:rsidRPr="008B0DD0">
              <w:rPr>
                <w:sz w:val="19"/>
                <w:szCs w:val="19"/>
                <w:lang w:val="cs-CZ"/>
              </w:rPr>
              <w:t>Psaní odborných textů v praxi vědecko-vývojového pracovníka - různé typy textů (od obecného ke konkrétnímu, problém - řešení, popis procesu, komentář k tabulkám/grafům, psaní souhrnu); psaní článku do odborného časopisu na základě vlastních výsledků výzkumu.</w:t>
            </w:r>
          </w:p>
          <w:p w14:paraId="1EFCEE65" w14:textId="77777777" w:rsidR="006D21C5" w:rsidRPr="008B0DD0" w:rsidRDefault="006D21C5" w:rsidP="00AB6B08">
            <w:pPr>
              <w:pStyle w:val="ListParagraph"/>
              <w:numPr>
                <w:ilvl w:val="1"/>
                <w:numId w:val="12"/>
              </w:numPr>
              <w:ind w:left="113" w:hanging="113"/>
              <w:jc w:val="both"/>
              <w:rPr>
                <w:sz w:val="19"/>
                <w:szCs w:val="19"/>
              </w:rPr>
            </w:pPr>
            <w:r w:rsidRPr="008B0DD0">
              <w:rPr>
                <w:sz w:val="19"/>
                <w:szCs w:val="19"/>
              </w:rPr>
              <w:t>Příprava a přednes odborných prezentací v dané oblasti, tvorba a prezentace posteru – dovednosti pro mezinárodní konference</w:t>
            </w:r>
            <w:r w:rsidRPr="008B0DD0">
              <w:rPr>
                <w:sz w:val="19"/>
                <w:szCs w:val="19"/>
                <w:lang w:val="en-GB"/>
              </w:rPr>
              <w:t xml:space="preserve">; </w:t>
            </w:r>
            <w:r w:rsidRPr="008B0DD0">
              <w:rPr>
                <w:sz w:val="19"/>
                <w:szCs w:val="19"/>
              </w:rPr>
              <w:t>zpětná vazba od vyučujícího a peer feedback.</w:t>
            </w:r>
          </w:p>
          <w:p w14:paraId="68524FFD" w14:textId="77777777" w:rsidR="006D21C5" w:rsidRPr="008B0DD0" w:rsidRDefault="006D21C5" w:rsidP="00AB6B08">
            <w:pPr>
              <w:pStyle w:val="ListParagraph"/>
              <w:numPr>
                <w:ilvl w:val="1"/>
                <w:numId w:val="12"/>
              </w:numPr>
              <w:ind w:left="113" w:hanging="113"/>
              <w:jc w:val="both"/>
              <w:rPr>
                <w:sz w:val="19"/>
                <w:szCs w:val="19"/>
                <w:u w:val="single"/>
              </w:rPr>
            </w:pPr>
            <w:r w:rsidRPr="008B0DD0">
              <w:rPr>
                <w:sz w:val="19"/>
                <w:szCs w:val="19"/>
              </w:rPr>
              <w:t>Další typy ústní komunikace (v oblasti odborné i profesní), s nimiž se vědecko-výzkumný pracovník setkává.</w:t>
            </w:r>
          </w:p>
        </w:tc>
      </w:tr>
      <w:tr w:rsidR="006D21C5" w:rsidRPr="00BA453F" w14:paraId="5D14B29F"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23CA3210" w14:textId="77777777" w:rsidR="006D21C5" w:rsidRPr="008B0DD0" w:rsidRDefault="006D21C5" w:rsidP="001531BA">
            <w:pPr>
              <w:jc w:val="both"/>
              <w:rPr>
                <w:sz w:val="19"/>
                <w:szCs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1EEF4AC9" w14:textId="77777777" w:rsidR="006D21C5" w:rsidRPr="008B0DD0" w:rsidRDefault="006D21C5" w:rsidP="001531BA">
            <w:pPr>
              <w:jc w:val="both"/>
              <w:rPr>
                <w:sz w:val="19"/>
                <w:szCs w:val="19"/>
              </w:rPr>
            </w:pPr>
          </w:p>
        </w:tc>
      </w:tr>
      <w:tr w:rsidR="006D21C5" w:rsidRPr="00BA453F" w14:paraId="67AB3E4D" w14:textId="77777777" w:rsidTr="00B7684B">
        <w:trPr>
          <w:trHeight w:val="1497"/>
        </w:trPr>
        <w:tc>
          <w:tcPr>
            <w:tcW w:w="10349" w:type="dxa"/>
            <w:gridSpan w:val="12"/>
            <w:tcBorders>
              <w:top w:val="nil"/>
              <w:left w:val="single" w:sz="4" w:space="0" w:color="auto"/>
              <w:bottom w:val="single" w:sz="4" w:space="0" w:color="auto"/>
              <w:right w:val="single" w:sz="4" w:space="0" w:color="auto"/>
            </w:tcBorders>
          </w:tcPr>
          <w:p w14:paraId="7E15610A" w14:textId="77777777" w:rsidR="006D21C5" w:rsidRPr="00B7684B" w:rsidRDefault="006D21C5" w:rsidP="001531BA">
            <w:pPr>
              <w:pStyle w:val="TableParagraph"/>
              <w:ind w:left="0"/>
              <w:jc w:val="both"/>
              <w:rPr>
                <w:sz w:val="19"/>
              </w:rPr>
            </w:pPr>
            <w:r w:rsidRPr="00B7684B">
              <w:rPr>
                <w:sz w:val="19"/>
                <w:u w:val="single"/>
              </w:rPr>
              <w:t>Povinná literatura:</w:t>
            </w:r>
          </w:p>
          <w:p w14:paraId="1538B053" w14:textId="77777777" w:rsidR="006D21C5" w:rsidRPr="00B7684B" w:rsidRDefault="006D21C5" w:rsidP="001531BA">
            <w:pPr>
              <w:pStyle w:val="TableParagraph"/>
              <w:ind w:left="0"/>
              <w:jc w:val="both"/>
              <w:rPr>
                <w:sz w:val="19"/>
              </w:rPr>
            </w:pPr>
            <w:r w:rsidRPr="00B7684B">
              <w:rPr>
                <w:sz w:val="19"/>
              </w:rPr>
              <w:t xml:space="preserve">CHAZAL, E., McCARTER, S. </w:t>
            </w:r>
            <w:r w:rsidRPr="00B7684B">
              <w:rPr>
                <w:i/>
                <w:sz w:val="19"/>
              </w:rPr>
              <w:t>Oxford EAP: A Course in English for Academic Purposes</w:t>
            </w:r>
            <w:r w:rsidRPr="00B7684B">
              <w:rPr>
                <w:sz w:val="19"/>
              </w:rPr>
              <w:t>. 1. vyd. Oxford: Oxford University Press, 2012, 152 s. ISBN 978-0-19-400183-0.</w:t>
            </w:r>
          </w:p>
          <w:p w14:paraId="3AD12503" w14:textId="77777777" w:rsidR="006D21C5" w:rsidRPr="00B7684B" w:rsidRDefault="006D21C5" w:rsidP="001531BA">
            <w:pPr>
              <w:pStyle w:val="TableParagraph"/>
              <w:ind w:left="0"/>
              <w:jc w:val="both"/>
              <w:rPr>
                <w:sz w:val="19"/>
              </w:rPr>
            </w:pPr>
            <w:r w:rsidRPr="00B7684B">
              <w:rPr>
                <w:sz w:val="19"/>
              </w:rPr>
              <w:t xml:space="preserve">SWALES, J.M., FEAK, CH.B. </w:t>
            </w:r>
            <w:r w:rsidRPr="00B7684B">
              <w:rPr>
                <w:i/>
                <w:sz w:val="19"/>
              </w:rPr>
              <w:t>Academic Writing for Graduate Students: Essential Tasks and Skills</w:t>
            </w:r>
            <w:r w:rsidRPr="00B7684B">
              <w:rPr>
                <w:sz w:val="19"/>
              </w:rPr>
              <w:t>. 3. vyd. Ann Arbor: University of Michigan Press, 2012, vi, 117 s. ISBN 978-0-472-034758.</w:t>
            </w:r>
          </w:p>
          <w:p w14:paraId="0485BB29" w14:textId="77777777" w:rsidR="006D21C5" w:rsidRPr="00B7684B" w:rsidRDefault="006D21C5" w:rsidP="001531BA">
            <w:pPr>
              <w:pStyle w:val="TableParagraph"/>
              <w:ind w:left="0"/>
              <w:jc w:val="both"/>
              <w:rPr>
                <w:sz w:val="19"/>
              </w:rPr>
            </w:pPr>
            <w:r w:rsidRPr="00B7684B">
              <w:rPr>
                <w:sz w:val="19"/>
              </w:rPr>
              <w:t xml:space="preserve">LENGÁLOVÁ, A. </w:t>
            </w:r>
            <w:r w:rsidRPr="00B7684B">
              <w:rPr>
                <w:i/>
                <w:sz w:val="19"/>
              </w:rPr>
              <w:t>Communication Skills for International Conferences</w:t>
            </w:r>
            <w:r w:rsidRPr="00B7684B">
              <w:rPr>
                <w:sz w:val="19"/>
              </w:rPr>
              <w:t>. 2. vyd. Zlín: UTB, 2008, 120 s. ISBN 9788073187514.</w:t>
            </w:r>
          </w:p>
          <w:p w14:paraId="1969C9EC" w14:textId="77777777" w:rsidR="006D21C5" w:rsidRPr="00B7684B" w:rsidRDefault="006D21C5" w:rsidP="001531BA">
            <w:pPr>
              <w:pStyle w:val="TableParagraph"/>
              <w:ind w:left="0"/>
              <w:jc w:val="both"/>
              <w:rPr>
                <w:sz w:val="19"/>
              </w:rPr>
            </w:pPr>
            <w:r w:rsidRPr="00B7684B">
              <w:rPr>
                <w:sz w:val="19"/>
              </w:rPr>
              <w:t xml:space="preserve">CARTER, M. </w:t>
            </w:r>
            <w:r w:rsidRPr="00B7684B">
              <w:rPr>
                <w:i/>
                <w:sz w:val="19"/>
              </w:rPr>
              <w:t xml:space="preserve">Designing Science Presentations. </w:t>
            </w:r>
            <w:r w:rsidRPr="00B7684B">
              <w:rPr>
                <w:sz w:val="19"/>
              </w:rPr>
              <w:t xml:space="preserve">Elsevier, 2013. ISBN 978-0-12-385969-3. Dostupné z: </w:t>
            </w:r>
            <w:hyperlink r:id="rId114" w:history="1">
              <w:r w:rsidRPr="00B7684B">
                <w:rPr>
                  <w:rStyle w:val="Hyperlink"/>
                  <w:sz w:val="19"/>
                </w:rPr>
                <w:t>https://www.sciencedirect.com/book/9780123859693/designing-science-presentations</w:t>
              </w:r>
            </w:hyperlink>
            <w:r w:rsidRPr="00B7684B">
              <w:rPr>
                <w:sz w:val="19"/>
              </w:rPr>
              <w:t>.</w:t>
            </w:r>
          </w:p>
          <w:p w14:paraId="0A7414CA" w14:textId="77777777" w:rsidR="006D21C5" w:rsidRPr="00B7684B" w:rsidRDefault="006D21C5" w:rsidP="001531BA">
            <w:pPr>
              <w:pStyle w:val="TableParagraph"/>
              <w:ind w:left="0"/>
              <w:jc w:val="both"/>
              <w:rPr>
                <w:sz w:val="19"/>
              </w:rPr>
            </w:pPr>
            <w:r w:rsidRPr="00B7684B">
              <w:rPr>
                <w:sz w:val="19"/>
              </w:rPr>
              <w:t xml:space="preserve">Odborná anglická literatura pro přípravu prezentací doporučená školitelem. </w:t>
            </w:r>
          </w:p>
          <w:p w14:paraId="224E49C0" w14:textId="77777777" w:rsidR="006D21C5" w:rsidRPr="00B7684B" w:rsidRDefault="006D21C5" w:rsidP="001531BA">
            <w:pPr>
              <w:pStyle w:val="TableParagraph"/>
              <w:ind w:left="0"/>
              <w:jc w:val="both"/>
              <w:rPr>
                <w:sz w:val="10"/>
              </w:rPr>
            </w:pPr>
          </w:p>
          <w:p w14:paraId="306FFF5A" w14:textId="77777777" w:rsidR="006D21C5" w:rsidRPr="00B7684B" w:rsidRDefault="006D21C5" w:rsidP="001531BA">
            <w:pPr>
              <w:pStyle w:val="TableParagraph"/>
              <w:ind w:left="0"/>
              <w:jc w:val="both"/>
              <w:rPr>
                <w:sz w:val="19"/>
              </w:rPr>
            </w:pPr>
            <w:r w:rsidRPr="00B7684B">
              <w:rPr>
                <w:sz w:val="19"/>
                <w:u w:val="single"/>
              </w:rPr>
              <w:t>Doporučená literatura</w:t>
            </w:r>
            <w:r w:rsidRPr="00B7684B">
              <w:rPr>
                <w:sz w:val="19"/>
              </w:rPr>
              <w:t>:</w:t>
            </w:r>
          </w:p>
          <w:p w14:paraId="53A3E6CD" w14:textId="77777777" w:rsidR="006D21C5" w:rsidRPr="00B7684B" w:rsidRDefault="006D21C5" w:rsidP="001531BA">
            <w:pPr>
              <w:pStyle w:val="TableParagraph"/>
              <w:ind w:left="0"/>
              <w:jc w:val="both"/>
              <w:rPr>
                <w:sz w:val="19"/>
              </w:rPr>
            </w:pPr>
            <w:r w:rsidRPr="00B7684B">
              <w:rPr>
                <w:sz w:val="19"/>
              </w:rPr>
              <w:t xml:space="preserve">STEPHENS, B. </w:t>
            </w:r>
            <w:r w:rsidRPr="00B7684B">
              <w:rPr>
                <w:i/>
                <w:sz w:val="19"/>
              </w:rPr>
              <w:t>Meetings in English: Be Effective in International Meetings</w:t>
            </w:r>
            <w:r w:rsidRPr="00B7684B">
              <w:rPr>
                <w:sz w:val="19"/>
              </w:rPr>
              <w:t>. 1. vyd. Oxford: Macmillan, 2011, 112 s. ISBN</w:t>
            </w:r>
            <w:r w:rsidRPr="00B7684B">
              <w:rPr>
                <w:spacing w:val="-7"/>
                <w:sz w:val="19"/>
              </w:rPr>
              <w:t xml:space="preserve"> </w:t>
            </w:r>
            <w:r w:rsidRPr="00B7684B">
              <w:rPr>
                <w:sz w:val="19"/>
              </w:rPr>
              <w:t>978-0-2304-0192-1.</w:t>
            </w:r>
          </w:p>
          <w:p w14:paraId="51DA2EC6" w14:textId="77777777" w:rsidR="006D21C5" w:rsidRPr="00B7684B" w:rsidRDefault="006D21C5" w:rsidP="001531BA">
            <w:pPr>
              <w:pStyle w:val="TableParagraph"/>
              <w:ind w:left="0"/>
              <w:jc w:val="both"/>
              <w:rPr>
                <w:sz w:val="19"/>
              </w:rPr>
            </w:pPr>
            <w:r w:rsidRPr="00B7684B">
              <w:rPr>
                <w:sz w:val="19"/>
              </w:rPr>
              <w:t xml:space="preserve">FEAK, CH.B., REINHART, S.M., ROHLCK, T.N. </w:t>
            </w:r>
            <w:r w:rsidRPr="00B7684B">
              <w:rPr>
                <w:i/>
                <w:sz w:val="19"/>
              </w:rPr>
              <w:t>Academic Interactions: Communicating on Campus</w:t>
            </w:r>
            <w:r w:rsidRPr="00B7684B">
              <w:rPr>
                <w:sz w:val="19"/>
              </w:rPr>
              <w:t>. Ann Arbor: University of Michigan Press, 2009, xii, 204 s. ISBN 978-0-472-03332-4.</w:t>
            </w:r>
          </w:p>
          <w:p w14:paraId="3A4135C6" w14:textId="77777777" w:rsidR="006D21C5" w:rsidRPr="00B7684B" w:rsidRDefault="006D21C5" w:rsidP="001531BA">
            <w:pPr>
              <w:pStyle w:val="TableParagraph"/>
              <w:ind w:left="0"/>
              <w:jc w:val="both"/>
              <w:rPr>
                <w:sz w:val="19"/>
              </w:rPr>
            </w:pPr>
            <w:r w:rsidRPr="00B7684B">
              <w:rPr>
                <w:sz w:val="19"/>
              </w:rPr>
              <w:t xml:space="preserve">REINHART, S. </w:t>
            </w:r>
            <w:r w:rsidRPr="00B7684B">
              <w:rPr>
                <w:i/>
                <w:sz w:val="19"/>
              </w:rPr>
              <w:t>Giving Academic Presentations</w:t>
            </w:r>
            <w:r w:rsidRPr="00B7684B">
              <w:rPr>
                <w:sz w:val="19"/>
              </w:rPr>
              <w:t>. 2. vyd. Ann Arbor: University of Michigan Press, 2002, xiii, 116 s. ISBN 9780472088843.</w:t>
            </w:r>
          </w:p>
          <w:p w14:paraId="72B8D095" w14:textId="77777777" w:rsidR="006D21C5" w:rsidRPr="00B7684B" w:rsidRDefault="006D21C5" w:rsidP="001531BA">
            <w:pPr>
              <w:pStyle w:val="TableParagraph"/>
              <w:ind w:left="0"/>
              <w:jc w:val="both"/>
              <w:rPr>
                <w:sz w:val="19"/>
              </w:rPr>
            </w:pPr>
            <w:r w:rsidRPr="00B7684B">
              <w:rPr>
                <w:sz w:val="19"/>
              </w:rPr>
              <w:t xml:space="preserve">ALLEY, M. </w:t>
            </w:r>
            <w:r w:rsidRPr="00B7684B">
              <w:rPr>
                <w:i/>
                <w:sz w:val="19"/>
              </w:rPr>
              <w:t xml:space="preserve">The Craft of Scientific Writing. </w:t>
            </w:r>
            <w:r w:rsidRPr="00B7684B">
              <w:rPr>
                <w:sz w:val="19"/>
              </w:rPr>
              <w:t>4. vyd. Springer, 2018, 295 s. ISBN 978-1-4419-8287-2.</w:t>
            </w:r>
          </w:p>
          <w:p w14:paraId="3726D44C" w14:textId="77777777" w:rsidR="006D21C5" w:rsidRPr="008B0DD0" w:rsidRDefault="006D21C5" w:rsidP="001531BA">
            <w:pPr>
              <w:jc w:val="both"/>
              <w:rPr>
                <w:sz w:val="19"/>
                <w:szCs w:val="19"/>
              </w:rPr>
            </w:pPr>
            <w:r w:rsidRPr="00B7684B">
              <w:rPr>
                <w:sz w:val="19"/>
              </w:rPr>
              <w:t>Učebnice anglické gramatiky a slovní zásoby pro samostudium.</w:t>
            </w:r>
          </w:p>
        </w:tc>
      </w:tr>
      <w:tr w:rsidR="006D21C5" w:rsidRPr="00BA453F" w14:paraId="26DC77C3"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2F81EFE2" w14:textId="77777777" w:rsidR="006D21C5" w:rsidRPr="008B0DD0" w:rsidRDefault="006D21C5" w:rsidP="001531BA">
            <w:pPr>
              <w:jc w:val="center"/>
              <w:rPr>
                <w:b/>
                <w:sz w:val="19"/>
                <w:szCs w:val="19"/>
              </w:rPr>
            </w:pPr>
            <w:r w:rsidRPr="008B0DD0">
              <w:rPr>
                <w:b/>
                <w:sz w:val="19"/>
                <w:szCs w:val="19"/>
              </w:rPr>
              <w:t>Informace ke kombinované nebo distanční formě</w:t>
            </w:r>
          </w:p>
        </w:tc>
      </w:tr>
      <w:tr w:rsidR="006D21C5" w:rsidRPr="00BA453F" w14:paraId="641435DC"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2EB3254" w14:textId="77777777" w:rsidR="006D21C5" w:rsidRPr="008B0DD0" w:rsidRDefault="006D21C5" w:rsidP="001531BA">
            <w:pPr>
              <w:jc w:val="both"/>
              <w:rPr>
                <w:sz w:val="19"/>
                <w:szCs w:val="19"/>
              </w:rPr>
            </w:pPr>
            <w:r w:rsidRPr="008B0DD0">
              <w:rPr>
                <w:b/>
                <w:sz w:val="19"/>
                <w:szCs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43F6AD16" w14:textId="77777777" w:rsidR="006D21C5" w:rsidRPr="008B0DD0" w:rsidRDefault="006D21C5" w:rsidP="001531BA">
            <w:pPr>
              <w:jc w:val="both"/>
              <w:rPr>
                <w:sz w:val="19"/>
                <w:szCs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695B0679" w14:textId="77777777" w:rsidR="006D21C5" w:rsidRPr="008B0DD0" w:rsidRDefault="006D21C5" w:rsidP="001531BA">
            <w:pPr>
              <w:jc w:val="both"/>
              <w:rPr>
                <w:b/>
                <w:sz w:val="19"/>
                <w:szCs w:val="19"/>
              </w:rPr>
            </w:pPr>
            <w:r w:rsidRPr="008B0DD0">
              <w:rPr>
                <w:b/>
                <w:sz w:val="19"/>
                <w:szCs w:val="19"/>
              </w:rPr>
              <w:t xml:space="preserve">hodin </w:t>
            </w:r>
          </w:p>
        </w:tc>
      </w:tr>
      <w:tr w:rsidR="006D21C5" w:rsidRPr="00BA453F" w14:paraId="52019271"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66313F5" w14:textId="77777777" w:rsidR="006D21C5" w:rsidRPr="008B0DD0" w:rsidRDefault="006D21C5" w:rsidP="001531BA">
            <w:pPr>
              <w:jc w:val="both"/>
              <w:rPr>
                <w:b/>
                <w:sz w:val="19"/>
                <w:szCs w:val="19"/>
              </w:rPr>
            </w:pPr>
            <w:r w:rsidRPr="008B0DD0">
              <w:rPr>
                <w:b/>
                <w:sz w:val="19"/>
                <w:szCs w:val="19"/>
              </w:rPr>
              <w:t>Informace o způsobu kontaktu s vyučujícím</w:t>
            </w:r>
          </w:p>
        </w:tc>
      </w:tr>
      <w:tr w:rsidR="006D21C5" w:rsidRPr="00BA453F" w14:paraId="09625672" w14:textId="77777777" w:rsidTr="00B7684B">
        <w:trPr>
          <w:trHeight w:val="144"/>
        </w:trPr>
        <w:tc>
          <w:tcPr>
            <w:tcW w:w="10349" w:type="dxa"/>
            <w:gridSpan w:val="12"/>
            <w:tcBorders>
              <w:top w:val="single" w:sz="4" w:space="0" w:color="auto"/>
              <w:left w:val="single" w:sz="4" w:space="0" w:color="auto"/>
              <w:bottom w:val="single" w:sz="4" w:space="0" w:color="auto"/>
              <w:right w:val="single" w:sz="4" w:space="0" w:color="auto"/>
            </w:tcBorders>
          </w:tcPr>
          <w:p w14:paraId="215BDD62" w14:textId="7A23AFFA" w:rsidR="006D21C5" w:rsidRPr="00862BE9" w:rsidRDefault="008B0DD0" w:rsidP="001531BA">
            <w:pPr>
              <w:pStyle w:val="xxmsonormal"/>
              <w:shd w:val="clear" w:color="auto" w:fill="FFFFFF"/>
              <w:spacing w:before="0" w:beforeAutospacing="0" w:after="0" w:afterAutospacing="0"/>
              <w:jc w:val="both"/>
              <w:rPr>
                <w:color w:val="000000"/>
                <w:sz w:val="18"/>
                <w:szCs w:val="18"/>
                <w:rPrChange w:id="1321" w:author="utb" w:date="2019-09-09T16:12:00Z">
                  <w:rPr>
                    <w:color w:val="000000"/>
                    <w:sz w:val="19"/>
                    <w:szCs w:val="19"/>
                  </w:rPr>
                </w:rPrChange>
              </w:rPr>
            </w:pPr>
            <w:r w:rsidRPr="00862BE9">
              <w:rPr>
                <w:sz w:val="18"/>
                <w:szCs w:val="18"/>
                <w:rPrChange w:id="1322" w:author="utb" w:date="2019-09-09T16:12:00Z">
                  <w:rPr>
                    <w:sz w:val="19"/>
                    <w:szCs w:val="19"/>
                  </w:rPr>
                </w:rPrChange>
              </w:rPr>
              <w:t xml:space="preserve">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 </w:t>
            </w:r>
            <w:r w:rsidR="006D21C5" w:rsidRPr="00862BE9">
              <w:rPr>
                <w:color w:val="000000"/>
                <w:sz w:val="18"/>
                <w:szCs w:val="18"/>
                <w:rPrChange w:id="1323" w:author="utb" w:date="2019-09-09T16:12:00Z">
                  <w:rPr>
                    <w:color w:val="000000"/>
                    <w:sz w:val="19"/>
                    <w:szCs w:val="19"/>
                  </w:rPr>
                </w:rPrChange>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5C48B465" w14:textId="77777777" w:rsidR="006D21C5" w:rsidRPr="00B7684B" w:rsidRDefault="006D21C5" w:rsidP="001531BA">
            <w:pPr>
              <w:pStyle w:val="xxmsonormal"/>
              <w:shd w:val="clear" w:color="auto" w:fill="FFFFFF"/>
              <w:spacing w:before="0" w:beforeAutospacing="0" w:after="0" w:afterAutospacing="0"/>
              <w:rPr>
                <w:color w:val="000000"/>
                <w:sz w:val="10"/>
              </w:rPr>
            </w:pPr>
          </w:p>
          <w:p w14:paraId="6C3D5E94" w14:textId="4622F44B" w:rsidR="00CD5508" w:rsidRPr="008B0DD0" w:rsidRDefault="006D21C5" w:rsidP="008B0DD0">
            <w:pPr>
              <w:pStyle w:val="xxmsonormal"/>
              <w:shd w:val="clear" w:color="auto" w:fill="FFFFFF"/>
              <w:spacing w:before="0" w:beforeAutospacing="0" w:after="0" w:afterAutospacing="0"/>
              <w:rPr>
                <w:sz w:val="19"/>
                <w:szCs w:val="19"/>
              </w:rPr>
            </w:pPr>
            <w:r w:rsidRPr="008B0DD0">
              <w:rPr>
                <w:color w:val="000000"/>
                <w:sz w:val="19"/>
                <w:szCs w:val="19"/>
              </w:rPr>
              <w:t>Možnosti komunikace s vyučujícím: </w:t>
            </w:r>
            <w:hyperlink r:id="rId115" w:history="1">
              <w:r w:rsidRPr="008B0DD0">
                <w:rPr>
                  <w:rStyle w:val="Hyperlink"/>
                  <w:sz w:val="19"/>
                  <w:szCs w:val="19"/>
                </w:rPr>
                <w:t>lengalova@utb.cz</w:t>
              </w:r>
            </w:hyperlink>
            <w:r w:rsidRPr="008B0DD0">
              <w:rPr>
                <w:color w:val="000000"/>
                <w:sz w:val="19"/>
                <w:szCs w:val="19"/>
              </w:rPr>
              <w:t>, 576 032</w:t>
            </w:r>
            <w:r w:rsidR="00CD5508" w:rsidRPr="008B0DD0">
              <w:rPr>
                <w:color w:val="000000"/>
                <w:sz w:val="19"/>
                <w:szCs w:val="19"/>
              </w:rPr>
              <w:t> </w:t>
            </w:r>
            <w:r w:rsidRPr="008B0DD0">
              <w:rPr>
                <w:color w:val="000000"/>
                <w:sz w:val="19"/>
                <w:szCs w:val="19"/>
              </w:rPr>
              <w:t>001.</w:t>
            </w:r>
          </w:p>
        </w:tc>
      </w:tr>
      <w:tr w:rsidR="00750589" w14:paraId="5F3F0F57"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18C88265" w14:textId="5688059C" w:rsidR="00750589" w:rsidRDefault="00750589" w:rsidP="00CC5409">
            <w:pPr>
              <w:jc w:val="both"/>
              <w:rPr>
                <w:b/>
                <w:sz w:val="28"/>
              </w:rPr>
            </w:pPr>
            <w:r>
              <w:lastRenderedPageBreak/>
              <w:br w:type="page"/>
            </w:r>
            <w:r>
              <w:rPr>
                <w:b/>
                <w:sz w:val="28"/>
              </w:rPr>
              <w:t>B-III – Charakteristika studijního předmětu</w:t>
            </w:r>
          </w:p>
        </w:tc>
      </w:tr>
      <w:tr w:rsidR="00750589" w:rsidRPr="002A09B3" w14:paraId="2A33B236"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13C74B8" w14:textId="77777777" w:rsidR="00750589" w:rsidRPr="00B7684B" w:rsidRDefault="00750589" w:rsidP="00CC5409">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575670D6" w14:textId="2FD8B96B" w:rsidR="00750589" w:rsidRPr="00B7684B" w:rsidRDefault="001973B2" w:rsidP="00CC5409">
            <w:pPr>
              <w:jc w:val="both"/>
              <w:rPr>
                <w:b/>
                <w:sz w:val="19"/>
              </w:rPr>
            </w:pPr>
            <w:bookmarkStart w:id="1324" w:name="Teorie_technol_proc"/>
            <w:bookmarkEnd w:id="1324"/>
            <w:r w:rsidRPr="00B7684B">
              <w:rPr>
                <w:b/>
                <w:sz w:val="19"/>
              </w:rPr>
              <w:t>Theory of Technological Processes</w:t>
            </w:r>
          </w:p>
        </w:tc>
      </w:tr>
      <w:tr w:rsidR="00750589" w14:paraId="524D57B1"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488DBF" w14:textId="77777777" w:rsidR="00750589" w:rsidRPr="00B7684B" w:rsidRDefault="00750589" w:rsidP="00CC5409">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2672A0D8" w14:textId="77777777" w:rsidR="00750589" w:rsidRPr="00B7684B" w:rsidRDefault="00750589" w:rsidP="00CC5409">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914AC0" w14:textId="77777777" w:rsidR="00750589" w:rsidRPr="00B7684B" w:rsidRDefault="00750589" w:rsidP="00CC5409">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5EED57C7" w14:textId="77777777" w:rsidR="00750589" w:rsidRPr="00B7684B" w:rsidRDefault="00750589" w:rsidP="00CC5409">
            <w:pPr>
              <w:jc w:val="both"/>
              <w:rPr>
                <w:sz w:val="19"/>
              </w:rPr>
            </w:pPr>
          </w:p>
        </w:tc>
      </w:tr>
      <w:tr w:rsidR="003B3A9A" w14:paraId="5350C824"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29F870" w14:textId="77777777" w:rsidR="00750589" w:rsidRPr="00B7684B" w:rsidRDefault="00750589" w:rsidP="00CC5409">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712CEA67" w14:textId="77777777" w:rsidR="00750589" w:rsidRPr="00B7684B" w:rsidRDefault="00750589" w:rsidP="00CC5409">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63296C39" w14:textId="77777777" w:rsidR="00750589" w:rsidRPr="00B7684B" w:rsidRDefault="00750589" w:rsidP="00CC5409">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4729BBD2" w14:textId="77777777" w:rsidR="00750589" w:rsidRPr="00B7684B" w:rsidRDefault="00750589" w:rsidP="00CC5409">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27173D75" w14:textId="77777777" w:rsidR="00750589" w:rsidRPr="00B7684B" w:rsidRDefault="00750589" w:rsidP="00CC5409">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419D86FF" w14:textId="77777777" w:rsidR="00750589" w:rsidRPr="00B7684B" w:rsidRDefault="00750589" w:rsidP="00CC5409">
            <w:pPr>
              <w:jc w:val="both"/>
              <w:rPr>
                <w:sz w:val="19"/>
              </w:rPr>
            </w:pPr>
          </w:p>
        </w:tc>
      </w:tr>
      <w:tr w:rsidR="00750589" w14:paraId="6B92AE23"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1AEF4F" w14:textId="77777777" w:rsidR="00750589" w:rsidRPr="00B7684B" w:rsidRDefault="00750589" w:rsidP="00CC5409">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6D5B888E" w14:textId="77777777" w:rsidR="00750589" w:rsidRPr="00B7684B" w:rsidRDefault="00750589" w:rsidP="00CC5409">
            <w:pPr>
              <w:jc w:val="both"/>
              <w:rPr>
                <w:sz w:val="19"/>
              </w:rPr>
            </w:pPr>
          </w:p>
        </w:tc>
      </w:tr>
      <w:tr w:rsidR="00750589" w14:paraId="31F6DC8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2F6CF9" w14:textId="77777777" w:rsidR="00750589" w:rsidRPr="00B7684B" w:rsidRDefault="00750589" w:rsidP="00CC5409">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37747AD4" w14:textId="77777777" w:rsidR="00750589" w:rsidRPr="00B7684B" w:rsidRDefault="00750589" w:rsidP="00CC5409">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0A98DFED" w14:textId="77777777" w:rsidR="00750589" w:rsidRPr="00B7684B" w:rsidRDefault="00750589" w:rsidP="00CC5409">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25D33076" w14:textId="77777777" w:rsidR="00750589" w:rsidRPr="00B7684B" w:rsidRDefault="00750589" w:rsidP="00CC5409">
            <w:pPr>
              <w:jc w:val="both"/>
              <w:rPr>
                <w:sz w:val="19"/>
              </w:rPr>
            </w:pPr>
          </w:p>
        </w:tc>
      </w:tr>
      <w:tr w:rsidR="00750589" w14:paraId="6366B2E5"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773A0D" w14:textId="77777777" w:rsidR="00750589" w:rsidRPr="00B7684B" w:rsidRDefault="00750589" w:rsidP="00CC5409">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06FAED1A" w14:textId="77777777" w:rsidR="00750589" w:rsidRPr="00B7684B" w:rsidRDefault="00750589" w:rsidP="00CC5409">
            <w:pPr>
              <w:jc w:val="both"/>
              <w:rPr>
                <w:sz w:val="19"/>
              </w:rPr>
            </w:pPr>
          </w:p>
        </w:tc>
      </w:tr>
      <w:tr w:rsidR="00750589" w14:paraId="629327FE"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75E9DAB9" w14:textId="77777777" w:rsidR="00750589" w:rsidRPr="00B7684B" w:rsidRDefault="00750589" w:rsidP="00CC5409">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2778DBC0" w14:textId="77777777" w:rsidR="00750589" w:rsidRPr="00B7684B" w:rsidRDefault="00750589" w:rsidP="00F11966">
            <w:pPr>
              <w:rPr>
                <w:sz w:val="19"/>
              </w:rPr>
            </w:pPr>
            <w:r w:rsidRPr="00B7684B">
              <w:rPr>
                <w:spacing w:val="-2"/>
                <w:sz w:val="19"/>
              </w:rPr>
              <w:t>prof. Ing.</w:t>
            </w:r>
            <w:r w:rsidR="00F11966" w:rsidRPr="00B7684B">
              <w:rPr>
                <w:spacing w:val="-2"/>
                <w:sz w:val="19"/>
              </w:rPr>
              <w:t xml:space="preserve"> Dagmar Janáčová, CSc.</w:t>
            </w:r>
          </w:p>
        </w:tc>
      </w:tr>
      <w:tr w:rsidR="00750589" w14:paraId="17AC8AB5"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427233E8" w14:textId="77777777" w:rsidR="00750589" w:rsidRPr="00B7684B" w:rsidRDefault="00750589" w:rsidP="00CC5409">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323E360E" w14:textId="77777777" w:rsidR="00750589" w:rsidRPr="00B7684B" w:rsidRDefault="00750589" w:rsidP="00CC5409">
            <w:pPr>
              <w:jc w:val="both"/>
              <w:rPr>
                <w:sz w:val="19"/>
              </w:rPr>
            </w:pPr>
            <w:r w:rsidRPr="00B7684B">
              <w:rPr>
                <w:sz w:val="19"/>
              </w:rPr>
              <w:t>100%</w:t>
            </w:r>
          </w:p>
        </w:tc>
      </w:tr>
      <w:tr w:rsidR="00750589" w14:paraId="1B5E3767"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521081" w14:textId="77777777" w:rsidR="00750589" w:rsidRPr="00B7684B" w:rsidRDefault="00750589" w:rsidP="00CC5409">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544FFB08" w14:textId="77777777" w:rsidR="00750589" w:rsidRPr="00B7684B" w:rsidRDefault="00750589" w:rsidP="00CC5409">
            <w:pPr>
              <w:jc w:val="both"/>
              <w:rPr>
                <w:sz w:val="19"/>
              </w:rPr>
            </w:pPr>
          </w:p>
        </w:tc>
      </w:tr>
      <w:tr w:rsidR="00750589" w14:paraId="377A7B2E"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08802790" w14:textId="77777777" w:rsidR="00750589" w:rsidRPr="00B7684B" w:rsidRDefault="00F11966" w:rsidP="00CC5409">
            <w:pPr>
              <w:spacing w:before="20" w:after="20"/>
              <w:rPr>
                <w:sz w:val="19"/>
              </w:rPr>
            </w:pPr>
            <w:r w:rsidRPr="00B7684B">
              <w:rPr>
                <w:spacing w:val="-2"/>
                <w:sz w:val="19"/>
              </w:rPr>
              <w:t>prof. Ing. Dagmar Janáčová, CSc.</w:t>
            </w:r>
          </w:p>
        </w:tc>
      </w:tr>
      <w:tr w:rsidR="00750589" w14:paraId="1B206055"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D47291" w14:textId="77777777" w:rsidR="00750589" w:rsidRPr="00B7684B" w:rsidRDefault="00750589" w:rsidP="00CC5409">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213C233B" w14:textId="77777777" w:rsidR="00750589" w:rsidRPr="00B7684B" w:rsidRDefault="00750589" w:rsidP="00CC5409">
            <w:pPr>
              <w:jc w:val="both"/>
              <w:rPr>
                <w:sz w:val="19"/>
              </w:rPr>
            </w:pPr>
          </w:p>
        </w:tc>
      </w:tr>
      <w:tr w:rsidR="00750589" w:rsidRPr="009A56CA" w14:paraId="5A0F309D" w14:textId="77777777" w:rsidTr="00B7684B">
        <w:trPr>
          <w:trHeight w:val="3938"/>
        </w:trPr>
        <w:tc>
          <w:tcPr>
            <w:tcW w:w="10349" w:type="dxa"/>
            <w:gridSpan w:val="12"/>
            <w:tcBorders>
              <w:top w:val="nil"/>
              <w:left w:val="single" w:sz="4" w:space="0" w:color="auto"/>
              <w:bottom w:val="single" w:sz="12" w:space="0" w:color="auto"/>
              <w:right w:val="single" w:sz="4" w:space="0" w:color="auto"/>
            </w:tcBorders>
          </w:tcPr>
          <w:p w14:paraId="441C64CF" w14:textId="66DE83A5" w:rsidR="00F11966" w:rsidRPr="00B7684B" w:rsidRDefault="00F11966" w:rsidP="00F11966">
            <w:pPr>
              <w:jc w:val="both"/>
              <w:rPr>
                <w:sz w:val="19"/>
              </w:rPr>
            </w:pPr>
            <w:r w:rsidRPr="00B7684B">
              <w:rPr>
                <w:color w:val="000000"/>
                <w:sz w:val="19"/>
                <w:shd w:val="clear" w:color="auto" w:fill="FFFFFF"/>
              </w:rPr>
              <w:t xml:space="preserve">Cílem předmětu je získání poznatků o transportních procesech, které </w:t>
            </w:r>
            <w:r w:rsidR="00B532C2" w:rsidRPr="00B7684B">
              <w:rPr>
                <w:color w:val="000000"/>
                <w:sz w:val="19"/>
                <w:shd w:val="clear" w:color="auto" w:fill="FFFFFF"/>
              </w:rPr>
              <w:t>se</w:t>
            </w:r>
            <w:r w:rsidRPr="00B7684B">
              <w:rPr>
                <w:color w:val="000000"/>
                <w:sz w:val="19"/>
                <w:shd w:val="clear" w:color="auto" w:fill="FFFFFF"/>
              </w:rPr>
              <w:t xml:space="preserve"> týkají </w:t>
            </w:r>
            <w:r w:rsidR="004A02B4" w:rsidRPr="00B7684B">
              <w:rPr>
                <w:color w:val="000000"/>
                <w:sz w:val="19"/>
                <w:shd w:val="clear" w:color="auto" w:fill="FFFFFF"/>
              </w:rPr>
              <w:t xml:space="preserve">zejména </w:t>
            </w:r>
            <w:r w:rsidRPr="00B7684B">
              <w:rPr>
                <w:color w:val="000000"/>
                <w:sz w:val="19"/>
                <w:shd w:val="clear" w:color="auto" w:fill="FFFFFF"/>
              </w:rPr>
              <w:t>sdílení tepla, hmoty a energie. Nabyté znalosti studenti následně využijí při analýze, modelování, optimalizaci a automatickém řízení technologických procesů za účelem minimalizace nákladů na energii, úsporu pomocných přípravků a s tím souvisejícím snížením produkce odpadů. </w:t>
            </w:r>
          </w:p>
          <w:p w14:paraId="1054416D" w14:textId="77777777" w:rsidR="00F11966" w:rsidRPr="00B7684B" w:rsidRDefault="00F11966" w:rsidP="00F11966">
            <w:pPr>
              <w:jc w:val="both"/>
              <w:rPr>
                <w:sz w:val="19"/>
              </w:rPr>
            </w:pPr>
          </w:p>
          <w:p w14:paraId="0B5EBF7A" w14:textId="77777777" w:rsidR="00F11966" w:rsidRPr="00B7684B" w:rsidRDefault="00F11966" w:rsidP="00F11966">
            <w:pPr>
              <w:jc w:val="both"/>
              <w:rPr>
                <w:sz w:val="19"/>
                <w:u w:val="single"/>
              </w:rPr>
            </w:pPr>
            <w:r w:rsidRPr="00B7684B">
              <w:rPr>
                <w:sz w:val="19"/>
                <w:u w:val="single"/>
              </w:rPr>
              <w:t>Základní témata:</w:t>
            </w:r>
          </w:p>
          <w:p w14:paraId="4CE46CBB"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Teorie technologických procesů. Podobnost systémů a dějů. Sdílení tepla vedením, prouděním, stanovení součinitele přestupu tepla, bezrozměrná kritéria. </w:t>
            </w:r>
          </w:p>
          <w:p w14:paraId="722C31B9"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Prostup tepla. Součinitel prostupu tepla, tepelný odpor, tepelné izolace. Výměníky tepla.</w:t>
            </w:r>
          </w:p>
          <w:p w14:paraId="247C86B6"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Sdílení tepla sáláním.</w:t>
            </w:r>
          </w:p>
          <w:p w14:paraId="5848BB5F"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Nestacionární sdílení tepla vedením v tuhých látkách. Fourier-Kirchhoffova rovnice vedení tepla, okrajové podmínky.</w:t>
            </w:r>
          </w:p>
          <w:p w14:paraId="794921BF"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 xml:space="preserve">Ohřev a chlazení míchaných zásobníků prostupem tepla z proudící tekutiny vně zásobníku. </w:t>
            </w:r>
          </w:p>
          <w:p w14:paraId="05A08E5B"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Tepelná bilance průtočného neizolovaného směšovače. Řešení Laplaceovou transformac</w:t>
            </w:r>
            <w:r w:rsidR="004C3966" w:rsidRPr="00B7684B">
              <w:rPr>
                <w:color w:val="000000"/>
                <w:sz w:val="19"/>
                <w:shd w:val="clear" w:color="auto" w:fill="FFFFFF"/>
              </w:rPr>
              <w:t>í</w:t>
            </w:r>
            <w:r w:rsidRPr="00B7684B">
              <w:rPr>
                <w:color w:val="000000"/>
                <w:sz w:val="19"/>
                <w:shd w:val="clear" w:color="auto" w:fill="FFFFFF"/>
              </w:rPr>
              <w:t>.</w:t>
            </w:r>
          </w:p>
          <w:p w14:paraId="7B81F72C"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Difúze. 1 a 2. Fickův zákon. Difuzivita - příklad způsobu stanovení. Konvektivní difúze - analogie s přestupem tepla.</w:t>
            </w:r>
          </w:p>
          <w:p w14:paraId="43F44314"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Separační metody založené na difúzi - absorpce, adsorpce, extrakce, destilace, rektifikace. </w:t>
            </w:r>
          </w:p>
          <w:p w14:paraId="0CBE25EB"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 xml:space="preserve">Princip filtrace, technický význam procesu, odvození rovnice rychlosti filtrace. </w:t>
            </w:r>
          </w:p>
          <w:p w14:paraId="75C15F11"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 xml:space="preserve">Použití rovnice filtrace pro případ konstantní rychlosti filtrace a konstantního tlaku. </w:t>
            </w:r>
          </w:p>
          <w:p w14:paraId="1668FFF2" w14:textId="77777777" w:rsidR="00694537"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Usazování. Odvození rychlosti pádu usazované č</w:t>
            </w:r>
            <w:r w:rsidR="0087203A" w:rsidRPr="00B7684B">
              <w:rPr>
                <w:color w:val="000000"/>
                <w:sz w:val="19"/>
                <w:shd w:val="clear" w:color="auto" w:fill="FFFFFF"/>
              </w:rPr>
              <w:t>á</w:t>
            </w:r>
            <w:r w:rsidRPr="00B7684B">
              <w:rPr>
                <w:color w:val="000000"/>
                <w:sz w:val="19"/>
                <w:shd w:val="clear" w:color="auto" w:fill="FFFFFF"/>
              </w:rPr>
              <w:t xml:space="preserve">stice. Technický význam, různé disperzní systémy. </w:t>
            </w:r>
          </w:p>
          <w:p w14:paraId="552FA8A0"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Sušení. Význam pro sušicí proces. Materiálová a energetická bilance ideálních konvektivních sušáren. </w:t>
            </w:r>
          </w:p>
          <w:p w14:paraId="2064E76E" w14:textId="77777777" w:rsidR="006D3A66" w:rsidRPr="00B7684B" w:rsidRDefault="00F11966" w:rsidP="00AB6B08">
            <w:pPr>
              <w:pStyle w:val="ListParagraph"/>
              <w:numPr>
                <w:ilvl w:val="0"/>
                <w:numId w:val="20"/>
              </w:numPr>
              <w:ind w:left="113" w:hanging="113"/>
              <w:jc w:val="both"/>
              <w:rPr>
                <w:sz w:val="19"/>
                <w:u w:val="single"/>
              </w:rPr>
            </w:pPr>
            <w:r w:rsidRPr="00B7684B">
              <w:rPr>
                <w:color w:val="000000"/>
                <w:sz w:val="19"/>
                <w:shd w:val="clear" w:color="auto" w:fill="FFFFFF"/>
              </w:rPr>
              <w:t>Fermentační procesy, kinetické modely, příklad aplikace. </w:t>
            </w:r>
          </w:p>
        </w:tc>
      </w:tr>
      <w:tr w:rsidR="00750589" w14:paraId="3FACFBCF"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13C8E615" w14:textId="77777777" w:rsidR="00750589" w:rsidRPr="00B7684B" w:rsidRDefault="00D5199F" w:rsidP="00CC5409">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1D2F6E73" w14:textId="77777777" w:rsidR="00750589" w:rsidRPr="00B7684B" w:rsidRDefault="00750589" w:rsidP="00CC5409">
            <w:pPr>
              <w:jc w:val="both"/>
              <w:rPr>
                <w:sz w:val="19"/>
              </w:rPr>
            </w:pPr>
          </w:p>
        </w:tc>
      </w:tr>
      <w:tr w:rsidR="00750589" w14:paraId="63103307" w14:textId="77777777" w:rsidTr="00B7684B">
        <w:trPr>
          <w:trHeight w:val="425"/>
        </w:trPr>
        <w:tc>
          <w:tcPr>
            <w:tcW w:w="10349" w:type="dxa"/>
            <w:gridSpan w:val="12"/>
            <w:tcBorders>
              <w:top w:val="nil"/>
              <w:left w:val="single" w:sz="4" w:space="0" w:color="auto"/>
              <w:bottom w:val="single" w:sz="4" w:space="0" w:color="auto"/>
              <w:right w:val="single" w:sz="4" w:space="0" w:color="auto"/>
            </w:tcBorders>
          </w:tcPr>
          <w:p w14:paraId="6A44F95B" w14:textId="77777777" w:rsidR="00857DF7" w:rsidRPr="00B7684B" w:rsidRDefault="00857DF7" w:rsidP="00857DF7">
            <w:pPr>
              <w:jc w:val="both"/>
              <w:rPr>
                <w:sz w:val="19"/>
                <w:u w:val="single"/>
              </w:rPr>
            </w:pPr>
            <w:r w:rsidRPr="00B7684B">
              <w:rPr>
                <w:sz w:val="19"/>
                <w:u w:val="single"/>
              </w:rPr>
              <w:t>Povinná literatura:</w:t>
            </w:r>
          </w:p>
          <w:p w14:paraId="3C3578E4" w14:textId="77777777" w:rsidR="00857DF7" w:rsidRPr="00B7684B" w:rsidRDefault="00857DF7" w:rsidP="002D2BF8">
            <w:pPr>
              <w:jc w:val="both"/>
              <w:rPr>
                <w:color w:val="000000"/>
                <w:sz w:val="19"/>
              </w:rPr>
            </w:pPr>
            <w:r w:rsidRPr="00B7684B">
              <w:rPr>
                <w:caps/>
                <w:color w:val="000000"/>
                <w:sz w:val="19"/>
              </w:rPr>
              <w:t xml:space="preserve">Haghi, A.K. </w:t>
            </w:r>
            <w:r w:rsidRPr="00B7684B">
              <w:rPr>
                <w:i/>
                <w:color w:val="000000"/>
                <w:sz w:val="19"/>
              </w:rPr>
              <w:t>Modern Trends in Chemistry and Chemical Engineering</w:t>
            </w:r>
            <w:r w:rsidR="005A52F7" w:rsidRPr="00B7684B">
              <w:rPr>
                <w:color w:val="000000"/>
                <w:sz w:val="19"/>
              </w:rPr>
              <w:t>. Toronto: Apple Academic Press</w:t>
            </w:r>
            <w:r w:rsidRPr="00B7684B">
              <w:rPr>
                <w:color w:val="000000"/>
                <w:sz w:val="19"/>
              </w:rPr>
              <w:t>, 2012. Dostupné z:</w:t>
            </w:r>
            <w:r w:rsidR="0066327F" w:rsidRPr="00B7684B">
              <w:rPr>
                <w:color w:val="000000"/>
                <w:sz w:val="19"/>
              </w:rPr>
              <w:t xml:space="preserve"> </w:t>
            </w:r>
            <w:hyperlink r:id="rId116" w:anchor="AN=463008&amp;db=nlebk" w:history="1">
              <w:r w:rsidR="00F35062" w:rsidRPr="00B7684B">
                <w:rPr>
                  <w:rStyle w:val="Hyperlink"/>
                  <w:sz w:val="19"/>
                </w:rPr>
                <w:t>http://web.a.ebscohost.com/ehost/detail/detail?vid=0&amp;sid=2980de3e-e0bc-4e3b-9edb-61a926661e1f%40sessionmgr4008&amp;bdata=Jmxhbmc9Y3Mmc2l0ZT1laG9zdC1saXZl#AN=463008&amp;db=nlebk</w:t>
              </w:r>
            </w:hyperlink>
            <w:r w:rsidR="005A52F7" w:rsidRPr="00B7684B">
              <w:rPr>
                <w:rStyle w:val="Hyperlink"/>
                <w:sz w:val="19"/>
              </w:rPr>
              <w:t>.</w:t>
            </w:r>
          </w:p>
          <w:p w14:paraId="6A6B93F9" w14:textId="77777777" w:rsidR="0066327F" w:rsidRPr="00B7684B" w:rsidRDefault="0066327F" w:rsidP="0066327F">
            <w:pPr>
              <w:jc w:val="both"/>
              <w:rPr>
                <w:sz w:val="19"/>
              </w:rPr>
            </w:pPr>
            <w:r w:rsidRPr="00B7684B">
              <w:rPr>
                <w:sz w:val="19"/>
              </w:rPr>
              <w:t>HIMMELBLAU, D.M., RIGGS, J.B. </w:t>
            </w:r>
            <w:r w:rsidRPr="00B7684B">
              <w:rPr>
                <w:i/>
                <w:sz w:val="19"/>
              </w:rPr>
              <w:t>Basic Principles and Calculations in Chemical Engineering</w:t>
            </w:r>
            <w:r w:rsidRPr="00B7684B">
              <w:rPr>
                <w:sz w:val="19"/>
              </w:rPr>
              <w:t>. 7th Ed. Upper Saddle River, N.J.: Prentice Hall, 2004, xxx, 1120 s. ISBN 0-13-140634-5.</w:t>
            </w:r>
          </w:p>
          <w:p w14:paraId="3C18ACCC" w14:textId="77777777" w:rsidR="00857DF7" w:rsidRPr="00B7684B" w:rsidRDefault="00857DF7" w:rsidP="00857DF7">
            <w:pPr>
              <w:jc w:val="both"/>
              <w:rPr>
                <w:sz w:val="19"/>
                <w:u w:val="single"/>
              </w:rPr>
            </w:pPr>
          </w:p>
          <w:p w14:paraId="19A9D2D2" w14:textId="77777777" w:rsidR="00857DF7" w:rsidRPr="00B7684B" w:rsidRDefault="00857DF7" w:rsidP="00857DF7">
            <w:pPr>
              <w:jc w:val="both"/>
              <w:rPr>
                <w:sz w:val="19"/>
                <w:u w:val="single"/>
              </w:rPr>
            </w:pPr>
            <w:r w:rsidRPr="00B7684B">
              <w:rPr>
                <w:sz w:val="19"/>
                <w:u w:val="single"/>
              </w:rPr>
              <w:t>Doporučená literatura:</w:t>
            </w:r>
          </w:p>
          <w:p w14:paraId="58301417" w14:textId="77777777" w:rsidR="008F0862" w:rsidRPr="008B0DD0" w:rsidRDefault="008F0862" w:rsidP="008F0862">
            <w:pPr>
              <w:jc w:val="both"/>
              <w:rPr>
                <w:rStyle w:val="txt"/>
                <w:sz w:val="19"/>
                <w:szCs w:val="19"/>
              </w:rPr>
            </w:pPr>
            <w:r w:rsidRPr="002C227D">
              <w:rPr>
                <w:rStyle w:val="txt"/>
                <w:sz w:val="19"/>
                <w:szCs w:val="19"/>
              </w:rPr>
              <w:t xml:space="preserve">SHENOY, A.V. </w:t>
            </w:r>
            <w:r w:rsidRPr="002C227D">
              <w:rPr>
                <w:rStyle w:val="txt"/>
                <w:i/>
                <w:sz w:val="19"/>
                <w:szCs w:val="19"/>
              </w:rPr>
              <w:t>Heat Transfer to Non-Newtonian Fluids: Fundamentals and Analytical Expressions</w:t>
            </w:r>
            <w:r w:rsidRPr="002C227D">
              <w:rPr>
                <w:rStyle w:val="txt"/>
                <w:sz w:val="19"/>
                <w:szCs w:val="19"/>
              </w:rPr>
              <w:t>. Weinheim: Wiley-VCH, 2018, xxiii, 281 s. ISBN 978-3-527-34362-1.</w:t>
            </w:r>
          </w:p>
          <w:p w14:paraId="23098B6C" w14:textId="77777777" w:rsidR="00857DF7" w:rsidRPr="00B7684B" w:rsidRDefault="00857DF7" w:rsidP="00857DF7">
            <w:pPr>
              <w:shd w:val="clear" w:color="auto" w:fill="FFFFFF"/>
              <w:jc w:val="both"/>
              <w:rPr>
                <w:color w:val="000000"/>
                <w:sz w:val="19"/>
              </w:rPr>
            </w:pPr>
            <w:r w:rsidRPr="00B7684B">
              <w:rPr>
                <w:color w:val="000000"/>
                <w:sz w:val="19"/>
              </w:rPr>
              <w:t>SANDLER, S.I. </w:t>
            </w:r>
            <w:r w:rsidRPr="00B7684B">
              <w:rPr>
                <w:i/>
                <w:color w:val="000000"/>
                <w:sz w:val="19"/>
              </w:rPr>
              <w:t>Chemical, Biochemical and Engineering Thermodynamics</w:t>
            </w:r>
            <w:r w:rsidR="005A52F7" w:rsidRPr="00B7684B">
              <w:rPr>
                <w:color w:val="000000"/>
                <w:sz w:val="19"/>
              </w:rPr>
              <w:t xml:space="preserve">. </w:t>
            </w:r>
            <w:r w:rsidRPr="00B7684B">
              <w:rPr>
                <w:color w:val="000000"/>
                <w:sz w:val="19"/>
              </w:rPr>
              <w:t xml:space="preserve">Hoboken, N.J.: John Wiley, 2006. </w:t>
            </w:r>
          </w:p>
          <w:p w14:paraId="02ED422C" w14:textId="130ED91F" w:rsidR="0092456D" w:rsidRPr="00B7684B" w:rsidRDefault="00857DF7" w:rsidP="00B25A66">
            <w:pPr>
              <w:shd w:val="clear" w:color="auto" w:fill="FFFFFF"/>
              <w:jc w:val="both"/>
              <w:rPr>
                <w:sz w:val="19"/>
              </w:rPr>
            </w:pPr>
            <w:r w:rsidRPr="00B7684B">
              <w:rPr>
                <w:caps/>
                <w:color w:val="000000"/>
                <w:sz w:val="19"/>
              </w:rPr>
              <w:t>Serth, R.W. Lestina, T.G.</w:t>
            </w:r>
            <w:r w:rsidRPr="00B7684B">
              <w:rPr>
                <w:color w:val="000000"/>
                <w:sz w:val="19"/>
              </w:rPr>
              <w:t xml:space="preserve"> </w:t>
            </w:r>
            <w:r w:rsidRPr="00B7684B">
              <w:rPr>
                <w:i/>
                <w:color w:val="000000"/>
                <w:sz w:val="19"/>
              </w:rPr>
              <w:t>Process Heat Transfer - Principles, Applications and Rules of Thumb</w:t>
            </w:r>
            <w:r w:rsidRPr="00B7684B">
              <w:rPr>
                <w:color w:val="000000"/>
                <w:sz w:val="19"/>
              </w:rPr>
              <w:t xml:space="preserve">. 2nd Ed. Elsevier, 2014. Dostupné z: </w:t>
            </w:r>
            <w:hyperlink r:id="rId117" w:history="1">
              <w:r w:rsidRPr="00B7684B">
                <w:rPr>
                  <w:rStyle w:val="Hyperlink"/>
                  <w:sz w:val="19"/>
                </w:rPr>
                <w:t>https://app.knovel.com/hotlink/toc/id:kpPHTPART5/process-heat-transfer/process-heat-transfer</w:t>
              </w:r>
            </w:hyperlink>
            <w:r w:rsidRPr="00B7684B">
              <w:rPr>
                <w:color w:val="000000"/>
                <w:sz w:val="19"/>
              </w:rPr>
              <w:t>.</w:t>
            </w:r>
          </w:p>
        </w:tc>
      </w:tr>
      <w:tr w:rsidR="00750589" w14:paraId="4A438A6C"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7F82715A" w14:textId="77777777" w:rsidR="00750589" w:rsidRPr="00B7684B" w:rsidRDefault="00750589" w:rsidP="00CC5409">
            <w:pPr>
              <w:jc w:val="center"/>
              <w:rPr>
                <w:b/>
                <w:sz w:val="19"/>
              </w:rPr>
            </w:pPr>
            <w:r w:rsidRPr="00B7684B">
              <w:rPr>
                <w:b/>
                <w:sz w:val="19"/>
              </w:rPr>
              <w:t>Informace ke kombinované nebo distanční formě</w:t>
            </w:r>
          </w:p>
        </w:tc>
      </w:tr>
      <w:tr w:rsidR="00750589" w14:paraId="62B1F175"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1C222D79" w14:textId="77777777" w:rsidR="00750589" w:rsidRPr="00B7684B" w:rsidRDefault="00750589" w:rsidP="00CC5409">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6637456F" w14:textId="77777777" w:rsidR="00750589" w:rsidRPr="00B7684B" w:rsidRDefault="00750589" w:rsidP="00CC5409">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716FA24A" w14:textId="77777777" w:rsidR="00750589" w:rsidRPr="00B7684B" w:rsidRDefault="00750589" w:rsidP="00CC5409">
            <w:pPr>
              <w:jc w:val="both"/>
              <w:rPr>
                <w:b/>
                <w:sz w:val="19"/>
              </w:rPr>
            </w:pPr>
            <w:r w:rsidRPr="00B7684B">
              <w:rPr>
                <w:b/>
                <w:sz w:val="19"/>
              </w:rPr>
              <w:t xml:space="preserve">hodin </w:t>
            </w:r>
          </w:p>
        </w:tc>
      </w:tr>
      <w:tr w:rsidR="00750589" w14:paraId="2752269A"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F890A04" w14:textId="77777777" w:rsidR="00750589" w:rsidRPr="00B7684B" w:rsidRDefault="00750589" w:rsidP="00CC5409">
            <w:pPr>
              <w:jc w:val="both"/>
              <w:rPr>
                <w:b/>
                <w:sz w:val="19"/>
              </w:rPr>
            </w:pPr>
            <w:r w:rsidRPr="00B7684B">
              <w:rPr>
                <w:b/>
                <w:sz w:val="19"/>
              </w:rPr>
              <w:t>Informace o způsobu kontaktu s vyučujícím</w:t>
            </w:r>
          </w:p>
        </w:tc>
      </w:tr>
      <w:tr w:rsidR="00750589" w14:paraId="46179CE7" w14:textId="77777777" w:rsidTr="00B7684B">
        <w:trPr>
          <w:trHeight w:val="1132"/>
        </w:trPr>
        <w:tc>
          <w:tcPr>
            <w:tcW w:w="10349" w:type="dxa"/>
            <w:gridSpan w:val="12"/>
            <w:tcBorders>
              <w:top w:val="single" w:sz="4" w:space="0" w:color="auto"/>
              <w:left w:val="single" w:sz="4" w:space="0" w:color="auto"/>
              <w:bottom w:val="single" w:sz="4" w:space="0" w:color="auto"/>
              <w:right w:val="single" w:sz="4" w:space="0" w:color="auto"/>
            </w:tcBorders>
          </w:tcPr>
          <w:p w14:paraId="159FB20C" w14:textId="5176ACCE" w:rsidR="0066327F" w:rsidRPr="00B7684B" w:rsidRDefault="008B0DD0" w:rsidP="0066327F">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8FBFB6F" w14:textId="77777777" w:rsidR="00B25A66" w:rsidRPr="00B7684B" w:rsidRDefault="00B25A66" w:rsidP="0066327F">
            <w:pPr>
              <w:pStyle w:val="xxmsonormal"/>
              <w:shd w:val="clear" w:color="auto" w:fill="FFFFFF"/>
              <w:spacing w:before="0" w:beforeAutospacing="0" w:after="0" w:afterAutospacing="0"/>
              <w:jc w:val="both"/>
              <w:rPr>
                <w:color w:val="000000"/>
                <w:sz w:val="19"/>
              </w:rPr>
            </w:pPr>
          </w:p>
          <w:p w14:paraId="37479715" w14:textId="7F24C8ED" w:rsidR="0040486E" w:rsidRDefault="004B0BCA" w:rsidP="00B7684B">
            <w:pPr>
              <w:pStyle w:val="xxmsonormal"/>
              <w:shd w:val="clear" w:color="auto" w:fill="FFFFFF"/>
              <w:spacing w:before="0" w:beforeAutospacing="0" w:after="0" w:afterAutospacing="0"/>
              <w:jc w:val="both"/>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118" w:history="1">
              <w:r w:rsidR="00F11966" w:rsidRPr="00B7684B">
                <w:rPr>
                  <w:rStyle w:val="Hyperlink"/>
                  <w:sz w:val="19"/>
                </w:rPr>
                <w:t>janacova@utb.cz</w:t>
              </w:r>
            </w:hyperlink>
            <w:r w:rsidRPr="00B7684B">
              <w:rPr>
                <w:color w:val="000000"/>
                <w:sz w:val="19"/>
              </w:rPr>
              <w:t>, 576</w:t>
            </w:r>
            <w:r w:rsidR="0035297B" w:rsidRPr="00B7684B">
              <w:rPr>
                <w:color w:val="000000"/>
                <w:sz w:val="19"/>
              </w:rPr>
              <w:t> </w:t>
            </w:r>
            <w:r w:rsidRPr="00B7684B">
              <w:rPr>
                <w:color w:val="000000"/>
                <w:sz w:val="19"/>
              </w:rPr>
              <w:t>03</w:t>
            </w:r>
            <w:r w:rsidR="0035297B" w:rsidRPr="00B7684B">
              <w:rPr>
                <w:color w:val="000000"/>
                <w:sz w:val="19"/>
              </w:rPr>
              <w:t>5</w:t>
            </w:r>
            <w:r w:rsidR="0064112C">
              <w:rPr>
                <w:color w:val="000000"/>
                <w:sz w:val="19"/>
              </w:rPr>
              <w:t> </w:t>
            </w:r>
            <w:r w:rsidR="0035297B" w:rsidRPr="00B7684B">
              <w:rPr>
                <w:color w:val="000000"/>
                <w:sz w:val="19"/>
              </w:rPr>
              <w:t>2</w:t>
            </w:r>
            <w:r w:rsidR="00F11966" w:rsidRPr="00B7684B">
              <w:rPr>
                <w:color w:val="000000"/>
                <w:sz w:val="19"/>
              </w:rPr>
              <w:t>41</w:t>
            </w:r>
            <w:r w:rsidRPr="00B7684B">
              <w:rPr>
                <w:color w:val="000000"/>
                <w:sz w:val="19"/>
              </w:rPr>
              <w:t>.</w:t>
            </w:r>
          </w:p>
          <w:p w14:paraId="413D27BB" w14:textId="77777777" w:rsidR="0064112C" w:rsidRDefault="0064112C" w:rsidP="00B7684B">
            <w:pPr>
              <w:pStyle w:val="xxmsonormal"/>
              <w:shd w:val="clear" w:color="auto" w:fill="FFFFFF"/>
              <w:spacing w:before="0" w:beforeAutospacing="0" w:after="0" w:afterAutospacing="0"/>
              <w:jc w:val="both"/>
              <w:rPr>
                <w:color w:val="000000"/>
                <w:sz w:val="19"/>
              </w:rPr>
            </w:pPr>
          </w:p>
          <w:p w14:paraId="6229FFAE" w14:textId="77777777" w:rsidR="0064112C" w:rsidRDefault="0064112C" w:rsidP="00B7684B">
            <w:pPr>
              <w:pStyle w:val="xxmsonormal"/>
              <w:shd w:val="clear" w:color="auto" w:fill="FFFFFF"/>
              <w:spacing w:before="0" w:beforeAutospacing="0" w:after="0" w:afterAutospacing="0"/>
              <w:jc w:val="both"/>
              <w:rPr>
                <w:color w:val="000000"/>
                <w:sz w:val="19"/>
              </w:rPr>
            </w:pPr>
          </w:p>
          <w:p w14:paraId="2A7E3081" w14:textId="474182E6" w:rsidR="00B7684B" w:rsidRPr="00B7684B" w:rsidRDefault="00B7684B" w:rsidP="00B7684B">
            <w:pPr>
              <w:pStyle w:val="xxmsonormal"/>
              <w:shd w:val="clear" w:color="auto" w:fill="FFFFFF"/>
              <w:spacing w:before="0" w:beforeAutospacing="0" w:after="0" w:afterAutospacing="0"/>
              <w:jc w:val="both"/>
              <w:rPr>
                <w:sz w:val="19"/>
              </w:rPr>
            </w:pPr>
          </w:p>
        </w:tc>
      </w:tr>
      <w:tr w:rsidR="009A56CA" w14:paraId="643D1ED3"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12EB342B"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287CBE4"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7D47041" w14:textId="77777777" w:rsidR="009A56CA" w:rsidRPr="00B7684B" w:rsidRDefault="009A56CA" w:rsidP="009A56CA">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4BE31ACB" w14:textId="07EC5C4D" w:rsidR="009A56CA" w:rsidRPr="00B7684B" w:rsidRDefault="001973B2" w:rsidP="001973B2">
            <w:pPr>
              <w:jc w:val="both"/>
              <w:rPr>
                <w:b/>
                <w:sz w:val="19"/>
              </w:rPr>
            </w:pPr>
            <w:bookmarkStart w:id="1325" w:name="Term_met_a_relax_chov_polym"/>
            <w:bookmarkEnd w:id="1325"/>
            <w:r w:rsidRPr="00B7684B">
              <w:rPr>
                <w:b/>
                <w:spacing w:val="-2"/>
                <w:sz w:val="19"/>
              </w:rPr>
              <w:t>Thermal Methods and Relaxation Behavior of Polymers</w:t>
            </w:r>
          </w:p>
        </w:tc>
      </w:tr>
      <w:tr w:rsidR="009A56CA" w14:paraId="4207E684"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A5C41F" w14:textId="77777777" w:rsidR="009A56CA" w:rsidRPr="00B7684B" w:rsidRDefault="009A56CA" w:rsidP="009A56CA">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08618805" w14:textId="77777777" w:rsidR="009A56CA" w:rsidRPr="00B7684B" w:rsidRDefault="009A56CA" w:rsidP="009A56CA">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ABE87B" w14:textId="77777777" w:rsidR="009A56CA" w:rsidRPr="00B7684B" w:rsidRDefault="009A56CA" w:rsidP="009A56CA">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7E028727" w14:textId="77777777" w:rsidR="009A56CA" w:rsidRPr="00B7684B" w:rsidRDefault="009A56CA" w:rsidP="009A56CA">
            <w:pPr>
              <w:jc w:val="both"/>
              <w:rPr>
                <w:sz w:val="19"/>
              </w:rPr>
            </w:pPr>
          </w:p>
        </w:tc>
      </w:tr>
      <w:tr w:rsidR="003B3A9A" w14:paraId="65E7441F"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233FD4" w14:textId="77777777" w:rsidR="009A56CA" w:rsidRPr="00B7684B" w:rsidRDefault="009A56CA" w:rsidP="009A56CA">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175474BF" w14:textId="77777777" w:rsidR="009A56CA" w:rsidRPr="00B7684B" w:rsidRDefault="009A56CA" w:rsidP="009A56CA">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1E0F76DD" w14:textId="77777777" w:rsidR="009A56CA" w:rsidRPr="00B7684B" w:rsidRDefault="009A56CA" w:rsidP="009A56CA">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524FCDF5" w14:textId="77777777" w:rsidR="009A56CA" w:rsidRPr="00B7684B" w:rsidRDefault="009A56CA" w:rsidP="009A56CA">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5A9D0964" w14:textId="77777777" w:rsidR="009A56CA" w:rsidRPr="00B7684B" w:rsidRDefault="009A56CA" w:rsidP="009A56CA">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557E35EA" w14:textId="77777777" w:rsidR="009A56CA" w:rsidRPr="00B7684B" w:rsidRDefault="009A56CA" w:rsidP="009A56CA">
            <w:pPr>
              <w:jc w:val="both"/>
              <w:rPr>
                <w:sz w:val="19"/>
              </w:rPr>
            </w:pPr>
          </w:p>
        </w:tc>
      </w:tr>
      <w:tr w:rsidR="009A56CA" w14:paraId="6A63209B"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2D4B99" w14:textId="77777777" w:rsidR="009A56CA" w:rsidRPr="00B7684B" w:rsidRDefault="009A56CA" w:rsidP="009A56CA">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08BA33D5" w14:textId="77777777" w:rsidR="009A56CA" w:rsidRPr="00B7684B" w:rsidRDefault="009A56CA" w:rsidP="009A56CA">
            <w:pPr>
              <w:jc w:val="both"/>
              <w:rPr>
                <w:sz w:val="19"/>
              </w:rPr>
            </w:pPr>
          </w:p>
        </w:tc>
      </w:tr>
      <w:tr w:rsidR="009A56CA" w14:paraId="231FD323"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E6DD48"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6EC40079" w14:textId="77777777" w:rsidR="009A56CA" w:rsidRPr="00B7684B" w:rsidRDefault="009A56CA" w:rsidP="009A56CA">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705322C2" w14:textId="77777777" w:rsidR="009A56CA" w:rsidRPr="00B7684B" w:rsidRDefault="009A56CA" w:rsidP="009A56CA">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40694F9B" w14:textId="77777777" w:rsidR="009A56CA" w:rsidRPr="00B7684B" w:rsidRDefault="009A56CA" w:rsidP="009A56CA">
            <w:pPr>
              <w:jc w:val="both"/>
              <w:rPr>
                <w:sz w:val="19"/>
              </w:rPr>
            </w:pPr>
          </w:p>
        </w:tc>
      </w:tr>
      <w:tr w:rsidR="009A56CA" w14:paraId="5565EFC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F3B9CA"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1F2B2638" w14:textId="77777777" w:rsidR="009A56CA" w:rsidRPr="00B7684B" w:rsidRDefault="009A56CA" w:rsidP="009A56CA">
            <w:pPr>
              <w:jc w:val="both"/>
              <w:rPr>
                <w:sz w:val="19"/>
              </w:rPr>
            </w:pPr>
          </w:p>
        </w:tc>
      </w:tr>
      <w:tr w:rsidR="009A56CA" w14:paraId="177273AC"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42ACC9C3" w14:textId="77777777" w:rsidR="009A56CA" w:rsidRPr="00B7684B" w:rsidRDefault="009A56CA" w:rsidP="009A56CA">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79C50C36" w14:textId="77777777" w:rsidR="009A56CA" w:rsidRPr="00B7684B" w:rsidRDefault="002A09B3" w:rsidP="009A56CA">
            <w:pPr>
              <w:rPr>
                <w:sz w:val="19"/>
              </w:rPr>
            </w:pPr>
            <w:r w:rsidRPr="00B7684B">
              <w:rPr>
                <w:spacing w:val="-2"/>
                <w:sz w:val="19"/>
              </w:rPr>
              <w:t>prof. Ing. Petr Slobodian, Ph.D.</w:t>
            </w:r>
          </w:p>
        </w:tc>
      </w:tr>
      <w:tr w:rsidR="009A56CA" w14:paraId="6BA9582F"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1CCC514C" w14:textId="77777777" w:rsidR="009A56CA" w:rsidRPr="00B7684B" w:rsidRDefault="009A56CA" w:rsidP="009A56CA">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655792D8" w14:textId="77777777" w:rsidR="009A56CA" w:rsidRPr="00B7684B" w:rsidRDefault="009A56CA" w:rsidP="009A56CA">
            <w:pPr>
              <w:jc w:val="both"/>
              <w:rPr>
                <w:sz w:val="19"/>
              </w:rPr>
            </w:pPr>
            <w:r w:rsidRPr="00B7684B">
              <w:rPr>
                <w:sz w:val="19"/>
              </w:rPr>
              <w:t>100%</w:t>
            </w:r>
          </w:p>
        </w:tc>
      </w:tr>
      <w:tr w:rsidR="009A56CA" w14:paraId="4A777A18"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A8FC9B" w14:textId="77777777" w:rsidR="009A56CA" w:rsidRPr="00B7684B" w:rsidRDefault="009A56CA" w:rsidP="009A56CA">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1FEFB820" w14:textId="77777777" w:rsidR="009A56CA" w:rsidRPr="00B7684B" w:rsidRDefault="009A56CA" w:rsidP="009A56CA">
            <w:pPr>
              <w:jc w:val="both"/>
              <w:rPr>
                <w:sz w:val="19"/>
              </w:rPr>
            </w:pPr>
          </w:p>
        </w:tc>
      </w:tr>
      <w:tr w:rsidR="009A56CA" w14:paraId="11AF4D3B"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6493B5B8" w14:textId="77777777" w:rsidR="009A56CA" w:rsidRPr="00B7684B" w:rsidRDefault="002A09B3" w:rsidP="009A56CA">
            <w:pPr>
              <w:spacing w:before="20" w:after="20"/>
              <w:rPr>
                <w:sz w:val="19"/>
              </w:rPr>
            </w:pPr>
            <w:r w:rsidRPr="00B7684B">
              <w:rPr>
                <w:spacing w:val="-2"/>
                <w:sz w:val="19"/>
              </w:rPr>
              <w:t>prof. Ing. Petr Slobodian, Ph.D.</w:t>
            </w:r>
          </w:p>
        </w:tc>
      </w:tr>
      <w:tr w:rsidR="009A56CA" w14:paraId="5206BD62"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328DCE" w14:textId="77777777" w:rsidR="009A56CA" w:rsidRPr="00B7684B" w:rsidRDefault="009A56CA" w:rsidP="009A56CA">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6776C23E" w14:textId="77777777" w:rsidR="009A56CA" w:rsidRPr="00B7684B" w:rsidRDefault="009A56CA" w:rsidP="009A56CA">
            <w:pPr>
              <w:jc w:val="both"/>
              <w:rPr>
                <w:sz w:val="19"/>
              </w:rPr>
            </w:pPr>
          </w:p>
        </w:tc>
      </w:tr>
      <w:tr w:rsidR="009A56CA" w:rsidRPr="009A56CA" w14:paraId="64060081" w14:textId="77777777" w:rsidTr="00B7684B">
        <w:trPr>
          <w:trHeight w:val="3646"/>
        </w:trPr>
        <w:tc>
          <w:tcPr>
            <w:tcW w:w="10349" w:type="dxa"/>
            <w:gridSpan w:val="12"/>
            <w:tcBorders>
              <w:top w:val="nil"/>
              <w:left w:val="single" w:sz="4" w:space="0" w:color="auto"/>
              <w:bottom w:val="single" w:sz="12" w:space="0" w:color="auto"/>
              <w:right w:val="single" w:sz="4" w:space="0" w:color="auto"/>
            </w:tcBorders>
          </w:tcPr>
          <w:p w14:paraId="679C31EA" w14:textId="1F2BF5A4" w:rsidR="009A56CA" w:rsidRPr="00B7684B" w:rsidRDefault="009A56CA" w:rsidP="009A56CA">
            <w:pPr>
              <w:jc w:val="both"/>
              <w:rPr>
                <w:sz w:val="19"/>
              </w:rPr>
            </w:pPr>
            <w:r w:rsidRPr="00B7684B">
              <w:rPr>
                <w:sz w:val="19"/>
              </w:rPr>
              <w:t>Cílem předmětu je</w:t>
            </w:r>
            <w:r w:rsidR="002B45B1" w:rsidRPr="00B7684B">
              <w:rPr>
                <w:sz w:val="19"/>
              </w:rPr>
              <w:t xml:space="preserve"> </w:t>
            </w:r>
            <w:r w:rsidR="002B45B1" w:rsidRPr="00B7684B">
              <w:rPr>
                <w:color w:val="000000"/>
                <w:sz w:val="19"/>
                <w:shd w:val="clear" w:color="auto" w:fill="FFFFFF"/>
              </w:rPr>
              <w:t xml:space="preserve">seznámit studenty s metodami termické analýzy používanými k charakterizaci termických a mechanických vlastností polymerních vzorků. Tyto vlastnosti jsou přirozeně funkcí času a teplotně/mechanické historie vzorku, proto je věnována náležitá pozornost </w:t>
            </w:r>
            <w:r w:rsidR="004A02B4" w:rsidRPr="00B7684B">
              <w:rPr>
                <w:color w:val="000000"/>
                <w:sz w:val="19"/>
                <w:shd w:val="clear" w:color="auto" w:fill="FFFFFF"/>
              </w:rPr>
              <w:t xml:space="preserve">definování </w:t>
            </w:r>
            <w:r w:rsidR="002B45B1" w:rsidRPr="00B7684B">
              <w:rPr>
                <w:color w:val="000000"/>
                <w:sz w:val="19"/>
                <w:shd w:val="clear" w:color="auto" w:fill="FFFFFF"/>
              </w:rPr>
              <w:t>vstupních podmínek měření. V předmětu je studována jednak vlastní metoda a metodika měření doplněná o postupy analýzy a interpretace výsledků. </w:t>
            </w:r>
          </w:p>
          <w:p w14:paraId="6E33CBA0" w14:textId="77777777" w:rsidR="009A56CA" w:rsidRPr="0064112C" w:rsidRDefault="009A56CA" w:rsidP="009A56CA">
            <w:pPr>
              <w:jc w:val="both"/>
              <w:rPr>
                <w:sz w:val="10"/>
                <w:szCs w:val="10"/>
              </w:rPr>
            </w:pPr>
          </w:p>
          <w:p w14:paraId="5417AF5C" w14:textId="77777777" w:rsidR="009A56CA" w:rsidRPr="00B7684B" w:rsidRDefault="009A56CA" w:rsidP="009A56CA">
            <w:pPr>
              <w:jc w:val="both"/>
              <w:rPr>
                <w:sz w:val="19"/>
                <w:u w:val="single"/>
              </w:rPr>
            </w:pPr>
            <w:r w:rsidRPr="00B7684B">
              <w:rPr>
                <w:sz w:val="19"/>
                <w:u w:val="single"/>
              </w:rPr>
              <w:t>Základní témata:</w:t>
            </w:r>
          </w:p>
          <w:p w14:paraId="2BAF4E8A"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Vliv teplotní a mechanické historie, podmínek měření a použité metody na získané hodnoty měřené veličiny metodami termální analýzy. Strukturní relaxace polymerů. </w:t>
            </w:r>
          </w:p>
          <w:p w14:paraId="7F64D01B"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Měření mechanických vlastností polymerních vzorků destruktivními a nedestruktivními metodami testování.</w:t>
            </w:r>
          </w:p>
          <w:p w14:paraId="5990A30E"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DMA, kríp a relaxace. Měření při konstantní změně teploty a izotermická měření. Časově teplotní superpozice naměřených dat. </w:t>
            </w:r>
          </w:p>
          <w:p w14:paraId="1CCC24AF"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Dilatometrie objemová a délková. Stanovení přechodových teplot, koeficientů teplotní roztažnosti, měrné hmotnosti a krystalinity polymerních materiálů. </w:t>
            </w:r>
          </w:p>
          <w:p w14:paraId="5EA803D2"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Termogravimetrická analýza. </w:t>
            </w:r>
          </w:p>
          <w:p w14:paraId="6EA77C9B"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Kalorimetrie. Základní typy měření a charakterizace materiálů jako jsou přechodové teploty, kvantifikace a identifikace termických dějů při analýze neznámého vzorku. Metody kalibrace přístroje DSC (di</w:t>
            </w:r>
            <w:r w:rsidR="004C3966" w:rsidRPr="00B7684B">
              <w:rPr>
                <w:color w:val="000000"/>
                <w:sz w:val="19"/>
                <w:shd w:val="clear" w:color="auto" w:fill="FFFFFF"/>
              </w:rPr>
              <w:t>ferenční snímací analýza). DTA (</w:t>
            </w:r>
            <w:r w:rsidRPr="00B7684B">
              <w:rPr>
                <w:color w:val="000000"/>
                <w:sz w:val="19"/>
                <w:shd w:val="clear" w:color="auto" w:fill="FFFFFF"/>
              </w:rPr>
              <w:t>diferenční termická analýza</w:t>
            </w:r>
            <w:r w:rsidR="004C3966" w:rsidRPr="00B7684B">
              <w:rPr>
                <w:color w:val="000000"/>
                <w:sz w:val="19"/>
                <w:shd w:val="clear" w:color="auto" w:fill="FFFFFF"/>
              </w:rPr>
              <w:t>)</w:t>
            </w:r>
            <w:r w:rsidRPr="00B7684B">
              <w:rPr>
                <w:color w:val="000000"/>
                <w:sz w:val="19"/>
                <w:shd w:val="clear" w:color="auto" w:fill="FFFFFF"/>
              </w:rPr>
              <w:t>. </w:t>
            </w:r>
          </w:p>
          <w:p w14:paraId="2A644709" w14:textId="77777777" w:rsidR="006D3A66" w:rsidRPr="00B7684B" w:rsidRDefault="002B45B1" w:rsidP="00AB6B08">
            <w:pPr>
              <w:pStyle w:val="ListParagraph"/>
              <w:numPr>
                <w:ilvl w:val="0"/>
                <w:numId w:val="15"/>
              </w:numPr>
              <w:ind w:left="113" w:hanging="113"/>
              <w:jc w:val="both"/>
              <w:rPr>
                <w:sz w:val="19"/>
                <w:u w:val="single"/>
              </w:rPr>
            </w:pPr>
            <w:r w:rsidRPr="00B7684B">
              <w:rPr>
                <w:color w:val="000000"/>
                <w:sz w:val="19"/>
                <w:shd w:val="clear" w:color="auto" w:fill="FFFFFF"/>
              </w:rPr>
              <w:t>p-v-T charakteristiky polymerních tavenin a pevných vzorků. Objemový modul. </w:t>
            </w:r>
          </w:p>
        </w:tc>
      </w:tr>
      <w:tr w:rsidR="009A56CA" w14:paraId="236F18A3"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554E45B4" w14:textId="77777777" w:rsidR="009A56CA" w:rsidRPr="00B7684B" w:rsidRDefault="00D5199F" w:rsidP="009A56CA">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36D4F95C" w14:textId="77777777" w:rsidR="009A56CA" w:rsidRPr="00B7684B" w:rsidRDefault="009A56CA" w:rsidP="009A56CA">
            <w:pPr>
              <w:jc w:val="both"/>
              <w:rPr>
                <w:sz w:val="19"/>
              </w:rPr>
            </w:pPr>
          </w:p>
        </w:tc>
      </w:tr>
      <w:tr w:rsidR="009A56CA" w14:paraId="2FF4863D" w14:textId="77777777" w:rsidTr="00B7684B">
        <w:trPr>
          <w:trHeight w:val="1632"/>
        </w:trPr>
        <w:tc>
          <w:tcPr>
            <w:tcW w:w="10349" w:type="dxa"/>
            <w:gridSpan w:val="12"/>
            <w:tcBorders>
              <w:top w:val="nil"/>
              <w:left w:val="single" w:sz="4" w:space="0" w:color="auto"/>
              <w:bottom w:val="single" w:sz="4" w:space="0" w:color="auto"/>
              <w:right w:val="single" w:sz="4" w:space="0" w:color="auto"/>
            </w:tcBorders>
          </w:tcPr>
          <w:p w14:paraId="7810F35D" w14:textId="77777777" w:rsidR="009A56CA" w:rsidRPr="00B84CAB" w:rsidRDefault="009A56CA" w:rsidP="0049458D">
            <w:pPr>
              <w:jc w:val="both"/>
              <w:rPr>
                <w:sz w:val="18"/>
                <w:szCs w:val="18"/>
                <w:u w:val="single"/>
              </w:rPr>
            </w:pPr>
            <w:r w:rsidRPr="00B84CAB">
              <w:rPr>
                <w:sz w:val="18"/>
                <w:szCs w:val="18"/>
                <w:u w:val="single"/>
              </w:rPr>
              <w:t>Povinná literatura:</w:t>
            </w:r>
          </w:p>
          <w:p w14:paraId="04DB611C" w14:textId="55E545BC" w:rsidR="00B84CAB" w:rsidRPr="00B84CAB" w:rsidRDefault="00B84CAB" w:rsidP="00B84CAB">
            <w:pPr>
              <w:jc w:val="both"/>
              <w:rPr>
                <w:ins w:id="1326" w:author="utb" w:date="2019-09-09T14:32:00Z"/>
                <w:color w:val="111111"/>
                <w:sz w:val="18"/>
                <w:szCs w:val="18"/>
              </w:rPr>
            </w:pPr>
            <w:ins w:id="1327" w:author="utb" w:date="2019-09-09T14:32:00Z">
              <w:r w:rsidRPr="00B84CAB">
                <w:rPr>
                  <w:rFonts w:eastAsiaTheme="minorHAnsi"/>
                  <w:color w:val="000000"/>
                  <w:sz w:val="18"/>
                  <w:szCs w:val="18"/>
                </w:rPr>
                <w:t>WAGNER, M.</w:t>
              </w:r>
              <w:r w:rsidRPr="00B84CAB">
                <w:rPr>
                  <w:bCs/>
                  <w:color w:val="111111"/>
                  <w:kern w:val="36"/>
                  <w:sz w:val="18"/>
                  <w:szCs w:val="18"/>
                </w:rPr>
                <w:t xml:space="preserve"> </w:t>
              </w:r>
              <w:r w:rsidRPr="00B84CAB">
                <w:rPr>
                  <w:rFonts w:eastAsiaTheme="minorHAnsi"/>
                  <w:i/>
                  <w:color w:val="000000"/>
                  <w:sz w:val="18"/>
                  <w:szCs w:val="18"/>
                </w:rPr>
                <w:t>Thermal Analysis in Practice: Fundamental Aspects</w:t>
              </w:r>
              <w:r w:rsidRPr="00B84CAB">
                <w:rPr>
                  <w:color w:val="000000"/>
                  <w:sz w:val="18"/>
                  <w:szCs w:val="18"/>
                </w:rPr>
                <w:t xml:space="preserve">. </w:t>
              </w:r>
              <w:r w:rsidRPr="00B84CAB">
                <w:rPr>
                  <w:color w:val="333333"/>
                  <w:sz w:val="18"/>
                  <w:szCs w:val="18"/>
                </w:rPr>
                <w:t>Hanser, 2017.</w:t>
              </w:r>
              <w:r w:rsidRPr="00B84CAB">
                <w:rPr>
                  <w:color w:val="111111"/>
                  <w:sz w:val="18"/>
                  <w:szCs w:val="18"/>
                </w:rPr>
                <w:t xml:space="preserve"> </w:t>
              </w:r>
              <w:r w:rsidRPr="00B84CAB">
                <w:rPr>
                  <w:rStyle w:val="a-size-base"/>
                  <w:bCs/>
                  <w:color w:val="111111"/>
                  <w:sz w:val="18"/>
                  <w:szCs w:val="18"/>
                </w:rPr>
                <w:t>ISBN</w:t>
              </w:r>
              <w:r w:rsidRPr="00B84CAB">
                <w:rPr>
                  <w:color w:val="111111"/>
                  <w:sz w:val="18"/>
                  <w:szCs w:val="18"/>
                </w:rPr>
                <w:t xml:space="preserve"> </w:t>
              </w:r>
              <w:r w:rsidRPr="00B84CAB">
                <w:rPr>
                  <w:rStyle w:val="a-size-base"/>
                  <w:color w:val="111111"/>
                  <w:sz w:val="18"/>
                  <w:szCs w:val="18"/>
                </w:rPr>
                <w:t>1569906432.</w:t>
              </w:r>
            </w:ins>
          </w:p>
          <w:p w14:paraId="3D5521EF" w14:textId="4191D736" w:rsidR="000810F0" w:rsidRPr="00B84CAB" w:rsidRDefault="00B84CAB" w:rsidP="00B84CAB">
            <w:pPr>
              <w:shd w:val="clear" w:color="auto" w:fill="FFFFFF"/>
              <w:jc w:val="both"/>
              <w:rPr>
                <w:color w:val="000000"/>
                <w:sz w:val="18"/>
                <w:szCs w:val="18"/>
              </w:rPr>
            </w:pPr>
            <w:ins w:id="1328" w:author="utb" w:date="2019-09-09T14:32:00Z">
              <w:r w:rsidRPr="00B84CAB">
                <w:rPr>
                  <w:rStyle w:val="author"/>
                  <w:color w:val="111111"/>
                  <w:sz w:val="18"/>
                  <w:szCs w:val="18"/>
                </w:rPr>
                <w:t xml:space="preserve">CROMPTON, T. R. </w:t>
              </w:r>
              <w:r w:rsidRPr="00B84CAB">
                <w:rPr>
                  <w:i/>
                  <w:color w:val="000000"/>
                  <w:sz w:val="18"/>
                  <w:szCs w:val="18"/>
                </w:rPr>
                <w:t>Thermal Methods of Polymer Analysis</w:t>
              </w:r>
              <w:r w:rsidRPr="00B84CAB">
                <w:rPr>
                  <w:color w:val="000000"/>
                  <w:sz w:val="18"/>
                  <w:szCs w:val="18"/>
                </w:rPr>
                <w:t xml:space="preserve">. </w:t>
              </w:r>
              <w:r w:rsidRPr="00B84CAB">
                <w:rPr>
                  <w:rStyle w:val="author"/>
                  <w:color w:val="111111"/>
                  <w:sz w:val="18"/>
                  <w:szCs w:val="18"/>
                </w:rPr>
                <w:t xml:space="preserve">Smithers Rapra Technology, 2013. </w:t>
              </w:r>
              <w:r w:rsidRPr="00B84CAB">
                <w:rPr>
                  <w:rStyle w:val="author"/>
                  <w:sz w:val="18"/>
                  <w:szCs w:val="18"/>
                </w:rPr>
                <w:t>ISBN 1847356613.</w:t>
              </w:r>
              <w:r w:rsidRPr="00B84CAB">
                <w:rPr>
                  <w:rStyle w:val="author"/>
                  <w:sz w:val="18"/>
                  <w:szCs w:val="18"/>
                </w:rPr>
                <w:br/>
              </w:r>
            </w:ins>
            <w:r w:rsidR="000810F0" w:rsidRPr="00B84CAB">
              <w:rPr>
                <w:caps/>
                <w:color w:val="000000"/>
                <w:sz w:val="18"/>
                <w:szCs w:val="18"/>
              </w:rPr>
              <w:t>Haward</w:t>
            </w:r>
            <w:r w:rsidR="000810F0" w:rsidRPr="00B84CAB">
              <w:rPr>
                <w:color w:val="000000"/>
                <w:sz w:val="18"/>
                <w:szCs w:val="18"/>
              </w:rPr>
              <w:t xml:space="preserve">, R.N., </w:t>
            </w:r>
            <w:r w:rsidR="000810F0" w:rsidRPr="00B84CAB">
              <w:rPr>
                <w:caps/>
                <w:color w:val="000000"/>
                <w:sz w:val="18"/>
                <w:szCs w:val="18"/>
              </w:rPr>
              <w:t>Young,</w:t>
            </w:r>
            <w:r w:rsidR="000810F0" w:rsidRPr="00B84CAB">
              <w:rPr>
                <w:color w:val="000000"/>
                <w:sz w:val="18"/>
                <w:szCs w:val="18"/>
              </w:rPr>
              <w:t xml:space="preserve"> R.J. </w:t>
            </w:r>
            <w:r w:rsidR="000810F0" w:rsidRPr="00B84CAB">
              <w:rPr>
                <w:i/>
                <w:color w:val="000000"/>
                <w:sz w:val="18"/>
                <w:szCs w:val="18"/>
              </w:rPr>
              <w:t xml:space="preserve">The Physics of Glassy Polymers. </w:t>
            </w:r>
            <w:r w:rsidR="000810F0" w:rsidRPr="00B84CAB">
              <w:rPr>
                <w:color w:val="000000"/>
                <w:sz w:val="18"/>
                <w:szCs w:val="18"/>
              </w:rPr>
              <w:t xml:space="preserve">2nd Ed. Chapman and Hall, 1997. ISBN 0412624605. </w:t>
            </w:r>
          </w:p>
          <w:p w14:paraId="06039E14" w14:textId="77777777" w:rsidR="000810F0" w:rsidRPr="00B84CAB" w:rsidRDefault="000810F0" w:rsidP="00173CBD">
            <w:pPr>
              <w:shd w:val="clear" w:color="auto" w:fill="FFFFFF"/>
              <w:jc w:val="both"/>
              <w:rPr>
                <w:color w:val="000000"/>
                <w:sz w:val="18"/>
                <w:szCs w:val="18"/>
              </w:rPr>
            </w:pPr>
            <w:r w:rsidRPr="00B84CAB">
              <w:rPr>
                <w:caps/>
                <w:color w:val="000000"/>
                <w:sz w:val="18"/>
                <w:szCs w:val="18"/>
              </w:rPr>
              <w:t>Struik,</w:t>
            </w:r>
            <w:r w:rsidRPr="00B84CAB">
              <w:rPr>
                <w:color w:val="000000"/>
                <w:sz w:val="18"/>
                <w:szCs w:val="18"/>
              </w:rPr>
              <w:t xml:space="preserve"> L.C.E. </w:t>
            </w:r>
            <w:r w:rsidRPr="00B84CAB">
              <w:rPr>
                <w:i/>
                <w:color w:val="000000"/>
                <w:sz w:val="18"/>
                <w:szCs w:val="18"/>
              </w:rPr>
              <w:t>Physical Aging in Amorphous Polymers and Other Materials</w:t>
            </w:r>
            <w:r w:rsidRPr="00B84CAB">
              <w:rPr>
                <w:color w:val="000000"/>
                <w:sz w:val="18"/>
                <w:szCs w:val="18"/>
              </w:rPr>
              <w:t xml:space="preserve">. Amsterdam: Elsevier Science, 1978. ISBN 0444416552. </w:t>
            </w:r>
          </w:p>
          <w:p w14:paraId="53D406FC" w14:textId="77777777" w:rsidR="009A56CA" w:rsidRPr="00B84CAB" w:rsidRDefault="000810F0" w:rsidP="00173CBD">
            <w:pPr>
              <w:jc w:val="both"/>
              <w:rPr>
                <w:color w:val="000000"/>
                <w:sz w:val="18"/>
                <w:szCs w:val="18"/>
              </w:rPr>
            </w:pPr>
            <w:r w:rsidRPr="00B84CAB">
              <w:rPr>
                <w:caps/>
                <w:color w:val="000000"/>
                <w:sz w:val="18"/>
                <w:szCs w:val="18"/>
              </w:rPr>
              <w:t xml:space="preserve">Hutchinson, J.M. </w:t>
            </w:r>
            <w:r w:rsidRPr="00B84CAB">
              <w:rPr>
                <w:i/>
                <w:color w:val="000000"/>
                <w:sz w:val="18"/>
                <w:szCs w:val="18"/>
              </w:rPr>
              <w:t xml:space="preserve">Relaxation Processes and Physical Aging. </w:t>
            </w:r>
            <w:r w:rsidRPr="00B84CAB">
              <w:rPr>
                <w:color w:val="000000"/>
                <w:sz w:val="18"/>
                <w:szCs w:val="18"/>
              </w:rPr>
              <w:t>The Physics of Glassy Polymers</w:t>
            </w:r>
            <w:r w:rsidRPr="00B84CAB">
              <w:rPr>
                <w:caps/>
                <w:color w:val="000000"/>
                <w:sz w:val="18"/>
                <w:szCs w:val="18"/>
              </w:rPr>
              <w:t xml:space="preserve">, </w:t>
            </w:r>
            <w:r w:rsidRPr="00B84CAB">
              <w:rPr>
                <w:color w:val="000000"/>
                <w:sz w:val="18"/>
                <w:szCs w:val="18"/>
              </w:rPr>
              <w:t>85</w:t>
            </w:r>
            <w:r w:rsidRPr="00B84CAB">
              <w:rPr>
                <w:caps/>
                <w:color w:val="000000"/>
                <w:sz w:val="18"/>
                <w:szCs w:val="18"/>
              </w:rPr>
              <w:t>-153, 1997. d</w:t>
            </w:r>
            <w:r w:rsidRPr="00B84CAB">
              <w:rPr>
                <w:color w:val="000000"/>
                <w:sz w:val="18"/>
                <w:szCs w:val="18"/>
              </w:rPr>
              <w:t xml:space="preserve">ostupné z: </w:t>
            </w:r>
            <w:hyperlink r:id="rId119" w:history="1">
              <w:r w:rsidRPr="00B84CAB">
                <w:rPr>
                  <w:rStyle w:val="Hyperlink"/>
                  <w:sz w:val="18"/>
                  <w:szCs w:val="18"/>
                </w:rPr>
                <w:t>https://link.springer.com/chapter/10.1007/978-94-011-5850-3_3</w:t>
              </w:r>
            </w:hyperlink>
            <w:r w:rsidRPr="00B84CAB">
              <w:rPr>
                <w:color w:val="000000"/>
                <w:sz w:val="18"/>
                <w:szCs w:val="18"/>
              </w:rPr>
              <w:t>.</w:t>
            </w:r>
          </w:p>
          <w:p w14:paraId="523237F7" w14:textId="1DDC7939" w:rsidR="00173CBD" w:rsidRPr="00B84CAB" w:rsidRDefault="00173CBD" w:rsidP="00173CBD">
            <w:pPr>
              <w:jc w:val="both"/>
              <w:rPr>
                <w:sz w:val="18"/>
                <w:szCs w:val="18"/>
              </w:rPr>
            </w:pPr>
            <w:r w:rsidRPr="00B84CAB">
              <w:rPr>
                <w:sz w:val="18"/>
                <w:szCs w:val="18"/>
              </w:rPr>
              <w:t>EHRENSTEIN, G.W., RIEDEL, G., TRAWIEL, P. </w:t>
            </w:r>
            <w:r w:rsidRPr="00B84CAB">
              <w:rPr>
                <w:i/>
                <w:sz w:val="18"/>
                <w:szCs w:val="18"/>
              </w:rPr>
              <w:t>Thermal Analysis of Plastics: Theory and Practice</w:t>
            </w:r>
            <w:r w:rsidRPr="00B84CAB">
              <w:rPr>
                <w:sz w:val="18"/>
                <w:szCs w:val="18"/>
              </w:rPr>
              <w:t>. Munich: Hanser, 2004, xxix, 368 s. ISBN 9781628701937. Dostupné z:</w:t>
            </w:r>
            <w:r w:rsidR="008B0DD0" w:rsidRPr="00B84CAB">
              <w:rPr>
                <w:sz w:val="18"/>
                <w:szCs w:val="18"/>
              </w:rPr>
              <w:t xml:space="preserve"> </w:t>
            </w:r>
            <w:hyperlink r:id="rId120" w:tgtFrame="_blank" w:history="1">
              <w:r w:rsidRPr="00B84CAB">
                <w:rPr>
                  <w:rStyle w:val="Hyperlink"/>
                  <w:sz w:val="18"/>
                  <w:szCs w:val="18"/>
                </w:rPr>
                <w:t>http://app.knovel.com/hotlink/toc/id:kpTAPTP003/thermal_analysis_of_plastics__theory_and_practice</w:t>
              </w:r>
            </w:hyperlink>
            <w:r w:rsidRPr="00B84CAB">
              <w:rPr>
                <w:sz w:val="18"/>
                <w:szCs w:val="18"/>
              </w:rPr>
              <w:t>.</w:t>
            </w:r>
          </w:p>
          <w:p w14:paraId="6B99E741" w14:textId="77777777" w:rsidR="00173CBD" w:rsidRPr="00B84CAB" w:rsidRDefault="00173CBD" w:rsidP="00173CBD">
            <w:pPr>
              <w:jc w:val="both"/>
              <w:rPr>
                <w:sz w:val="18"/>
                <w:szCs w:val="18"/>
              </w:rPr>
            </w:pPr>
          </w:p>
          <w:p w14:paraId="0A49915E" w14:textId="77777777" w:rsidR="009A56CA" w:rsidRPr="00B84CAB" w:rsidRDefault="009A56CA" w:rsidP="0049458D">
            <w:pPr>
              <w:jc w:val="both"/>
              <w:rPr>
                <w:sz w:val="18"/>
                <w:szCs w:val="18"/>
                <w:u w:val="single"/>
              </w:rPr>
            </w:pPr>
            <w:r w:rsidRPr="00B84CAB">
              <w:rPr>
                <w:sz w:val="18"/>
                <w:szCs w:val="18"/>
                <w:u w:val="single"/>
              </w:rPr>
              <w:t>Doporučená literatura:</w:t>
            </w:r>
          </w:p>
          <w:p w14:paraId="48935D48" w14:textId="77777777" w:rsidR="003472BE" w:rsidRPr="00B84CAB" w:rsidRDefault="003472BE" w:rsidP="003472BE">
            <w:pPr>
              <w:jc w:val="both"/>
              <w:rPr>
                <w:rStyle w:val="txt"/>
                <w:color w:val="000000"/>
                <w:sz w:val="18"/>
                <w:szCs w:val="18"/>
              </w:rPr>
            </w:pPr>
            <w:r w:rsidRPr="00B84CAB">
              <w:rPr>
                <w:rStyle w:val="txt"/>
                <w:caps/>
                <w:color w:val="000000"/>
                <w:sz w:val="18"/>
                <w:szCs w:val="18"/>
              </w:rPr>
              <w:t>Low, Z.X., Budd, P.M., M</w:t>
            </w:r>
            <w:r w:rsidRPr="00B84CAB">
              <w:rPr>
                <w:rStyle w:val="txt"/>
                <w:color w:val="000000"/>
                <w:sz w:val="18"/>
                <w:szCs w:val="18"/>
              </w:rPr>
              <w:t>c</w:t>
            </w:r>
            <w:r w:rsidRPr="00B84CAB">
              <w:rPr>
                <w:rStyle w:val="txt"/>
                <w:caps/>
                <w:color w:val="000000"/>
                <w:sz w:val="18"/>
                <w:szCs w:val="18"/>
              </w:rPr>
              <w:t>Keown, N.B., Patterson, D.A.</w:t>
            </w:r>
            <w:r w:rsidRPr="00B84CAB">
              <w:rPr>
                <w:caps/>
                <w:color w:val="000000"/>
                <w:sz w:val="18"/>
                <w:szCs w:val="18"/>
              </w:rPr>
              <w:t xml:space="preserve"> </w:t>
            </w:r>
            <w:r w:rsidRPr="00B84CAB">
              <w:rPr>
                <w:rStyle w:val="txtbold"/>
                <w:bCs/>
                <w:i/>
                <w:color w:val="000000"/>
                <w:sz w:val="18"/>
                <w:szCs w:val="18"/>
              </w:rPr>
              <w:t>Gas Permeation Properties, Physical Aging, and its Mitigation in High Free Volume Glassy Polymers</w:t>
            </w:r>
            <w:r w:rsidRPr="00B84CAB">
              <w:rPr>
                <w:color w:val="000000"/>
                <w:sz w:val="18"/>
                <w:szCs w:val="18"/>
              </w:rPr>
              <w:t xml:space="preserve">. </w:t>
            </w:r>
            <w:r w:rsidRPr="00B84CAB">
              <w:rPr>
                <w:rStyle w:val="Emphasis"/>
                <w:i w:val="0"/>
                <w:color w:val="000000"/>
                <w:sz w:val="18"/>
                <w:szCs w:val="18"/>
              </w:rPr>
              <w:t>Chemical Reviews</w:t>
            </w:r>
            <w:r w:rsidRPr="00B84CAB">
              <w:rPr>
                <w:rStyle w:val="txt"/>
                <w:color w:val="000000"/>
                <w:sz w:val="18"/>
                <w:szCs w:val="18"/>
              </w:rPr>
              <w:t xml:space="preserve"> 118(12), 5871-5911, 2018.</w:t>
            </w:r>
          </w:p>
          <w:p w14:paraId="586E668D" w14:textId="77777777" w:rsidR="003472BE" w:rsidRPr="00B84CAB" w:rsidRDefault="003472BE" w:rsidP="003472BE">
            <w:pPr>
              <w:jc w:val="both"/>
              <w:rPr>
                <w:color w:val="000000"/>
                <w:sz w:val="18"/>
                <w:szCs w:val="18"/>
                <w:lang w:val="en-US" w:eastAsia="en-US"/>
              </w:rPr>
            </w:pPr>
            <w:r w:rsidRPr="00B84CAB">
              <w:rPr>
                <w:caps/>
                <w:color w:val="000000"/>
                <w:sz w:val="18"/>
                <w:szCs w:val="18"/>
                <w:lang w:val="en-US" w:eastAsia="en-US"/>
              </w:rPr>
              <w:t xml:space="preserve">Napolitano, S., Glynos, E., Tito, N.B. </w:t>
            </w:r>
            <w:r w:rsidRPr="00B84CAB">
              <w:rPr>
                <w:bCs/>
                <w:i/>
                <w:color w:val="000000"/>
                <w:sz w:val="18"/>
                <w:szCs w:val="18"/>
                <w:lang w:val="en-US" w:eastAsia="en-US"/>
              </w:rPr>
              <w:t xml:space="preserve">Glass Transition of Polymers in Bulk, Confined Geometries, and Near Interfaces. </w:t>
            </w:r>
            <w:r w:rsidRPr="00B84CAB">
              <w:rPr>
                <w:iCs/>
                <w:color w:val="000000"/>
                <w:sz w:val="18"/>
                <w:szCs w:val="18"/>
                <w:lang w:val="en-US" w:eastAsia="en-US"/>
              </w:rPr>
              <w:t>Reports on Progress in Physics</w:t>
            </w:r>
            <w:r w:rsidRPr="00B84CAB">
              <w:rPr>
                <w:color w:val="000000"/>
                <w:sz w:val="18"/>
                <w:szCs w:val="18"/>
                <w:lang w:val="en-US" w:eastAsia="en-US"/>
              </w:rPr>
              <w:t xml:space="preserve"> 80(3), Art. No. 036602, 2017.</w:t>
            </w:r>
          </w:p>
          <w:p w14:paraId="1E612670" w14:textId="77777777" w:rsidR="003472BE" w:rsidRPr="00B84CAB" w:rsidRDefault="003472BE" w:rsidP="003472BE">
            <w:pPr>
              <w:jc w:val="both"/>
              <w:rPr>
                <w:rStyle w:val="txt"/>
                <w:spacing w:val="-2"/>
                <w:sz w:val="18"/>
                <w:szCs w:val="18"/>
              </w:rPr>
            </w:pPr>
            <w:r w:rsidRPr="00B84CAB">
              <w:rPr>
                <w:color w:val="000000"/>
                <w:sz w:val="18"/>
                <w:szCs w:val="18"/>
                <w:lang w:val="en-US" w:eastAsia="en-US"/>
              </w:rPr>
              <w:t>McK</w:t>
            </w:r>
            <w:r w:rsidRPr="00B84CAB">
              <w:rPr>
                <w:caps/>
                <w:color w:val="000000"/>
                <w:sz w:val="18"/>
                <w:szCs w:val="18"/>
                <w:lang w:val="en-US" w:eastAsia="en-US"/>
              </w:rPr>
              <w:t>enna</w:t>
            </w:r>
            <w:r w:rsidRPr="00B84CAB">
              <w:rPr>
                <w:color w:val="000000"/>
                <w:sz w:val="18"/>
                <w:szCs w:val="18"/>
                <w:lang w:val="en-US" w:eastAsia="en-US"/>
              </w:rPr>
              <w:t xml:space="preserve">, G.B., </w:t>
            </w:r>
            <w:r w:rsidRPr="00B84CAB">
              <w:rPr>
                <w:caps/>
                <w:color w:val="000000"/>
                <w:sz w:val="18"/>
                <w:szCs w:val="18"/>
                <w:lang w:val="en-US" w:eastAsia="en-US"/>
              </w:rPr>
              <w:t>Simon</w:t>
            </w:r>
            <w:r w:rsidRPr="00B84CAB">
              <w:rPr>
                <w:color w:val="000000"/>
                <w:sz w:val="18"/>
                <w:szCs w:val="18"/>
                <w:lang w:val="en-US" w:eastAsia="en-US"/>
              </w:rPr>
              <w:t xml:space="preserve">, S.L. </w:t>
            </w:r>
            <w:r w:rsidRPr="00B84CAB">
              <w:rPr>
                <w:bCs/>
                <w:i/>
                <w:color w:val="000000"/>
                <w:sz w:val="18"/>
                <w:szCs w:val="18"/>
                <w:lang w:val="en-US" w:eastAsia="en-US"/>
              </w:rPr>
              <w:t>50th Anniversary Perspective: Challenges in the Dynamics and Kinetics of Glass-Forming Polymers</w:t>
            </w:r>
            <w:r w:rsidRPr="00B84CAB">
              <w:rPr>
                <w:color w:val="000000"/>
                <w:sz w:val="18"/>
                <w:szCs w:val="18"/>
                <w:lang w:val="en-US" w:eastAsia="en-US"/>
              </w:rPr>
              <w:t xml:space="preserve">. </w:t>
            </w:r>
            <w:r w:rsidRPr="00B84CAB">
              <w:rPr>
                <w:iCs/>
                <w:color w:val="000000"/>
                <w:sz w:val="18"/>
                <w:szCs w:val="18"/>
                <w:lang w:val="en-US" w:eastAsia="en-US"/>
              </w:rPr>
              <w:t>Macromolecules</w:t>
            </w:r>
            <w:r w:rsidRPr="00B84CAB">
              <w:rPr>
                <w:color w:val="000000"/>
                <w:sz w:val="18"/>
                <w:szCs w:val="18"/>
                <w:lang w:val="en-US" w:eastAsia="en-US"/>
              </w:rPr>
              <w:t xml:space="preserve"> 50(17), 6333-6361, 2017.</w:t>
            </w:r>
          </w:p>
          <w:p w14:paraId="435A743A" w14:textId="77777777" w:rsidR="002B45B1" w:rsidRPr="00B84CAB" w:rsidRDefault="002B45B1" w:rsidP="0049458D">
            <w:pPr>
              <w:shd w:val="clear" w:color="auto" w:fill="FFFFFF"/>
              <w:jc w:val="both"/>
              <w:rPr>
                <w:color w:val="000000"/>
                <w:sz w:val="18"/>
                <w:szCs w:val="18"/>
              </w:rPr>
            </w:pPr>
            <w:r w:rsidRPr="00B84CAB">
              <w:rPr>
                <w:caps/>
                <w:color w:val="000000"/>
                <w:sz w:val="18"/>
                <w:szCs w:val="18"/>
              </w:rPr>
              <w:t>Šesták,</w:t>
            </w:r>
            <w:r w:rsidRPr="00B84CAB">
              <w:rPr>
                <w:color w:val="000000"/>
                <w:sz w:val="18"/>
                <w:szCs w:val="18"/>
              </w:rPr>
              <w:t xml:space="preserve"> J. </w:t>
            </w:r>
            <w:r w:rsidRPr="00B84CAB">
              <w:rPr>
                <w:i/>
                <w:color w:val="000000"/>
                <w:sz w:val="18"/>
                <w:szCs w:val="18"/>
              </w:rPr>
              <w:t>Heat, Thermal Analysis and Society</w:t>
            </w:r>
            <w:r w:rsidRPr="00B84CAB">
              <w:rPr>
                <w:color w:val="000000"/>
                <w:sz w:val="18"/>
                <w:szCs w:val="18"/>
              </w:rPr>
              <w:t>. Hradec Králové: Nucleus HK, 2004. </w:t>
            </w:r>
          </w:p>
          <w:p w14:paraId="0029ADF1" w14:textId="77777777" w:rsidR="002B45B1" w:rsidRPr="00B84CAB" w:rsidRDefault="002B45B1" w:rsidP="0049458D">
            <w:pPr>
              <w:shd w:val="clear" w:color="auto" w:fill="FFFFFF"/>
              <w:jc w:val="both"/>
              <w:rPr>
                <w:color w:val="000000"/>
                <w:sz w:val="18"/>
                <w:szCs w:val="18"/>
              </w:rPr>
            </w:pPr>
            <w:r w:rsidRPr="00B84CAB">
              <w:rPr>
                <w:caps/>
                <w:color w:val="000000"/>
                <w:sz w:val="18"/>
                <w:szCs w:val="18"/>
              </w:rPr>
              <w:t>Hutchinson,</w:t>
            </w:r>
            <w:r w:rsidRPr="00B84CAB">
              <w:rPr>
                <w:color w:val="000000"/>
                <w:sz w:val="18"/>
                <w:szCs w:val="18"/>
              </w:rPr>
              <w:t xml:space="preserve"> J.M. </w:t>
            </w:r>
            <w:r w:rsidRPr="00B84CAB">
              <w:rPr>
                <w:i/>
                <w:color w:val="000000"/>
                <w:sz w:val="18"/>
                <w:szCs w:val="18"/>
              </w:rPr>
              <w:t xml:space="preserve">Physical </w:t>
            </w:r>
            <w:r w:rsidR="00083563" w:rsidRPr="00B84CAB">
              <w:rPr>
                <w:i/>
                <w:color w:val="000000"/>
                <w:sz w:val="18"/>
                <w:szCs w:val="18"/>
              </w:rPr>
              <w:t>A</w:t>
            </w:r>
            <w:r w:rsidRPr="00B84CAB">
              <w:rPr>
                <w:i/>
                <w:color w:val="000000"/>
                <w:sz w:val="18"/>
                <w:szCs w:val="18"/>
              </w:rPr>
              <w:t xml:space="preserve">ging of </w:t>
            </w:r>
            <w:r w:rsidR="00083563" w:rsidRPr="00B84CAB">
              <w:rPr>
                <w:i/>
                <w:color w:val="000000"/>
                <w:sz w:val="18"/>
                <w:szCs w:val="18"/>
              </w:rPr>
              <w:t>A</w:t>
            </w:r>
            <w:r w:rsidRPr="00B84CAB">
              <w:rPr>
                <w:i/>
                <w:color w:val="000000"/>
                <w:sz w:val="18"/>
                <w:szCs w:val="18"/>
              </w:rPr>
              <w:t xml:space="preserve">mourphous </w:t>
            </w:r>
            <w:r w:rsidR="00083563" w:rsidRPr="00B84CAB">
              <w:rPr>
                <w:i/>
                <w:color w:val="000000"/>
                <w:sz w:val="18"/>
                <w:szCs w:val="18"/>
              </w:rPr>
              <w:t>P</w:t>
            </w:r>
            <w:r w:rsidRPr="00B84CAB">
              <w:rPr>
                <w:i/>
                <w:color w:val="000000"/>
                <w:sz w:val="18"/>
                <w:szCs w:val="18"/>
              </w:rPr>
              <w:t>olymers</w:t>
            </w:r>
            <w:r w:rsidR="001C0B5B" w:rsidRPr="00B84CAB">
              <w:rPr>
                <w:color w:val="000000"/>
                <w:sz w:val="18"/>
                <w:szCs w:val="18"/>
              </w:rPr>
              <w:t>. Progress in</w:t>
            </w:r>
            <w:r w:rsidRPr="00B84CAB">
              <w:rPr>
                <w:color w:val="000000"/>
                <w:sz w:val="18"/>
                <w:szCs w:val="18"/>
              </w:rPr>
              <w:t xml:space="preserve"> Polym</w:t>
            </w:r>
            <w:r w:rsidR="001C0B5B" w:rsidRPr="00B84CAB">
              <w:rPr>
                <w:color w:val="000000"/>
                <w:sz w:val="18"/>
                <w:szCs w:val="18"/>
              </w:rPr>
              <w:t xml:space="preserve">er </w:t>
            </w:r>
            <w:r w:rsidRPr="00B84CAB">
              <w:rPr>
                <w:color w:val="000000"/>
                <w:sz w:val="18"/>
                <w:szCs w:val="18"/>
              </w:rPr>
              <w:t>Sci</w:t>
            </w:r>
            <w:r w:rsidR="001C0B5B" w:rsidRPr="00B84CAB">
              <w:rPr>
                <w:color w:val="000000"/>
                <w:sz w:val="18"/>
                <w:szCs w:val="18"/>
              </w:rPr>
              <w:t>ence</w:t>
            </w:r>
            <w:r w:rsidRPr="00B84CAB">
              <w:rPr>
                <w:color w:val="000000"/>
                <w:sz w:val="18"/>
                <w:szCs w:val="18"/>
              </w:rPr>
              <w:t xml:space="preserve"> 20, 703, 1995. </w:t>
            </w:r>
          </w:p>
          <w:p w14:paraId="5A0293FF" w14:textId="77777777" w:rsidR="002B45B1" w:rsidRPr="00B84CAB" w:rsidRDefault="002B45B1" w:rsidP="0049458D">
            <w:pPr>
              <w:shd w:val="clear" w:color="auto" w:fill="FFFFFF"/>
              <w:jc w:val="both"/>
              <w:rPr>
                <w:sz w:val="18"/>
                <w:szCs w:val="18"/>
              </w:rPr>
            </w:pPr>
            <w:r w:rsidRPr="00B84CAB">
              <w:rPr>
                <w:caps/>
                <w:color w:val="000000"/>
                <w:sz w:val="18"/>
                <w:szCs w:val="18"/>
              </w:rPr>
              <w:t>Greiner, R., Schwarzl,</w:t>
            </w:r>
            <w:r w:rsidRPr="00B84CAB">
              <w:rPr>
                <w:color w:val="000000"/>
                <w:sz w:val="18"/>
                <w:szCs w:val="18"/>
              </w:rPr>
              <w:t xml:space="preserve"> F.R. </w:t>
            </w:r>
            <w:r w:rsidRPr="00B84CAB">
              <w:rPr>
                <w:i/>
                <w:color w:val="000000"/>
                <w:sz w:val="18"/>
                <w:szCs w:val="18"/>
              </w:rPr>
              <w:t>Thermal Contraction and Volume Relaxation of Amorphous Polymers</w:t>
            </w:r>
            <w:r w:rsidRPr="00B84CAB">
              <w:rPr>
                <w:color w:val="000000"/>
                <w:sz w:val="18"/>
                <w:szCs w:val="18"/>
              </w:rPr>
              <w:t>. Rheol</w:t>
            </w:r>
            <w:r w:rsidR="001C0B5B" w:rsidRPr="00B84CAB">
              <w:rPr>
                <w:color w:val="000000"/>
                <w:sz w:val="18"/>
                <w:szCs w:val="18"/>
              </w:rPr>
              <w:t>ogica</w:t>
            </w:r>
            <w:r w:rsidRPr="00B84CAB">
              <w:rPr>
                <w:color w:val="000000"/>
                <w:sz w:val="18"/>
                <w:szCs w:val="18"/>
              </w:rPr>
              <w:t xml:space="preserve"> Acta 23, 138, 1984.</w:t>
            </w:r>
          </w:p>
        </w:tc>
      </w:tr>
      <w:tr w:rsidR="009A56CA" w14:paraId="5D58D14B"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52CEA9E6" w14:textId="77777777" w:rsidR="009A56CA" w:rsidRPr="00B7684B" w:rsidRDefault="009A56CA" w:rsidP="009A56CA">
            <w:pPr>
              <w:jc w:val="center"/>
              <w:rPr>
                <w:b/>
                <w:sz w:val="19"/>
              </w:rPr>
            </w:pPr>
            <w:r w:rsidRPr="00B7684B">
              <w:rPr>
                <w:b/>
                <w:sz w:val="19"/>
              </w:rPr>
              <w:t>Informace ke kombinované nebo distanční formě</w:t>
            </w:r>
          </w:p>
        </w:tc>
      </w:tr>
      <w:tr w:rsidR="009A56CA" w14:paraId="49D1DFA0"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336203F0" w14:textId="77777777" w:rsidR="009A56CA" w:rsidRPr="00B7684B" w:rsidRDefault="009A56CA" w:rsidP="009A56CA">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523DD1EC" w14:textId="77777777" w:rsidR="009A56CA" w:rsidRPr="00B7684B" w:rsidRDefault="009A56CA" w:rsidP="009A56CA">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28AB2C5E" w14:textId="77777777" w:rsidR="009A56CA" w:rsidRPr="00B7684B" w:rsidRDefault="009A56CA" w:rsidP="009A56CA">
            <w:pPr>
              <w:jc w:val="both"/>
              <w:rPr>
                <w:b/>
                <w:sz w:val="19"/>
              </w:rPr>
            </w:pPr>
            <w:r w:rsidRPr="00B7684B">
              <w:rPr>
                <w:b/>
                <w:sz w:val="19"/>
              </w:rPr>
              <w:t xml:space="preserve">hodin </w:t>
            </w:r>
          </w:p>
        </w:tc>
      </w:tr>
      <w:tr w:rsidR="009A56CA" w14:paraId="36415F8F"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37CCFEC" w14:textId="77777777" w:rsidR="009A56CA" w:rsidRPr="00B7684B" w:rsidRDefault="009A56CA" w:rsidP="009A56CA">
            <w:pPr>
              <w:jc w:val="both"/>
              <w:rPr>
                <w:b/>
                <w:sz w:val="19"/>
              </w:rPr>
            </w:pPr>
            <w:r w:rsidRPr="00B7684B">
              <w:rPr>
                <w:b/>
                <w:sz w:val="19"/>
              </w:rPr>
              <w:t>Informace o způsobu kontaktu s vyučujícím</w:t>
            </w:r>
          </w:p>
        </w:tc>
      </w:tr>
      <w:tr w:rsidR="009A56CA" w14:paraId="5321CA77" w14:textId="77777777" w:rsidTr="00B7684B">
        <w:trPr>
          <w:trHeight w:val="286"/>
        </w:trPr>
        <w:tc>
          <w:tcPr>
            <w:tcW w:w="10349" w:type="dxa"/>
            <w:gridSpan w:val="12"/>
            <w:tcBorders>
              <w:top w:val="single" w:sz="4" w:space="0" w:color="auto"/>
              <w:left w:val="single" w:sz="4" w:space="0" w:color="auto"/>
              <w:bottom w:val="single" w:sz="4" w:space="0" w:color="auto"/>
              <w:right w:val="single" w:sz="4" w:space="0" w:color="auto"/>
            </w:tcBorders>
          </w:tcPr>
          <w:p w14:paraId="022FAA82" w14:textId="0E30917E" w:rsidR="008B0DD0" w:rsidRDefault="008B0DD0"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784A447E" w14:textId="77777777" w:rsidR="00B84CAB" w:rsidRPr="0064112C" w:rsidRDefault="00B84CAB" w:rsidP="004B0BCA">
            <w:pPr>
              <w:pStyle w:val="xxmsonormal"/>
              <w:shd w:val="clear" w:color="auto" w:fill="FFFFFF"/>
              <w:spacing w:before="0" w:beforeAutospacing="0" w:after="0" w:afterAutospacing="0"/>
              <w:jc w:val="both"/>
              <w:rPr>
                <w:color w:val="000000"/>
                <w:sz w:val="10"/>
                <w:szCs w:val="10"/>
              </w:rPr>
            </w:pPr>
          </w:p>
          <w:p w14:paraId="570E1AAA" w14:textId="350C39D8" w:rsidR="00783CD8" w:rsidRPr="00B84CAB" w:rsidRDefault="004B0BCA" w:rsidP="00B7684B">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121" w:history="1">
              <w:r w:rsidR="0035297B" w:rsidRPr="00B7684B">
                <w:rPr>
                  <w:rStyle w:val="Hyperlink"/>
                  <w:sz w:val="19"/>
                </w:rPr>
                <w:t>slobodian@utb.cz</w:t>
              </w:r>
            </w:hyperlink>
            <w:r w:rsidRPr="00B7684B">
              <w:rPr>
                <w:color w:val="000000"/>
                <w:sz w:val="19"/>
              </w:rPr>
              <w:t>, 576</w:t>
            </w:r>
            <w:r w:rsidR="0035297B" w:rsidRPr="00B7684B">
              <w:rPr>
                <w:color w:val="000000"/>
                <w:sz w:val="19"/>
              </w:rPr>
              <w:t> </w:t>
            </w:r>
            <w:r w:rsidRPr="00B7684B">
              <w:rPr>
                <w:color w:val="000000"/>
                <w:sz w:val="19"/>
              </w:rPr>
              <w:t>03</w:t>
            </w:r>
            <w:r w:rsidR="0035297B" w:rsidRPr="00B7684B">
              <w:rPr>
                <w:color w:val="000000"/>
                <w:sz w:val="19"/>
              </w:rPr>
              <w:t>1</w:t>
            </w:r>
            <w:r w:rsidR="00783CD8">
              <w:rPr>
                <w:color w:val="000000"/>
                <w:sz w:val="19"/>
              </w:rPr>
              <w:t> </w:t>
            </w:r>
            <w:r w:rsidR="0035297B" w:rsidRPr="00B7684B">
              <w:rPr>
                <w:color w:val="000000"/>
                <w:sz w:val="19"/>
              </w:rPr>
              <w:t>350</w:t>
            </w:r>
            <w:r w:rsidRPr="00B7684B">
              <w:rPr>
                <w:color w:val="000000"/>
                <w:sz w:val="19"/>
              </w:rPr>
              <w:t>.</w:t>
            </w:r>
          </w:p>
        </w:tc>
      </w:tr>
      <w:tr w:rsidR="008254EF" w14:paraId="67767C81" w14:textId="77777777" w:rsidTr="00B7684B">
        <w:trPr>
          <w:trHeight w:val="282"/>
        </w:trPr>
        <w:tc>
          <w:tcPr>
            <w:tcW w:w="10349" w:type="dxa"/>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4B9A97" w14:textId="507BDF30" w:rsidR="008254EF" w:rsidRPr="008254EF" w:rsidRDefault="008254EF" w:rsidP="008254EF">
            <w:pPr>
              <w:rPr>
                <w:b/>
                <w:sz w:val="28"/>
                <w:szCs w:val="28"/>
              </w:rPr>
            </w:pPr>
            <w:r w:rsidRPr="008254EF">
              <w:lastRenderedPageBreak/>
              <w:br w:type="page"/>
            </w:r>
            <w:r w:rsidRPr="008254EF">
              <w:rPr>
                <w:b/>
                <w:sz w:val="28"/>
                <w:szCs w:val="28"/>
              </w:rPr>
              <w:t>B-III – Charakteristika studijního předmětu</w:t>
            </w:r>
          </w:p>
        </w:tc>
      </w:tr>
      <w:tr w:rsidR="008254EF" w:rsidRPr="00DF6C82" w14:paraId="070485DD"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7933F0C" w14:textId="77777777" w:rsidR="008254EF" w:rsidRPr="00B7684B" w:rsidRDefault="008254EF" w:rsidP="00A521FB">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76E6958F" w14:textId="77777777" w:rsidR="008254EF" w:rsidRPr="00B7684B" w:rsidRDefault="008254EF" w:rsidP="00A521FB">
            <w:pPr>
              <w:jc w:val="both"/>
              <w:rPr>
                <w:b/>
                <w:sz w:val="19"/>
              </w:rPr>
            </w:pPr>
            <w:bookmarkStart w:id="1329" w:name="Transport_Phenom"/>
            <w:bookmarkEnd w:id="1329"/>
            <w:r w:rsidRPr="00B7684B">
              <w:rPr>
                <w:b/>
                <w:spacing w:val="-2"/>
                <w:sz w:val="19"/>
              </w:rPr>
              <w:t>Transport Phenomena</w:t>
            </w:r>
          </w:p>
        </w:tc>
      </w:tr>
      <w:tr w:rsidR="008254EF" w14:paraId="5E4F8F14"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902CF3" w14:textId="77777777" w:rsidR="008254EF" w:rsidRPr="00B7684B" w:rsidRDefault="008254EF" w:rsidP="00A521FB">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5D1952EC" w14:textId="77777777" w:rsidR="008254EF" w:rsidRPr="00B7684B" w:rsidRDefault="008254EF" w:rsidP="00A521FB">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8F101C" w14:textId="77777777" w:rsidR="008254EF" w:rsidRPr="00B7684B" w:rsidRDefault="008254EF" w:rsidP="00A521FB">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1E69DCFD" w14:textId="77777777" w:rsidR="008254EF" w:rsidRPr="00B7684B" w:rsidRDefault="008254EF" w:rsidP="00A521FB">
            <w:pPr>
              <w:jc w:val="both"/>
              <w:rPr>
                <w:sz w:val="19"/>
              </w:rPr>
            </w:pPr>
          </w:p>
        </w:tc>
      </w:tr>
      <w:tr w:rsidR="003B3A9A" w14:paraId="770355AE"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30E2CF" w14:textId="77777777" w:rsidR="008254EF" w:rsidRPr="00B7684B" w:rsidRDefault="008254EF" w:rsidP="00A521FB">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4779F24B" w14:textId="77777777" w:rsidR="008254EF" w:rsidRPr="00B7684B" w:rsidRDefault="008254EF" w:rsidP="00A521FB">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2C5111F2" w14:textId="77777777" w:rsidR="008254EF" w:rsidRPr="00B7684B" w:rsidRDefault="008254EF" w:rsidP="00A521FB">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3D2A3D91" w14:textId="77777777" w:rsidR="008254EF" w:rsidRPr="00B7684B" w:rsidRDefault="008254EF" w:rsidP="00A521FB">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1888B68D" w14:textId="77777777" w:rsidR="008254EF" w:rsidRPr="00B7684B" w:rsidRDefault="008254EF" w:rsidP="00A521FB">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4FCFEEA7" w14:textId="77777777" w:rsidR="008254EF" w:rsidRPr="00B7684B" w:rsidRDefault="008254EF" w:rsidP="00A521FB">
            <w:pPr>
              <w:jc w:val="both"/>
              <w:rPr>
                <w:sz w:val="19"/>
              </w:rPr>
            </w:pPr>
          </w:p>
        </w:tc>
      </w:tr>
      <w:tr w:rsidR="008254EF" w14:paraId="05B4E9C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FAEC52" w14:textId="77777777" w:rsidR="008254EF" w:rsidRPr="00B7684B" w:rsidRDefault="008254EF" w:rsidP="00A521FB">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1648E63A" w14:textId="77777777" w:rsidR="008254EF" w:rsidRPr="00B7684B" w:rsidRDefault="008254EF" w:rsidP="00A521FB">
            <w:pPr>
              <w:jc w:val="both"/>
              <w:rPr>
                <w:sz w:val="19"/>
              </w:rPr>
            </w:pPr>
          </w:p>
        </w:tc>
      </w:tr>
      <w:tr w:rsidR="008254EF" w14:paraId="586ABC8F"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7965AB" w14:textId="77777777" w:rsidR="008254EF" w:rsidRPr="00B7684B" w:rsidRDefault="008254EF" w:rsidP="00A521FB">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343DF397" w14:textId="77777777" w:rsidR="008254EF" w:rsidRPr="008B0DD0" w:rsidRDefault="008254EF" w:rsidP="00A521FB">
            <w:pPr>
              <w:jc w:val="both"/>
              <w:rPr>
                <w:sz w:val="19"/>
                <w:szCs w:val="19"/>
              </w:rPr>
            </w:pPr>
            <w:r w:rsidRPr="008B0DD0">
              <w:rPr>
                <w:sz w:val="19"/>
                <w:szCs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47B6B09C" w14:textId="77777777" w:rsidR="008254EF" w:rsidRPr="00B7684B" w:rsidRDefault="008254EF" w:rsidP="00A521FB">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46A238D2" w14:textId="77777777" w:rsidR="008254EF" w:rsidRPr="00B7684B" w:rsidRDefault="008254EF" w:rsidP="00A521FB">
            <w:pPr>
              <w:jc w:val="both"/>
              <w:rPr>
                <w:sz w:val="19"/>
              </w:rPr>
            </w:pPr>
          </w:p>
        </w:tc>
      </w:tr>
      <w:tr w:rsidR="008254EF" w14:paraId="55B4682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D0A5D9" w14:textId="77777777" w:rsidR="008254EF" w:rsidRPr="00B7684B" w:rsidRDefault="008254EF" w:rsidP="00A521FB">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0C773EE4" w14:textId="77777777" w:rsidR="008254EF" w:rsidRPr="00B7684B" w:rsidRDefault="008254EF" w:rsidP="00A521FB">
            <w:pPr>
              <w:jc w:val="both"/>
              <w:rPr>
                <w:sz w:val="19"/>
              </w:rPr>
            </w:pPr>
          </w:p>
        </w:tc>
      </w:tr>
      <w:tr w:rsidR="008254EF" w:rsidRPr="00FA5B63" w14:paraId="6D8E1B76"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050B6F6B" w14:textId="77777777" w:rsidR="008254EF" w:rsidRPr="00B7684B" w:rsidRDefault="008254EF" w:rsidP="00A521FB">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22BDFC8B" w14:textId="77777777" w:rsidR="008254EF" w:rsidRPr="008B0DD0" w:rsidRDefault="008254EF" w:rsidP="00A521FB">
            <w:pPr>
              <w:rPr>
                <w:sz w:val="19"/>
                <w:szCs w:val="19"/>
              </w:rPr>
            </w:pPr>
            <w:r w:rsidRPr="008B0DD0">
              <w:rPr>
                <w:spacing w:val="-2"/>
                <w:sz w:val="19"/>
                <w:szCs w:val="19"/>
              </w:rPr>
              <w:t>prof. Ing. Petr Svoboda, Ph.D.</w:t>
            </w:r>
          </w:p>
        </w:tc>
      </w:tr>
      <w:tr w:rsidR="008254EF" w:rsidRPr="00FA5B63" w14:paraId="659E3B8E"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7FC07C31" w14:textId="77777777" w:rsidR="008254EF" w:rsidRPr="00B7684B" w:rsidRDefault="008254EF" w:rsidP="00A521FB">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16696D99" w14:textId="77777777" w:rsidR="008254EF" w:rsidRPr="008B0DD0" w:rsidRDefault="008254EF" w:rsidP="00A521FB">
            <w:pPr>
              <w:jc w:val="both"/>
              <w:rPr>
                <w:sz w:val="19"/>
                <w:szCs w:val="19"/>
              </w:rPr>
            </w:pPr>
            <w:r w:rsidRPr="008B0DD0">
              <w:rPr>
                <w:sz w:val="19"/>
                <w:szCs w:val="19"/>
              </w:rPr>
              <w:t>100%</w:t>
            </w:r>
          </w:p>
        </w:tc>
      </w:tr>
      <w:tr w:rsidR="008254EF" w14:paraId="3FF359F3"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5FA08A" w14:textId="77777777" w:rsidR="008254EF" w:rsidRPr="00B7684B" w:rsidRDefault="008254EF" w:rsidP="00A521FB">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299E7B77" w14:textId="77777777" w:rsidR="008254EF" w:rsidRPr="00B7684B" w:rsidRDefault="008254EF" w:rsidP="00A521FB">
            <w:pPr>
              <w:jc w:val="both"/>
              <w:rPr>
                <w:sz w:val="19"/>
              </w:rPr>
            </w:pPr>
          </w:p>
        </w:tc>
      </w:tr>
      <w:tr w:rsidR="008254EF" w:rsidRPr="00B95FAF" w14:paraId="141C6B52"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75CEA853" w14:textId="77777777" w:rsidR="008254EF" w:rsidRPr="008B0DD0" w:rsidRDefault="008254EF" w:rsidP="00A521FB">
            <w:pPr>
              <w:spacing w:before="20" w:after="20"/>
              <w:rPr>
                <w:sz w:val="19"/>
                <w:szCs w:val="19"/>
              </w:rPr>
            </w:pPr>
            <w:r w:rsidRPr="008B0DD0">
              <w:rPr>
                <w:spacing w:val="-2"/>
                <w:sz w:val="19"/>
                <w:szCs w:val="19"/>
              </w:rPr>
              <w:t>prof. Ing. Petr Svoboda, Ph.D.</w:t>
            </w:r>
          </w:p>
        </w:tc>
      </w:tr>
      <w:tr w:rsidR="008254EF" w14:paraId="202B93FD"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4DE34F" w14:textId="77777777" w:rsidR="008254EF" w:rsidRPr="00B7684B" w:rsidRDefault="008254EF" w:rsidP="00A521FB">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44162238" w14:textId="77777777" w:rsidR="008254EF" w:rsidRPr="00B7684B" w:rsidRDefault="008254EF" w:rsidP="00A521FB">
            <w:pPr>
              <w:jc w:val="both"/>
              <w:rPr>
                <w:sz w:val="19"/>
              </w:rPr>
            </w:pPr>
          </w:p>
        </w:tc>
      </w:tr>
      <w:tr w:rsidR="008254EF" w:rsidRPr="007B40BC" w14:paraId="4778B3C3" w14:textId="77777777" w:rsidTr="00B7684B">
        <w:trPr>
          <w:trHeight w:val="3800"/>
        </w:trPr>
        <w:tc>
          <w:tcPr>
            <w:tcW w:w="10349" w:type="dxa"/>
            <w:gridSpan w:val="12"/>
            <w:tcBorders>
              <w:top w:val="nil"/>
              <w:left w:val="single" w:sz="4" w:space="0" w:color="auto"/>
              <w:bottom w:val="single" w:sz="12" w:space="0" w:color="auto"/>
              <w:right w:val="single" w:sz="4" w:space="0" w:color="auto"/>
            </w:tcBorders>
          </w:tcPr>
          <w:p w14:paraId="42D91BFD" w14:textId="77777777" w:rsidR="008254EF" w:rsidRPr="008B0DD0" w:rsidRDefault="008254EF" w:rsidP="00A521FB">
            <w:pPr>
              <w:jc w:val="both"/>
              <w:rPr>
                <w:sz w:val="19"/>
                <w:szCs w:val="19"/>
              </w:rPr>
            </w:pPr>
            <w:r w:rsidRPr="008B0DD0">
              <w:rPr>
                <w:color w:val="000000"/>
                <w:sz w:val="19"/>
                <w:szCs w:val="19"/>
                <w:shd w:val="clear" w:color="auto" w:fill="FFFFFF"/>
              </w:rPr>
              <w:t>Cílem předmětu je rozšířit a prohloubit znalosti v oblasti procesního inženýrství. Studenti získají znalosti stěžejních pojmů v oblastech bilance, proudění tekutin a mechanismů sdílení tepla. </w:t>
            </w:r>
          </w:p>
          <w:p w14:paraId="1E1392E7" w14:textId="77777777" w:rsidR="008254EF" w:rsidRPr="00B7684B" w:rsidRDefault="008254EF" w:rsidP="00A521FB">
            <w:pPr>
              <w:jc w:val="both"/>
              <w:rPr>
                <w:sz w:val="8"/>
                <w:szCs w:val="8"/>
              </w:rPr>
            </w:pPr>
          </w:p>
          <w:p w14:paraId="6FF76129" w14:textId="77777777" w:rsidR="008254EF" w:rsidRPr="008B0DD0" w:rsidRDefault="008254EF" w:rsidP="00A521FB">
            <w:pPr>
              <w:jc w:val="both"/>
              <w:rPr>
                <w:sz w:val="19"/>
                <w:szCs w:val="19"/>
                <w:u w:val="single"/>
              </w:rPr>
            </w:pPr>
            <w:r w:rsidRPr="008B0DD0">
              <w:rPr>
                <w:sz w:val="19"/>
                <w:szCs w:val="19"/>
                <w:u w:val="single"/>
              </w:rPr>
              <w:t>Základní témata:</w:t>
            </w:r>
          </w:p>
          <w:p w14:paraId="00575969"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Základní pojmy procesního inženýrství. </w:t>
            </w:r>
          </w:p>
          <w:p w14:paraId="320DB9D5"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Bilance hmotnosti a látkového množství. </w:t>
            </w:r>
          </w:p>
          <w:p w14:paraId="539EEC0F"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Tepelné bilance technologických procesů. </w:t>
            </w:r>
          </w:p>
          <w:p w14:paraId="12D2CED9"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Proudění tekutiny. </w:t>
            </w:r>
          </w:p>
          <w:p w14:paraId="3C5614AD"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Bernoulliho rovnice reálné tekutiny. </w:t>
            </w:r>
          </w:p>
          <w:p w14:paraId="4D641361"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Proudění tekutiny potrubím. </w:t>
            </w:r>
          </w:p>
          <w:p w14:paraId="1348449C"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Podobnost systémů a dějů. </w:t>
            </w:r>
          </w:p>
          <w:p w14:paraId="567CDC61"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Mechanismy sdílení tepla. </w:t>
            </w:r>
          </w:p>
          <w:p w14:paraId="0F1F4890"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Fourierův zákon sdílení tepla vedením. </w:t>
            </w:r>
          </w:p>
          <w:p w14:paraId="3E2F6F30"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Tepelná vodivost materiálů. </w:t>
            </w:r>
          </w:p>
          <w:p w14:paraId="3CC96B17"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Přestup tepla, součinitel přestupu tepla. </w:t>
            </w:r>
          </w:p>
          <w:p w14:paraId="161E255A"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Přestup tepla beze změny skupenství. </w:t>
            </w:r>
          </w:p>
          <w:p w14:paraId="1D8BB8ED"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Přestup tepla při kondenzaci a varu. </w:t>
            </w:r>
          </w:p>
          <w:p w14:paraId="14421DAA" w14:textId="77777777" w:rsidR="008254EF" w:rsidRPr="00B7684B" w:rsidRDefault="008254EF" w:rsidP="00A521FB">
            <w:pPr>
              <w:jc w:val="both"/>
              <w:rPr>
                <w:sz w:val="19"/>
                <w:u w:val="single"/>
              </w:rPr>
            </w:pPr>
            <w:r w:rsidRPr="008B0DD0">
              <w:rPr>
                <w:color w:val="000000"/>
                <w:sz w:val="19"/>
                <w:szCs w:val="19"/>
                <w:shd w:val="clear" w:color="auto" w:fill="FFFFFF"/>
              </w:rPr>
              <w:t>- Prostup tepla.</w:t>
            </w:r>
            <w:r w:rsidRPr="00B7684B">
              <w:rPr>
                <w:color w:val="000000"/>
                <w:sz w:val="19"/>
                <w:shd w:val="clear" w:color="auto" w:fill="FFFFFF"/>
              </w:rPr>
              <w:t> </w:t>
            </w:r>
          </w:p>
        </w:tc>
      </w:tr>
      <w:tr w:rsidR="008254EF" w:rsidRPr="007B40BC" w14:paraId="20855415"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7C9511BC" w14:textId="77777777" w:rsidR="008254EF" w:rsidRPr="00B7684B" w:rsidRDefault="008254EF" w:rsidP="00A521FB">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7DD64796" w14:textId="77777777" w:rsidR="008254EF" w:rsidRPr="00B7684B" w:rsidRDefault="008254EF" w:rsidP="00A521FB">
            <w:pPr>
              <w:jc w:val="both"/>
              <w:rPr>
                <w:sz w:val="19"/>
              </w:rPr>
            </w:pPr>
          </w:p>
        </w:tc>
      </w:tr>
      <w:tr w:rsidR="008254EF" w:rsidRPr="007B40BC" w14:paraId="599824A7" w14:textId="77777777" w:rsidTr="00B7684B">
        <w:trPr>
          <w:trHeight w:val="1497"/>
        </w:trPr>
        <w:tc>
          <w:tcPr>
            <w:tcW w:w="10349" w:type="dxa"/>
            <w:gridSpan w:val="12"/>
            <w:tcBorders>
              <w:top w:val="nil"/>
              <w:left w:val="single" w:sz="4" w:space="0" w:color="auto"/>
              <w:bottom w:val="single" w:sz="4" w:space="0" w:color="auto"/>
              <w:right w:val="single" w:sz="4" w:space="0" w:color="auto"/>
            </w:tcBorders>
          </w:tcPr>
          <w:p w14:paraId="35F77695" w14:textId="77777777" w:rsidR="008254EF" w:rsidRPr="008B0DD0" w:rsidRDefault="008254EF" w:rsidP="00A521FB">
            <w:pPr>
              <w:jc w:val="both"/>
              <w:rPr>
                <w:sz w:val="19"/>
                <w:szCs w:val="19"/>
                <w:u w:val="single"/>
              </w:rPr>
            </w:pPr>
            <w:r w:rsidRPr="008B0DD0">
              <w:rPr>
                <w:sz w:val="19"/>
                <w:szCs w:val="19"/>
                <w:u w:val="single"/>
              </w:rPr>
              <w:t>Povinná literatura:</w:t>
            </w:r>
          </w:p>
          <w:p w14:paraId="718CFA82" w14:textId="77777777" w:rsidR="008254EF" w:rsidRPr="008B0DD0" w:rsidRDefault="008254EF" w:rsidP="00A521FB">
            <w:pPr>
              <w:jc w:val="both"/>
              <w:rPr>
                <w:sz w:val="19"/>
                <w:szCs w:val="19"/>
              </w:rPr>
            </w:pPr>
            <w:r w:rsidRPr="008B0DD0">
              <w:rPr>
                <w:sz w:val="19"/>
                <w:szCs w:val="19"/>
              </w:rPr>
              <w:t xml:space="preserve">CHHABRA, R., SHANKAR, V. </w:t>
            </w:r>
            <w:r w:rsidRPr="008B0DD0">
              <w:rPr>
                <w:i/>
                <w:sz w:val="19"/>
                <w:szCs w:val="19"/>
              </w:rPr>
              <w:t xml:space="preserve">Coulson and Richardson's Chemical Engineering, Volume 1A - Fluid Flow - Fundamentals and Applications. </w:t>
            </w:r>
            <w:r w:rsidRPr="008B0DD0">
              <w:rPr>
                <w:sz w:val="19"/>
                <w:szCs w:val="19"/>
              </w:rPr>
              <w:t>7th Ed.</w:t>
            </w:r>
            <w:r w:rsidRPr="008B0DD0">
              <w:rPr>
                <w:i/>
                <w:sz w:val="19"/>
                <w:szCs w:val="19"/>
              </w:rPr>
              <w:t xml:space="preserve"> </w:t>
            </w:r>
            <w:r w:rsidRPr="008B0DD0">
              <w:rPr>
                <w:sz w:val="19"/>
                <w:szCs w:val="19"/>
              </w:rPr>
              <w:t xml:space="preserve">Oxford: Elsevier, 2018. ISBN/ISSN 978-0-08-101099-0. Dostupné z: </w:t>
            </w:r>
            <w:hyperlink r:id="rId122" w:history="1">
              <w:r w:rsidRPr="00B7684B">
                <w:rPr>
                  <w:rStyle w:val="Hyperlink"/>
                  <w:sz w:val="19"/>
                </w:rPr>
                <w:t>https://app.knovel.com/hotlink/toc/id:kpCRCEVAF4/coulson-richardsons-chemical/coulson-richardsons-chemical</w:t>
              </w:r>
            </w:hyperlink>
            <w:r w:rsidRPr="00B7684B">
              <w:rPr>
                <w:sz w:val="19"/>
              </w:rPr>
              <w:t>.</w:t>
            </w:r>
          </w:p>
          <w:p w14:paraId="487338E6" w14:textId="77777777" w:rsidR="008254EF" w:rsidRPr="00B7684B" w:rsidRDefault="008254EF" w:rsidP="00A521FB">
            <w:pPr>
              <w:jc w:val="both"/>
              <w:rPr>
                <w:sz w:val="19"/>
              </w:rPr>
            </w:pPr>
            <w:r w:rsidRPr="008B0DD0">
              <w:rPr>
                <w:sz w:val="19"/>
                <w:szCs w:val="19"/>
              </w:rPr>
              <w:t xml:space="preserve">CHHABRA, R., SHANKAR, V. </w:t>
            </w:r>
            <w:r w:rsidRPr="008B0DD0">
              <w:rPr>
                <w:i/>
                <w:sz w:val="19"/>
                <w:szCs w:val="19"/>
              </w:rPr>
              <w:t xml:space="preserve">Coulson and Richardson's Chemical Engineering, Volume 1B - Heat and Mass Transfer - Fundamentals and Applications. </w:t>
            </w:r>
            <w:r w:rsidRPr="008B0DD0">
              <w:rPr>
                <w:sz w:val="19"/>
                <w:szCs w:val="19"/>
              </w:rPr>
              <w:t>7th Ed.</w:t>
            </w:r>
            <w:r w:rsidRPr="008B0DD0">
              <w:rPr>
                <w:i/>
                <w:sz w:val="19"/>
                <w:szCs w:val="19"/>
              </w:rPr>
              <w:t xml:space="preserve"> </w:t>
            </w:r>
            <w:r w:rsidRPr="008B0DD0">
              <w:rPr>
                <w:sz w:val="19"/>
                <w:szCs w:val="19"/>
              </w:rPr>
              <w:t xml:space="preserve">Oxford: Elsevier, 2018. ISBN 978-0-08-102550-5. Dostupné z: </w:t>
            </w:r>
            <w:hyperlink r:id="rId123" w:history="1">
              <w:r w:rsidRPr="00B7684B">
                <w:rPr>
                  <w:rStyle w:val="Hyperlink"/>
                  <w:sz w:val="19"/>
                </w:rPr>
                <w:t>https://app.knovel.com/hotlink/toc/id:kpCRCEVBH7/coulson-richardsons-chemical/coulson-richardsons-chemical</w:t>
              </w:r>
            </w:hyperlink>
            <w:r w:rsidRPr="00B7684B">
              <w:rPr>
                <w:sz w:val="19"/>
              </w:rPr>
              <w:t>.</w:t>
            </w:r>
          </w:p>
          <w:p w14:paraId="075AAA26" w14:textId="77777777" w:rsidR="008254EF" w:rsidRPr="008B0DD0" w:rsidRDefault="008254EF" w:rsidP="00A521FB">
            <w:pPr>
              <w:jc w:val="both"/>
              <w:rPr>
                <w:sz w:val="19"/>
                <w:szCs w:val="19"/>
              </w:rPr>
            </w:pPr>
            <w:r w:rsidRPr="008B0DD0">
              <w:rPr>
                <w:sz w:val="19"/>
                <w:szCs w:val="19"/>
              </w:rPr>
              <w:t xml:space="preserve">RIZVI, S.S.H. </w:t>
            </w:r>
            <w:r w:rsidRPr="008B0DD0">
              <w:rPr>
                <w:i/>
                <w:sz w:val="19"/>
                <w:szCs w:val="19"/>
              </w:rPr>
              <w:t>Separation, Extraction and Concentration Processes in the Food, Beverage and Nutraceutical Industries</w:t>
            </w:r>
            <w:r w:rsidRPr="008B0DD0">
              <w:rPr>
                <w:sz w:val="19"/>
                <w:szCs w:val="19"/>
              </w:rPr>
              <w:t xml:space="preserve">. Cambridge: Woodhead Publishing, 2010. ISBN 978-1-84569-645-0. Dostupné z: </w:t>
            </w:r>
            <w:hyperlink r:id="rId124" w:history="1">
              <w:r w:rsidRPr="00B7684B">
                <w:rPr>
                  <w:rStyle w:val="Hyperlink"/>
                  <w:sz w:val="19"/>
                </w:rPr>
                <w:t>https://app.knovel.com/hotlink/toc/id:kpSECPFBNQ/separation-extraction/separation-extraction</w:t>
              </w:r>
            </w:hyperlink>
            <w:r w:rsidRPr="00B7684B">
              <w:rPr>
                <w:sz w:val="19"/>
              </w:rPr>
              <w:t>.</w:t>
            </w:r>
          </w:p>
          <w:p w14:paraId="3C3E1812" w14:textId="77777777" w:rsidR="008254EF" w:rsidRPr="00B7684B" w:rsidRDefault="008254EF" w:rsidP="00A521FB">
            <w:pPr>
              <w:jc w:val="both"/>
              <w:rPr>
                <w:sz w:val="8"/>
                <w:szCs w:val="8"/>
                <w:u w:val="single"/>
              </w:rPr>
            </w:pPr>
          </w:p>
          <w:p w14:paraId="352E4115" w14:textId="77777777" w:rsidR="008254EF" w:rsidRPr="008B0DD0" w:rsidRDefault="008254EF" w:rsidP="00A521FB">
            <w:pPr>
              <w:jc w:val="both"/>
              <w:rPr>
                <w:sz w:val="19"/>
                <w:szCs w:val="19"/>
                <w:u w:val="single"/>
              </w:rPr>
            </w:pPr>
            <w:r w:rsidRPr="008B0DD0">
              <w:rPr>
                <w:sz w:val="19"/>
                <w:szCs w:val="19"/>
                <w:u w:val="single"/>
              </w:rPr>
              <w:t>Doporučená literatura:</w:t>
            </w:r>
          </w:p>
          <w:p w14:paraId="4A83949A" w14:textId="77777777" w:rsidR="008254EF" w:rsidRPr="00B7684B" w:rsidRDefault="008254EF" w:rsidP="00A521FB">
            <w:pPr>
              <w:jc w:val="both"/>
              <w:rPr>
                <w:sz w:val="19"/>
              </w:rPr>
            </w:pPr>
            <w:r w:rsidRPr="008B0DD0">
              <w:rPr>
                <w:sz w:val="19"/>
                <w:szCs w:val="19"/>
              </w:rPr>
              <w:t xml:space="preserve">VOGELPOHL, A. </w:t>
            </w:r>
            <w:r w:rsidRPr="008B0DD0">
              <w:rPr>
                <w:i/>
                <w:sz w:val="19"/>
                <w:szCs w:val="19"/>
              </w:rPr>
              <w:t>Distillation - The Theory</w:t>
            </w:r>
            <w:r w:rsidRPr="008B0DD0">
              <w:rPr>
                <w:sz w:val="19"/>
                <w:szCs w:val="19"/>
              </w:rPr>
              <w:t xml:space="preserve">. Munich: De Gruyter, 2015. ISBN 978-3-11-029284-8. Dostupné z: </w:t>
            </w:r>
            <w:hyperlink r:id="rId125" w:history="1">
              <w:r w:rsidRPr="00B7684B">
                <w:rPr>
                  <w:rStyle w:val="Hyperlink"/>
                  <w:sz w:val="19"/>
                </w:rPr>
                <w:t>https://app.knovel.com/hotlink/toc/id:kpDTT0000M/distillation-theory/distillation-theory</w:t>
              </w:r>
            </w:hyperlink>
            <w:r w:rsidRPr="00B7684B">
              <w:rPr>
                <w:sz w:val="19"/>
              </w:rPr>
              <w:t>.</w:t>
            </w:r>
          </w:p>
          <w:p w14:paraId="34E8A6D9" w14:textId="77777777" w:rsidR="008254EF" w:rsidRPr="008B0DD0" w:rsidRDefault="008254EF" w:rsidP="00A521FB">
            <w:pPr>
              <w:jc w:val="both"/>
              <w:rPr>
                <w:sz w:val="19"/>
                <w:szCs w:val="19"/>
              </w:rPr>
            </w:pPr>
            <w:r w:rsidRPr="008B0DD0">
              <w:rPr>
                <w:sz w:val="19"/>
                <w:szCs w:val="19"/>
              </w:rPr>
              <w:t xml:space="preserve">GÓRAK, A., SORENSEN, E. </w:t>
            </w:r>
            <w:r w:rsidRPr="008B0DD0">
              <w:rPr>
                <w:i/>
                <w:sz w:val="19"/>
                <w:szCs w:val="19"/>
              </w:rPr>
              <w:t>Distillation: Fundamentals and Principles</w:t>
            </w:r>
            <w:r w:rsidRPr="008B0DD0">
              <w:rPr>
                <w:sz w:val="19"/>
                <w:szCs w:val="19"/>
              </w:rPr>
              <w:t xml:space="preserve">. London: Elsevier, 2014. ISBN/ISSN 978-0-12-386547-2. Dostupné z: </w:t>
            </w:r>
            <w:hyperlink r:id="rId126" w:history="1">
              <w:r w:rsidRPr="00B7684B">
                <w:rPr>
                  <w:rStyle w:val="Hyperlink"/>
                  <w:sz w:val="19"/>
                </w:rPr>
                <w:t>https://app.knovel.com/hotlink/toc/id:kpDFP00001/distillation-fundamentals/distillation-fundamentals</w:t>
              </w:r>
            </w:hyperlink>
            <w:r w:rsidRPr="00B7684B">
              <w:rPr>
                <w:sz w:val="19"/>
              </w:rPr>
              <w:t>.</w:t>
            </w:r>
          </w:p>
          <w:p w14:paraId="5C559092" w14:textId="77777777" w:rsidR="008254EF" w:rsidRPr="00B7684B" w:rsidRDefault="008254EF" w:rsidP="00A521FB">
            <w:pPr>
              <w:jc w:val="both"/>
              <w:rPr>
                <w:sz w:val="19"/>
              </w:rPr>
            </w:pPr>
            <w:r w:rsidRPr="008B0DD0">
              <w:rPr>
                <w:sz w:val="19"/>
                <w:szCs w:val="19"/>
              </w:rPr>
              <w:t xml:space="preserve">PERLMUTTER, B.A. </w:t>
            </w:r>
            <w:r w:rsidRPr="008B0DD0">
              <w:rPr>
                <w:i/>
                <w:sz w:val="19"/>
                <w:szCs w:val="19"/>
              </w:rPr>
              <w:t>Solid-Liquid Filtration - Practical Guides in Chemical Engineering</w:t>
            </w:r>
            <w:r w:rsidRPr="008B0DD0">
              <w:rPr>
                <w:sz w:val="19"/>
                <w:szCs w:val="19"/>
              </w:rPr>
              <w:t xml:space="preserve">. Elsevier, 2015. ISBN 978-0-12-803053-0. Dostupné z: </w:t>
            </w:r>
            <w:hyperlink r:id="rId127" w:history="1">
              <w:r w:rsidRPr="00B7684B">
                <w:rPr>
                  <w:rStyle w:val="Hyperlink"/>
                  <w:sz w:val="19"/>
                </w:rPr>
                <w:t>https://app.knovel.com/hotlink/toc/id:kpSLFPGCE2/solid-liquid-filtration/solid-liquid-filtration</w:t>
              </w:r>
            </w:hyperlink>
            <w:r w:rsidRPr="00B7684B">
              <w:rPr>
                <w:sz w:val="19"/>
              </w:rPr>
              <w:t>.</w:t>
            </w:r>
          </w:p>
        </w:tc>
      </w:tr>
      <w:tr w:rsidR="008254EF" w14:paraId="1FBA7EED"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3CC2FEEC" w14:textId="77777777" w:rsidR="008254EF" w:rsidRPr="00B7684B" w:rsidRDefault="008254EF" w:rsidP="00A521FB">
            <w:pPr>
              <w:jc w:val="center"/>
              <w:rPr>
                <w:b/>
                <w:sz w:val="19"/>
              </w:rPr>
            </w:pPr>
            <w:r w:rsidRPr="00B7684B">
              <w:rPr>
                <w:b/>
                <w:sz w:val="19"/>
              </w:rPr>
              <w:t>Informace ke kombinované nebo distanční formě</w:t>
            </w:r>
          </w:p>
        </w:tc>
      </w:tr>
      <w:tr w:rsidR="008254EF" w14:paraId="4B4A1D5A"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0A3FFBF" w14:textId="77777777" w:rsidR="008254EF" w:rsidRPr="00B7684B" w:rsidRDefault="008254EF" w:rsidP="00A521FB">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3E971E53" w14:textId="77777777" w:rsidR="008254EF" w:rsidRPr="00B7684B" w:rsidRDefault="008254EF" w:rsidP="00A521FB">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6732B1F" w14:textId="77777777" w:rsidR="008254EF" w:rsidRPr="00B7684B" w:rsidRDefault="008254EF" w:rsidP="00A521FB">
            <w:pPr>
              <w:jc w:val="both"/>
              <w:rPr>
                <w:b/>
                <w:sz w:val="19"/>
              </w:rPr>
            </w:pPr>
            <w:r w:rsidRPr="00B7684B">
              <w:rPr>
                <w:b/>
                <w:sz w:val="19"/>
              </w:rPr>
              <w:t xml:space="preserve">hodin </w:t>
            </w:r>
          </w:p>
        </w:tc>
      </w:tr>
      <w:tr w:rsidR="008254EF" w14:paraId="53E53E61"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554DE68" w14:textId="77777777" w:rsidR="008254EF" w:rsidRPr="00B7684B" w:rsidRDefault="008254EF" w:rsidP="00A521FB">
            <w:pPr>
              <w:jc w:val="both"/>
              <w:rPr>
                <w:b/>
                <w:sz w:val="19"/>
              </w:rPr>
            </w:pPr>
            <w:r w:rsidRPr="00B7684B">
              <w:rPr>
                <w:b/>
                <w:sz w:val="19"/>
              </w:rPr>
              <w:t>Informace o způsobu kontaktu s vyučujícím</w:t>
            </w:r>
          </w:p>
        </w:tc>
      </w:tr>
      <w:tr w:rsidR="008254EF" w14:paraId="2908B7E7" w14:textId="77777777" w:rsidTr="00B7684B">
        <w:trPr>
          <w:trHeight w:val="1373"/>
        </w:trPr>
        <w:tc>
          <w:tcPr>
            <w:tcW w:w="10349" w:type="dxa"/>
            <w:gridSpan w:val="12"/>
            <w:tcBorders>
              <w:top w:val="single" w:sz="4" w:space="0" w:color="auto"/>
              <w:left w:val="single" w:sz="4" w:space="0" w:color="auto"/>
              <w:bottom w:val="single" w:sz="4" w:space="0" w:color="auto"/>
              <w:right w:val="single" w:sz="4" w:space="0" w:color="auto"/>
            </w:tcBorders>
          </w:tcPr>
          <w:p w14:paraId="1C970028" w14:textId="79ACE89B" w:rsidR="008254EF" w:rsidRPr="008B0DD0" w:rsidRDefault="008B0DD0" w:rsidP="00A521FB">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8254EF" w:rsidRPr="008B0DD0">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67EDCE1A" w14:textId="77777777" w:rsidR="008254EF" w:rsidRPr="00B7684B" w:rsidRDefault="008254EF" w:rsidP="00A521FB">
            <w:pPr>
              <w:pStyle w:val="xxmsonormal"/>
              <w:shd w:val="clear" w:color="auto" w:fill="FFFFFF"/>
              <w:spacing w:before="80" w:beforeAutospacing="0" w:after="0" w:afterAutospacing="0"/>
              <w:rPr>
                <w:sz w:val="19"/>
              </w:rPr>
            </w:pPr>
            <w:r w:rsidRPr="008B0DD0">
              <w:rPr>
                <w:color w:val="000000"/>
                <w:sz w:val="19"/>
                <w:szCs w:val="19"/>
              </w:rPr>
              <w:t>Možnosti komunikace s vyučujícím: </w:t>
            </w:r>
            <w:hyperlink r:id="rId128" w:history="1">
              <w:r w:rsidRPr="008B0DD0">
                <w:rPr>
                  <w:rStyle w:val="Hyperlink"/>
                  <w:sz w:val="19"/>
                  <w:szCs w:val="19"/>
                </w:rPr>
                <w:t>svoboda@utb.cz</w:t>
              </w:r>
            </w:hyperlink>
            <w:r w:rsidRPr="008B0DD0">
              <w:rPr>
                <w:color w:val="000000"/>
                <w:sz w:val="19"/>
                <w:szCs w:val="19"/>
              </w:rPr>
              <w:t>, 576 031 335.</w:t>
            </w:r>
          </w:p>
        </w:tc>
      </w:tr>
      <w:tr w:rsidR="00875462" w:rsidRPr="00513C2B" w14:paraId="38FD0CAA" w14:textId="77777777" w:rsidTr="00B7684B">
        <w:trPr>
          <w:gridBefore w:val="1"/>
          <w:gridAfter w:val="1"/>
          <w:wBefore w:w="355" w:type="dxa"/>
          <w:wAfter w:w="501" w:type="dxa"/>
          <w:trHeight w:val="425"/>
        </w:trPr>
        <w:tc>
          <w:tcPr>
            <w:tcW w:w="9493" w:type="dxa"/>
            <w:gridSpan w:val="10"/>
            <w:tcBorders>
              <w:top w:val="single" w:sz="4" w:space="0" w:color="auto"/>
              <w:left w:val="single" w:sz="4" w:space="0" w:color="auto"/>
              <w:bottom w:val="single" w:sz="4" w:space="0" w:color="auto"/>
              <w:right w:val="single" w:sz="4" w:space="0" w:color="auto"/>
            </w:tcBorders>
            <w:shd w:val="clear" w:color="auto" w:fill="BCD5ED"/>
          </w:tcPr>
          <w:p w14:paraId="4DE3D8B2" w14:textId="7CF7241A" w:rsidR="00875462" w:rsidRPr="0010667E" w:rsidRDefault="00875462" w:rsidP="003E7936">
            <w:pPr>
              <w:spacing w:before="60" w:after="60"/>
              <w:jc w:val="center"/>
              <w:rPr>
                <w:b/>
                <w:sz w:val="28"/>
                <w:szCs w:val="28"/>
              </w:rPr>
            </w:pPr>
            <w:r w:rsidRPr="0010667E">
              <w:lastRenderedPageBreak/>
              <w:br w:type="page"/>
            </w:r>
            <w:r w:rsidRPr="0010667E">
              <w:br w:type="page"/>
            </w:r>
            <w:r w:rsidRPr="0010667E">
              <w:br w:type="page"/>
            </w:r>
            <w:r>
              <w:rPr>
                <w:b/>
                <w:sz w:val="28"/>
                <w:szCs w:val="28"/>
              </w:rPr>
              <w:t>Personální zabezpečení – přehled školitelů</w:t>
            </w:r>
          </w:p>
        </w:tc>
      </w:tr>
      <w:tr w:rsidR="00875462" w:rsidRPr="007E4E11" w14:paraId="599D327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29"/>
        </w:trPr>
        <w:tc>
          <w:tcPr>
            <w:tcW w:w="3149" w:type="dxa"/>
            <w:gridSpan w:val="2"/>
            <w:tcBorders>
              <w:top w:val="double" w:sz="1" w:space="0" w:color="000000"/>
            </w:tcBorders>
            <w:shd w:val="clear" w:color="auto" w:fill="F7C9AC"/>
            <w:vAlign w:val="center"/>
          </w:tcPr>
          <w:p w14:paraId="5EDBB417"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344" w:type="dxa"/>
            <w:gridSpan w:val="8"/>
            <w:tcBorders>
              <w:top w:val="double" w:sz="1" w:space="0" w:color="000000"/>
            </w:tcBorders>
            <w:vAlign w:val="center"/>
          </w:tcPr>
          <w:p w14:paraId="2D98CA7F"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2EA7901D"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60"/>
        </w:trPr>
        <w:tc>
          <w:tcPr>
            <w:tcW w:w="3149" w:type="dxa"/>
            <w:gridSpan w:val="2"/>
            <w:shd w:val="clear" w:color="auto" w:fill="F7C9AC"/>
            <w:vAlign w:val="center"/>
          </w:tcPr>
          <w:p w14:paraId="7EA4FDC0"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344" w:type="dxa"/>
            <w:gridSpan w:val="8"/>
            <w:vAlign w:val="center"/>
          </w:tcPr>
          <w:p w14:paraId="1AA7B3C0"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3EA077CB"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shd w:val="clear" w:color="auto" w:fill="F7C9AC"/>
            <w:vAlign w:val="center"/>
          </w:tcPr>
          <w:p w14:paraId="6D506753"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344" w:type="dxa"/>
            <w:gridSpan w:val="8"/>
            <w:vAlign w:val="center"/>
          </w:tcPr>
          <w:p w14:paraId="4098BD3C" w14:textId="7B332CA3" w:rsidR="00875462" w:rsidRPr="007E4E11" w:rsidRDefault="00B967E3" w:rsidP="005D58AD">
            <w:pPr>
              <w:pStyle w:val="TableParagraph"/>
              <w:spacing w:before="40" w:after="40"/>
              <w:ind w:left="0"/>
              <w:rPr>
                <w:b/>
                <w:sz w:val="20"/>
                <w:szCs w:val="20"/>
                <w:lang w:val="cs-CZ"/>
              </w:rPr>
            </w:pPr>
            <w:r>
              <w:rPr>
                <w:b/>
                <w:sz w:val="20"/>
                <w:szCs w:val="20"/>
                <w:lang w:val="cs-CZ"/>
              </w:rPr>
              <w:t>T</w:t>
            </w:r>
            <w:r w:rsidR="005D58AD">
              <w:rPr>
                <w:b/>
                <w:sz w:val="20"/>
                <w:szCs w:val="20"/>
                <w:lang w:val="cs-CZ"/>
              </w:rPr>
              <w:t>echnology of Macromolecular Substances</w:t>
            </w:r>
          </w:p>
        </w:tc>
      </w:tr>
      <w:tr w:rsidR="00875462" w:rsidRPr="007E4E11" w14:paraId="54FA14C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9493" w:type="dxa"/>
            <w:gridSpan w:val="10"/>
            <w:shd w:val="clear" w:color="auto" w:fill="F7C9AC"/>
          </w:tcPr>
          <w:p w14:paraId="2D208E26" w14:textId="77777777" w:rsidR="00875462" w:rsidRPr="007E4E11" w:rsidRDefault="00875462" w:rsidP="003E7936">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875462" w:rsidRPr="007E4E11" w14:paraId="2F2275F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8FB1EDC"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Příjmení</w:t>
            </w:r>
          </w:p>
        </w:tc>
        <w:tc>
          <w:tcPr>
            <w:tcW w:w="2977" w:type="dxa"/>
            <w:gridSpan w:val="4"/>
            <w:vAlign w:val="center"/>
          </w:tcPr>
          <w:p w14:paraId="74DBA33A"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Jméno</w:t>
            </w:r>
          </w:p>
        </w:tc>
        <w:tc>
          <w:tcPr>
            <w:tcW w:w="3367" w:type="dxa"/>
            <w:gridSpan w:val="4"/>
            <w:vAlign w:val="center"/>
          </w:tcPr>
          <w:p w14:paraId="2911E8F3"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Tituly</w:t>
            </w:r>
          </w:p>
        </w:tc>
      </w:tr>
      <w:tr w:rsidR="00875462" w:rsidRPr="007E4E11" w14:paraId="3AAFBFF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06"/>
        </w:trPr>
        <w:tc>
          <w:tcPr>
            <w:tcW w:w="3149" w:type="dxa"/>
            <w:gridSpan w:val="2"/>
            <w:vAlign w:val="center"/>
          </w:tcPr>
          <w:p w14:paraId="581352D9" w14:textId="77777777" w:rsidR="00875462" w:rsidRPr="002711A0" w:rsidRDefault="00875462" w:rsidP="00956EAF">
            <w:pPr>
              <w:spacing w:before="40" w:after="40"/>
              <w:rPr>
                <w:color w:val="000000"/>
              </w:rPr>
            </w:pPr>
            <w:r w:rsidRPr="002711A0">
              <w:rPr>
                <w:color w:val="000000"/>
              </w:rPr>
              <w:t>Bednařík</w:t>
            </w:r>
          </w:p>
        </w:tc>
        <w:tc>
          <w:tcPr>
            <w:tcW w:w="2977" w:type="dxa"/>
            <w:gridSpan w:val="4"/>
            <w:vAlign w:val="center"/>
          </w:tcPr>
          <w:p w14:paraId="785E46CA"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Vratislav</w:t>
            </w:r>
          </w:p>
        </w:tc>
        <w:tc>
          <w:tcPr>
            <w:tcW w:w="3367" w:type="dxa"/>
            <w:gridSpan w:val="4"/>
            <w:vAlign w:val="center"/>
          </w:tcPr>
          <w:p w14:paraId="53CEAC2B"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66027F22"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364587A" w14:textId="77777777" w:rsidR="00875462" w:rsidRPr="008E507A" w:rsidRDefault="004D1230" w:rsidP="00956EAF">
            <w:pPr>
              <w:spacing w:before="40" w:after="40"/>
            </w:pPr>
            <w:hyperlink w:anchor="Čermák" w:history="1">
              <w:r w:rsidR="00875462" w:rsidRPr="00203B35">
                <w:rPr>
                  <w:rStyle w:val="Hyperlink"/>
                </w:rPr>
                <w:t>Čermák</w:t>
              </w:r>
            </w:hyperlink>
          </w:p>
        </w:tc>
        <w:tc>
          <w:tcPr>
            <w:tcW w:w="2977" w:type="dxa"/>
            <w:gridSpan w:val="4"/>
            <w:vAlign w:val="center"/>
          </w:tcPr>
          <w:p w14:paraId="3BA2E975"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Roman</w:t>
            </w:r>
          </w:p>
        </w:tc>
        <w:tc>
          <w:tcPr>
            <w:tcW w:w="3367" w:type="dxa"/>
            <w:gridSpan w:val="4"/>
            <w:vAlign w:val="center"/>
          </w:tcPr>
          <w:p w14:paraId="73E2FCA0"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956EAF" w:rsidRPr="007E4E11" w14:paraId="47EB520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8D422AE" w14:textId="77777777" w:rsidR="00956EAF" w:rsidRPr="002711A0" w:rsidRDefault="00956EAF" w:rsidP="00956EAF">
            <w:pPr>
              <w:spacing w:before="40" w:after="40"/>
              <w:rPr>
                <w:color w:val="000000"/>
              </w:rPr>
            </w:pPr>
            <w:r>
              <w:rPr>
                <w:color w:val="000000"/>
              </w:rPr>
              <w:t>Hřibová</w:t>
            </w:r>
          </w:p>
        </w:tc>
        <w:tc>
          <w:tcPr>
            <w:tcW w:w="2977" w:type="dxa"/>
            <w:gridSpan w:val="4"/>
            <w:vAlign w:val="center"/>
          </w:tcPr>
          <w:p w14:paraId="4D433332" w14:textId="77777777" w:rsidR="00956EAF" w:rsidRPr="002711A0" w:rsidRDefault="00956EAF" w:rsidP="00956EAF">
            <w:pPr>
              <w:pStyle w:val="TableParagraph"/>
              <w:spacing w:before="40" w:after="40"/>
              <w:ind w:left="0"/>
              <w:rPr>
                <w:sz w:val="20"/>
                <w:szCs w:val="20"/>
                <w:lang w:val="cs-CZ"/>
              </w:rPr>
            </w:pPr>
            <w:r>
              <w:rPr>
                <w:sz w:val="20"/>
                <w:szCs w:val="20"/>
                <w:lang w:val="cs-CZ"/>
              </w:rPr>
              <w:t>Martina</w:t>
            </w:r>
          </w:p>
        </w:tc>
        <w:tc>
          <w:tcPr>
            <w:tcW w:w="3367" w:type="dxa"/>
            <w:gridSpan w:val="4"/>
            <w:vAlign w:val="center"/>
          </w:tcPr>
          <w:p w14:paraId="260FD1AB" w14:textId="77777777" w:rsidR="00956EAF" w:rsidRPr="002711A0" w:rsidRDefault="00956EAF" w:rsidP="00956EAF">
            <w:pPr>
              <w:pStyle w:val="TableParagraph"/>
              <w:spacing w:before="40" w:after="40"/>
              <w:ind w:left="0"/>
              <w:rPr>
                <w:sz w:val="20"/>
                <w:szCs w:val="20"/>
                <w:lang w:val="cs-CZ"/>
              </w:rPr>
            </w:pPr>
            <w:r>
              <w:rPr>
                <w:sz w:val="20"/>
                <w:szCs w:val="20"/>
                <w:lang w:val="cs-CZ"/>
              </w:rPr>
              <w:t>doc. Ing., Ph.D.</w:t>
            </w:r>
          </w:p>
        </w:tc>
      </w:tr>
      <w:tr w:rsidR="00875462" w:rsidRPr="007E4E11" w14:paraId="3E659F9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9B7C11F" w14:textId="77777777" w:rsidR="00875462" w:rsidRPr="002711A0" w:rsidRDefault="00875462" w:rsidP="00956EAF">
            <w:pPr>
              <w:spacing w:before="40" w:after="40"/>
              <w:rPr>
                <w:color w:val="000000"/>
              </w:rPr>
            </w:pPr>
            <w:r w:rsidRPr="002711A0">
              <w:rPr>
                <w:color w:val="000000"/>
              </w:rPr>
              <w:t>Humpolíček</w:t>
            </w:r>
          </w:p>
        </w:tc>
        <w:tc>
          <w:tcPr>
            <w:tcW w:w="2977" w:type="dxa"/>
            <w:gridSpan w:val="4"/>
            <w:vAlign w:val="center"/>
          </w:tcPr>
          <w:p w14:paraId="09789A88"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Petr</w:t>
            </w:r>
          </w:p>
        </w:tc>
        <w:tc>
          <w:tcPr>
            <w:tcW w:w="3367" w:type="dxa"/>
            <w:gridSpan w:val="4"/>
            <w:vAlign w:val="center"/>
          </w:tcPr>
          <w:p w14:paraId="72CD05D5"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503DA38A"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5BA803D9" w14:textId="77777777" w:rsidR="00875462" w:rsidRPr="002711A0" w:rsidRDefault="00875462" w:rsidP="00956EAF">
            <w:pPr>
              <w:spacing w:before="40" w:after="40"/>
              <w:rPr>
                <w:color w:val="FF0000"/>
              </w:rPr>
            </w:pPr>
            <w:r w:rsidRPr="002711A0">
              <w:rPr>
                <w:color w:val="000000" w:themeColor="text1"/>
              </w:rPr>
              <w:t>Ingr</w:t>
            </w:r>
          </w:p>
        </w:tc>
        <w:tc>
          <w:tcPr>
            <w:tcW w:w="2977" w:type="dxa"/>
            <w:gridSpan w:val="4"/>
            <w:vAlign w:val="center"/>
          </w:tcPr>
          <w:p w14:paraId="57A88B2D" w14:textId="77777777" w:rsidR="00875462" w:rsidRPr="002711A0" w:rsidRDefault="00875462" w:rsidP="00956EAF">
            <w:pPr>
              <w:spacing w:before="40" w:after="40"/>
              <w:rPr>
                <w:color w:val="000000"/>
              </w:rPr>
            </w:pPr>
            <w:r w:rsidRPr="002711A0">
              <w:rPr>
                <w:color w:val="000000"/>
              </w:rPr>
              <w:t>Marek</w:t>
            </w:r>
          </w:p>
        </w:tc>
        <w:tc>
          <w:tcPr>
            <w:tcW w:w="3367" w:type="dxa"/>
            <w:gridSpan w:val="4"/>
            <w:vAlign w:val="center"/>
          </w:tcPr>
          <w:p w14:paraId="77F01409" w14:textId="77777777" w:rsidR="00875462" w:rsidRPr="002711A0" w:rsidRDefault="00875462" w:rsidP="00956EAF">
            <w:pPr>
              <w:pStyle w:val="TableParagraph"/>
              <w:spacing w:before="40" w:after="40"/>
              <w:ind w:left="0"/>
              <w:rPr>
                <w:color w:val="000000"/>
                <w:sz w:val="20"/>
                <w:szCs w:val="20"/>
                <w:lang w:val="cs-CZ"/>
              </w:rPr>
            </w:pPr>
            <w:r w:rsidRPr="002711A0">
              <w:rPr>
                <w:color w:val="000000"/>
                <w:sz w:val="20"/>
                <w:szCs w:val="20"/>
                <w:lang w:val="cs-CZ"/>
              </w:rPr>
              <w:t>RNDr., Ph.D.</w:t>
            </w:r>
          </w:p>
        </w:tc>
      </w:tr>
      <w:tr w:rsidR="00875462" w:rsidRPr="007E4E11" w14:paraId="4981B25F"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7B7D227" w14:textId="77777777" w:rsidR="00875462" w:rsidRPr="002711A0" w:rsidRDefault="00875462" w:rsidP="00956EAF">
            <w:pPr>
              <w:spacing w:before="40" w:after="40"/>
              <w:rPr>
                <w:color w:val="000000"/>
              </w:rPr>
            </w:pPr>
            <w:r w:rsidRPr="002711A0">
              <w:rPr>
                <w:color w:val="000000"/>
              </w:rPr>
              <w:t>Julinová</w:t>
            </w:r>
          </w:p>
        </w:tc>
        <w:tc>
          <w:tcPr>
            <w:tcW w:w="2977" w:type="dxa"/>
            <w:gridSpan w:val="4"/>
            <w:vAlign w:val="center"/>
          </w:tcPr>
          <w:p w14:paraId="12060706" w14:textId="77777777" w:rsidR="00875462" w:rsidRPr="002711A0" w:rsidRDefault="00875462" w:rsidP="00956EAF">
            <w:pPr>
              <w:spacing w:before="40" w:after="40"/>
            </w:pPr>
            <w:r w:rsidRPr="002711A0">
              <w:t>Markéta</w:t>
            </w:r>
          </w:p>
        </w:tc>
        <w:tc>
          <w:tcPr>
            <w:tcW w:w="3367" w:type="dxa"/>
            <w:gridSpan w:val="4"/>
            <w:vAlign w:val="center"/>
          </w:tcPr>
          <w:p w14:paraId="0C483764"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7D1E9B25"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FA4C573" w14:textId="77777777" w:rsidR="00875462" w:rsidRPr="002711A0" w:rsidRDefault="00875462" w:rsidP="00956EAF">
            <w:pPr>
              <w:spacing w:before="40" w:after="40"/>
              <w:rPr>
                <w:color w:val="000000"/>
              </w:rPr>
            </w:pPr>
            <w:r w:rsidRPr="002711A0">
              <w:rPr>
                <w:color w:val="000000"/>
              </w:rPr>
              <w:t>Kafka</w:t>
            </w:r>
          </w:p>
        </w:tc>
        <w:tc>
          <w:tcPr>
            <w:tcW w:w="2977" w:type="dxa"/>
            <w:gridSpan w:val="4"/>
            <w:vAlign w:val="center"/>
          </w:tcPr>
          <w:p w14:paraId="3F378593"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Stanislav</w:t>
            </w:r>
          </w:p>
        </w:tc>
        <w:tc>
          <w:tcPr>
            <w:tcW w:w="3367" w:type="dxa"/>
            <w:gridSpan w:val="4"/>
            <w:vAlign w:val="center"/>
          </w:tcPr>
          <w:p w14:paraId="500C261A"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6F40137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A32C345" w14:textId="77777777" w:rsidR="00875462" w:rsidRPr="008E507A" w:rsidRDefault="004D1230" w:rsidP="00956EAF">
            <w:pPr>
              <w:spacing w:before="40" w:after="40"/>
            </w:pPr>
            <w:hyperlink w:anchor="Kašpárková" w:history="1">
              <w:r w:rsidR="00875462" w:rsidRPr="00C63E07">
                <w:rPr>
                  <w:rStyle w:val="Hyperlink"/>
                </w:rPr>
                <w:t>Kašpárková</w:t>
              </w:r>
            </w:hyperlink>
          </w:p>
        </w:tc>
        <w:tc>
          <w:tcPr>
            <w:tcW w:w="2977" w:type="dxa"/>
            <w:gridSpan w:val="4"/>
            <w:vAlign w:val="center"/>
          </w:tcPr>
          <w:p w14:paraId="2879E60A"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Věra</w:t>
            </w:r>
          </w:p>
        </w:tc>
        <w:tc>
          <w:tcPr>
            <w:tcW w:w="3367" w:type="dxa"/>
            <w:gridSpan w:val="4"/>
            <w:vAlign w:val="center"/>
          </w:tcPr>
          <w:p w14:paraId="677ADB68"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710F081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837077C" w14:textId="77777777" w:rsidR="00875462" w:rsidRPr="002711A0" w:rsidRDefault="00875462" w:rsidP="00956EAF">
            <w:pPr>
              <w:spacing w:before="40" w:after="40"/>
              <w:rPr>
                <w:color w:val="FF0000"/>
              </w:rPr>
            </w:pPr>
            <w:r w:rsidRPr="002711A0">
              <w:rPr>
                <w:color w:val="000000" w:themeColor="text1"/>
              </w:rPr>
              <w:t>Kazantseva</w:t>
            </w:r>
          </w:p>
        </w:tc>
        <w:tc>
          <w:tcPr>
            <w:tcW w:w="2977" w:type="dxa"/>
            <w:gridSpan w:val="4"/>
            <w:vAlign w:val="center"/>
          </w:tcPr>
          <w:p w14:paraId="4226D851"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Natalia</w:t>
            </w:r>
          </w:p>
        </w:tc>
        <w:tc>
          <w:tcPr>
            <w:tcW w:w="3367" w:type="dxa"/>
            <w:gridSpan w:val="4"/>
            <w:vAlign w:val="center"/>
          </w:tcPr>
          <w:p w14:paraId="67458513"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1F489A3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8B61A31" w14:textId="77777777" w:rsidR="00875462" w:rsidRPr="00203B35" w:rsidRDefault="004D1230" w:rsidP="00956EAF">
            <w:pPr>
              <w:spacing w:before="40" w:after="40"/>
              <w:rPr>
                <w:color w:val="000000"/>
              </w:rPr>
            </w:pPr>
            <w:hyperlink w:anchor="Koutný" w:history="1">
              <w:r w:rsidR="00875462" w:rsidRPr="00203B35">
                <w:rPr>
                  <w:rStyle w:val="Hyperlink"/>
                </w:rPr>
                <w:t>Koutný</w:t>
              </w:r>
            </w:hyperlink>
            <w:r w:rsidR="00875462" w:rsidRPr="00203B35">
              <w:rPr>
                <w:color w:val="000000"/>
              </w:rPr>
              <w:t xml:space="preserve"> </w:t>
            </w:r>
          </w:p>
        </w:tc>
        <w:tc>
          <w:tcPr>
            <w:tcW w:w="2977" w:type="dxa"/>
            <w:gridSpan w:val="4"/>
            <w:vAlign w:val="center"/>
          </w:tcPr>
          <w:p w14:paraId="2D17C0B7" w14:textId="77777777" w:rsidR="00875462" w:rsidRPr="00203B35" w:rsidRDefault="00875462" w:rsidP="00956EAF">
            <w:pPr>
              <w:pStyle w:val="TableParagraph"/>
              <w:spacing w:before="40" w:after="40"/>
              <w:ind w:left="0"/>
              <w:rPr>
                <w:sz w:val="20"/>
                <w:szCs w:val="20"/>
                <w:lang w:val="cs-CZ"/>
              </w:rPr>
            </w:pPr>
            <w:r w:rsidRPr="00203B35">
              <w:rPr>
                <w:sz w:val="20"/>
                <w:szCs w:val="20"/>
                <w:lang w:val="cs-CZ"/>
              </w:rPr>
              <w:t>Marek</w:t>
            </w:r>
          </w:p>
        </w:tc>
        <w:tc>
          <w:tcPr>
            <w:tcW w:w="3367" w:type="dxa"/>
            <w:gridSpan w:val="4"/>
            <w:vAlign w:val="center"/>
          </w:tcPr>
          <w:p w14:paraId="0348EA13" w14:textId="77777777" w:rsidR="00875462" w:rsidRPr="002711A0" w:rsidRDefault="00875462" w:rsidP="00956EAF">
            <w:pPr>
              <w:pStyle w:val="TableParagraph"/>
              <w:spacing w:before="40" w:after="40"/>
              <w:ind w:left="0"/>
              <w:rPr>
                <w:sz w:val="20"/>
                <w:szCs w:val="20"/>
                <w:lang w:val="cs-CZ"/>
              </w:rPr>
            </w:pPr>
            <w:r w:rsidRPr="002711A0">
              <w:rPr>
                <w:sz w:val="20"/>
                <w:szCs w:val="20"/>
              </w:rPr>
              <w:t>prof. Mgr., Ph.D.</w:t>
            </w:r>
          </w:p>
        </w:tc>
      </w:tr>
      <w:tr w:rsidR="00875462" w:rsidRPr="007E4E11" w14:paraId="462F7BA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3F511C7B" w14:textId="77777777" w:rsidR="00875462" w:rsidRPr="00203B35" w:rsidRDefault="004D1230" w:rsidP="00956EAF">
            <w:pPr>
              <w:spacing w:before="40" w:after="40"/>
            </w:pPr>
            <w:hyperlink w:anchor="Kuřitka" w:history="1">
              <w:r w:rsidR="00875462" w:rsidRPr="00203B35">
                <w:rPr>
                  <w:rStyle w:val="Hyperlink"/>
                </w:rPr>
                <w:t>Kuřitka</w:t>
              </w:r>
            </w:hyperlink>
          </w:p>
        </w:tc>
        <w:tc>
          <w:tcPr>
            <w:tcW w:w="2977" w:type="dxa"/>
            <w:gridSpan w:val="4"/>
            <w:vAlign w:val="center"/>
          </w:tcPr>
          <w:p w14:paraId="25BE65C4" w14:textId="77777777" w:rsidR="00875462" w:rsidRPr="00203B35" w:rsidRDefault="00875462" w:rsidP="00956EAF">
            <w:pPr>
              <w:pStyle w:val="TableParagraph"/>
              <w:spacing w:before="40" w:after="40"/>
              <w:ind w:left="0"/>
              <w:rPr>
                <w:sz w:val="20"/>
                <w:szCs w:val="20"/>
              </w:rPr>
            </w:pPr>
            <w:r w:rsidRPr="00203B35">
              <w:rPr>
                <w:sz w:val="20"/>
                <w:szCs w:val="20"/>
              </w:rPr>
              <w:t>Ivo</w:t>
            </w:r>
          </w:p>
        </w:tc>
        <w:tc>
          <w:tcPr>
            <w:tcW w:w="3367" w:type="dxa"/>
            <w:gridSpan w:val="4"/>
            <w:vAlign w:val="center"/>
          </w:tcPr>
          <w:p w14:paraId="1452C3D5" w14:textId="77777777" w:rsidR="00875462" w:rsidRPr="002711A0" w:rsidRDefault="0093326C" w:rsidP="00956EAF">
            <w:pPr>
              <w:pStyle w:val="TableParagraph"/>
              <w:spacing w:before="40" w:after="40"/>
              <w:ind w:left="0"/>
              <w:rPr>
                <w:sz w:val="20"/>
                <w:szCs w:val="20"/>
              </w:rPr>
            </w:pPr>
            <w:r>
              <w:rPr>
                <w:sz w:val="20"/>
                <w:szCs w:val="20"/>
              </w:rPr>
              <w:t>d</w:t>
            </w:r>
            <w:r w:rsidR="004A0668">
              <w:rPr>
                <w:sz w:val="20"/>
                <w:szCs w:val="20"/>
              </w:rPr>
              <w:t>oc</w:t>
            </w:r>
            <w:r>
              <w:rPr>
                <w:sz w:val="20"/>
                <w:szCs w:val="20"/>
              </w:rPr>
              <w:t>.</w:t>
            </w:r>
            <w:r w:rsidR="004A0668">
              <w:rPr>
                <w:sz w:val="20"/>
                <w:szCs w:val="20"/>
              </w:rPr>
              <w:t xml:space="preserve"> Ing. et Ing., Ph.D.</w:t>
            </w:r>
            <w:r w:rsidR="00875462" w:rsidRPr="002711A0">
              <w:rPr>
                <w:sz w:val="20"/>
                <w:szCs w:val="20"/>
              </w:rPr>
              <w:t>et Ph.D.</w:t>
            </w:r>
          </w:p>
        </w:tc>
      </w:tr>
      <w:tr w:rsidR="00875462" w:rsidRPr="007E4E11" w14:paraId="34BF6AE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6A67A46" w14:textId="77777777" w:rsidR="00875462" w:rsidRPr="00EA7AE2" w:rsidRDefault="00875462" w:rsidP="00956EAF">
            <w:pPr>
              <w:spacing w:before="40" w:after="40"/>
            </w:pPr>
            <w:r w:rsidRPr="00EA7AE2">
              <w:t>Lehocký</w:t>
            </w:r>
          </w:p>
        </w:tc>
        <w:tc>
          <w:tcPr>
            <w:tcW w:w="2977" w:type="dxa"/>
            <w:gridSpan w:val="4"/>
            <w:vAlign w:val="center"/>
          </w:tcPr>
          <w:p w14:paraId="5BAD9E67" w14:textId="77777777" w:rsidR="00875462" w:rsidRPr="00EA7AE2" w:rsidRDefault="00875462" w:rsidP="00956EAF">
            <w:pPr>
              <w:pStyle w:val="TableParagraph"/>
              <w:spacing w:before="40" w:after="40"/>
              <w:ind w:left="0"/>
              <w:rPr>
                <w:sz w:val="20"/>
                <w:szCs w:val="20"/>
              </w:rPr>
            </w:pPr>
            <w:r w:rsidRPr="00EA7AE2">
              <w:rPr>
                <w:sz w:val="20"/>
                <w:szCs w:val="20"/>
              </w:rPr>
              <w:t>Marián</w:t>
            </w:r>
          </w:p>
        </w:tc>
        <w:tc>
          <w:tcPr>
            <w:tcW w:w="3367" w:type="dxa"/>
            <w:gridSpan w:val="4"/>
            <w:vAlign w:val="center"/>
          </w:tcPr>
          <w:p w14:paraId="2EA2C07E"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6F68C99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E75048C" w14:textId="77777777" w:rsidR="00875462" w:rsidRPr="002711A0" w:rsidRDefault="00875462" w:rsidP="00956EAF">
            <w:pPr>
              <w:spacing w:before="40" w:after="40"/>
            </w:pPr>
            <w:r w:rsidRPr="002F0DAD">
              <w:t>Minařík</w:t>
            </w:r>
          </w:p>
        </w:tc>
        <w:tc>
          <w:tcPr>
            <w:tcW w:w="2977" w:type="dxa"/>
            <w:gridSpan w:val="4"/>
            <w:vAlign w:val="center"/>
          </w:tcPr>
          <w:p w14:paraId="5A3C4686" w14:textId="77777777" w:rsidR="00875462" w:rsidRPr="002711A0" w:rsidRDefault="00875462" w:rsidP="00956EAF">
            <w:pPr>
              <w:pStyle w:val="TableParagraph"/>
              <w:spacing w:before="40" w:after="40"/>
              <w:ind w:left="0"/>
              <w:rPr>
                <w:sz w:val="20"/>
                <w:szCs w:val="20"/>
              </w:rPr>
            </w:pPr>
            <w:r w:rsidRPr="002711A0">
              <w:rPr>
                <w:sz w:val="20"/>
                <w:szCs w:val="20"/>
              </w:rPr>
              <w:t>Antonín</w:t>
            </w:r>
          </w:p>
        </w:tc>
        <w:tc>
          <w:tcPr>
            <w:tcW w:w="3367" w:type="dxa"/>
            <w:gridSpan w:val="4"/>
            <w:vAlign w:val="center"/>
          </w:tcPr>
          <w:p w14:paraId="556A7073" w14:textId="77777777" w:rsidR="00875462" w:rsidRPr="002711A0" w:rsidRDefault="00875462" w:rsidP="00956EAF">
            <w:pPr>
              <w:pStyle w:val="TableParagraph"/>
              <w:spacing w:before="40" w:after="40"/>
              <w:ind w:left="0"/>
              <w:rPr>
                <w:sz w:val="20"/>
                <w:szCs w:val="20"/>
              </w:rPr>
            </w:pPr>
            <w:r w:rsidRPr="002711A0">
              <w:rPr>
                <w:sz w:val="20"/>
                <w:szCs w:val="20"/>
              </w:rPr>
              <w:t>Ing., Ph.D.</w:t>
            </w:r>
          </w:p>
        </w:tc>
      </w:tr>
      <w:tr w:rsidR="00875462" w:rsidRPr="007E4E11" w14:paraId="5CB3372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20A6938" w14:textId="77777777" w:rsidR="00875462" w:rsidRPr="001E5ADE" w:rsidRDefault="00875462" w:rsidP="00956EAF">
            <w:pPr>
              <w:spacing w:before="40" w:after="40"/>
              <w:rPr>
                <w:highlight w:val="cyan"/>
              </w:rPr>
            </w:pPr>
            <w:r w:rsidRPr="00D37452">
              <w:t>Mokrejš</w:t>
            </w:r>
          </w:p>
        </w:tc>
        <w:tc>
          <w:tcPr>
            <w:tcW w:w="2977" w:type="dxa"/>
            <w:gridSpan w:val="4"/>
            <w:vAlign w:val="center"/>
          </w:tcPr>
          <w:p w14:paraId="04734836" w14:textId="77777777" w:rsidR="00875462" w:rsidRPr="001E5ADE" w:rsidRDefault="00875462" w:rsidP="00956EAF">
            <w:pPr>
              <w:pStyle w:val="TableParagraph"/>
              <w:spacing w:before="40" w:after="40"/>
              <w:ind w:left="0"/>
              <w:rPr>
                <w:sz w:val="20"/>
                <w:szCs w:val="20"/>
                <w:highlight w:val="cyan"/>
              </w:rPr>
            </w:pPr>
            <w:r w:rsidRPr="00D37452">
              <w:rPr>
                <w:sz w:val="20"/>
                <w:szCs w:val="20"/>
              </w:rPr>
              <w:t>Pavel</w:t>
            </w:r>
          </w:p>
        </w:tc>
        <w:tc>
          <w:tcPr>
            <w:tcW w:w="3367" w:type="dxa"/>
            <w:gridSpan w:val="4"/>
            <w:vAlign w:val="center"/>
          </w:tcPr>
          <w:p w14:paraId="55A6024D" w14:textId="77777777" w:rsidR="00875462" w:rsidRPr="002711A0" w:rsidRDefault="00875462" w:rsidP="00956EAF">
            <w:pPr>
              <w:pStyle w:val="TableParagraph"/>
              <w:spacing w:before="40" w:after="40"/>
              <w:ind w:left="0"/>
              <w:rPr>
                <w:sz w:val="20"/>
                <w:szCs w:val="20"/>
              </w:rPr>
            </w:pPr>
            <w:r w:rsidRPr="002711A0">
              <w:rPr>
                <w:sz w:val="20"/>
                <w:szCs w:val="20"/>
                <w:lang w:val="cs-CZ"/>
              </w:rPr>
              <w:t>doc. Ing., Ph.D.</w:t>
            </w:r>
          </w:p>
        </w:tc>
      </w:tr>
      <w:tr w:rsidR="00875462" w:rsidRPr="007E4E11" w14:paraId="41EAB03B"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2571A85" w14:textId="77777777" w:rsidR="00875462" w:rsidRPr="00D37452" w:rsidRDefault="00875462" w:rsidP="00956EAF">
            <w:pPr>
              <w:spacing w:before="40" w:after="40"/>
            </w:pPr>
            <w:r w:rsidRPr="00D37452">
              <w:t>Mráček</w:t>
            </w:r>
          </w:p>
        </w:tc>
        <w:tc>
          <w:tcPr>
            <w:tcW w:w="2977" w:type="dxa"/>
            <w:gridSpan w:val="4"/>
            <w:vAlign w:val="center"/>
          </w:tcPr>
          <w:p w14:paraId="42A1543B" w14:textId="77777777" w:rsidR="00875462" w:rsidRPr="00D37452" w:rsidRDefault="00875462" w:rsidP="00956EAF">
            <w:pPr>
              <w:pStyle w:val="TableParagraph"/>
              <w:spacing w:before="40" w:after="40"/>
              <w:ind w:left="0"/>
              <w:rPr>
                <w:sz w:val="20"/>
                <w:szCs w:val="20"/>
              </w:rPr>
            </w:pPr>
            <w:r w:rsidRPr="00D37452">
              <w:rPr>
                <w:sz w:val="20"/>
                <w:szCs w:val="20"/>
              </w:rPr>
              <w:t>Aleš</w:t>
            </w:r>
          </w:p>
        </w:tc>
        <w:tc>
          <w:tcPr>
            <w:tcW w:w="3367" w:type="dxa"/>
            <w:gridSpan w:val="4"/>
            <w:vAlign w:val="center"/>
          </w:tcPr>
          <w:p w14:paraId="42293533" w14:textId="77777777" w:rsidR="00875462" w:rsidRPr="002711A0" w:rsidRDefault="00875462" w:rsidP="00956EAF">
            <w:pPr>
              <w:pStyle w:val="TableParagraph"/>
              <w:spacing w:before="40" w:after="40"/>
              <w:ind w:left="0"/>
              <w:rPr>
                <w:sz w:val="20"/>
                <w:szCs w:val="20"/>
              </w:rPr>
            </w:pPr>
            <w:r w:rsidRPr="002711A0">
              <w:rPr>
                <w:sz w:val="20"/>
                <w:szCs w:val="20"/>
              </w:rPr>
              <w:t>doc. Mgr., Ph.D.</w:t>
            </w:r>
          </w:p>
        </w:tc>
      </w:tr>
      <w:tr w:rsidR="00875462" w:rsidRPr="007E4E11" w14:paraId="13CF6C0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377A4F1" w14:textId="77777777" w:rsidR="00875462" w:rsidRPr="002711A0" w:rsidRDefault="00875462" w:rsidP="00956EAF">
            <w:pPr>
              <w:spacing w:before="40" w:after="40"/>
            </w:pPr>
            <w:r w:rsidRPr="002711A0">
              <w:t>Saha</w:t>
            </w:r>
          </w:p>
        </w:tc>
        <w:tc>
          <w:tcPr>
            <w:tcW w:w="2977" w:type="dxa"/>
            <w:gridSpan w:val="4"/>
            <w:vAlign w:val="center"/>
          </w:tcPr>
          <w:p w14:paraId="7FFFA5C3" w14:textId="77777777" w:rsidR="00875462" w:rsidRPr="002711A0" w:rsidRDefault="00875462" w:rsidP="00956EAF">
            <w:pPr>
              <w:pStyle w:val="TableParagraph"/>
              <w:spacing w:before="40" w:after="40"/>
              <w:ind w:left="0"/>
              <w:rPr>
                <w:sz w:val="20"/>
                <w:szCs w:val="20"/>
              </w:rPr>
            </w:pPr>
            <w:r w:rsidRPr="002711A0">
              <w:rPr>
                <w:sz w:val="20"/>
                <w:szCs w:val="20"/>
              </w:rPr>
              <w:t>Nabanita</w:t>
            </w:r>
          </w:p>
        </w:tc>
        <w:tc>
          <w:tcPr>
            <w:tcW w:w="3367" w:type="dxa"/>
            <w:gridSpan w:val="4"/>
            <w:vAlign w:val="center"/>
          </w:tcPr>
          <w:p w14:paraId="0D871F7B" w14:textId="77777777" w:rsidR="00875462" w:rsidRPr="002711A0" w:rsidRDefault="00875462" w:rsidP="00956EAF">
            <w:pPr>
              <w:pStyle w:val="TableParagraph"/>
              <w:spacing w:before="40" w:after="40"/>
              <w:ind w:left="0"/>
              <w:rPr>
                <w:sz w:val="20"/>
                <w:szCs w:val="20"/>
              </w:rPr>
            </w:pPr>
            <w:r w:rsidRPr="002711A0">
              <w:rPr>
                <w:sz w:val="20"/>
                <w:szCs w:val="20"/>
              </w:rPr>
              <w:t>doc., M.Sc. Ph.D.</w:t>
            </w:r>
          </w:p>
        </w:tc>
      </w:tr>
      <w:tr w:rsidR="00BF2194" w:rsidRPr="007E4E11" w14:paraId="67476972"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E82BC61" w14:textId="36FF6539" w:rsidR="00BF2194" w:rsidRPr="002711A0" w:rsidRDefault="004D1230" w:rsidP="00956EAF">
            <w:pPr>
              <w:spacing w:before="40" w:after="40"/>
            </w:pPr>
            <w:hyperlink w:anchor="Sáha" w:history="1">
              <w:r w:rsidR="00BF2194" w:rsidRPr="00675BF0">
                <w:rPr>
                  <w:rStyle w:val="Hyperlink"/>
                </w:rPr>
                <w:t>Sáha</w:t>
              </w:r>
            </w:hyperlink>
          </w:p>
        </w:tc>
        <w:tc>
          <w:tcPr>
            <w:tcW w:w="2977" w:type="dxa"/>
            <w:gridSpan w:val="4"/>
            <w:vAlign w:val="center"/>
          </w:tcPr>
          <w:p w14:paraId="488188CA" w14:textId="11176479" w:rsidR="00BF2194" w:rsidRPr="002711A0" w:rsidRDefault="00BF2194" w:rsidP="00956EAF">
            <w:pPr>
              <w:pStyle w:val="TableParagraph"/>
              <w:spacing w:before="40" w:after="40"/>
              <w:ind w:left="0"/>
              <w:rPr>
                <w:sz w:val="20"/>
                <w:szCs w:val="20"/>
              </w:rPr>
            </w:pPr>
            <w:r>
              <w:rPr>
                <w:sz w:val="20"/>
                <w:szCs w:val="20"/>
              </w:rPr>
              <w:t>Petr</w:t>
            </w:r>
          </w:p>
        </w:tc>
        <w:tc>
          <w:tcPr>
            <w:tcW w:w="3367" w:type="dxa"/>
            <w:gridSpan w:val="4"/>
            <w:vAlign w:val="center"/>
          </w:tcPr>
          <w:p w14:paraId="2C698606" w14:textId="33656BE7" w:rsidR="00BF2194" w:rsidRPr="002711A0" w:rsidRDefault="00BF2194" w:rsidP="00956EAF">
            <w:pPr>
              <w:pStyle w:val="TableParagraph"/>
              <w:spacing w:before="40" w:after="40"/>
              <w:ind w:left="0"/>
              <w:rPr>
                <w:sz w:val="20"/>
                <w:szCs w:val="20"/>
              </w:rPr>
            </w:pPr>
            <w:r>
              <w:rPr>
                <w:sz w:val="20"/>
                <w:szCs w:val="20"/>
              </w:rPr>
              <w:t>prof. Ing., CSc.</w:t>
            </w:r>
          </w:p>
        </w:tc>
      </w:tr>
      <w:tr w:rsidR="00875462" w:rsidRPr="007E4E11" w14:paraId="31C6CA1F"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7711BAC" w14:textId="6E6850EA" w:rsidR="00875462" w:rsidRPr="00203B35" w:rsidRDefault="00875462" w:rsidP="00956EAF">
            <w:pPr>
              <w:spacing w:before="40" w:after="40"/>
            </w:pPr>
            <w:r w:rsidRPr="00675BF0">
              <w:t>Sedláček</w:t>
            </w:r>
          </w:p>
        </w:tc>
        <w:tc>
          <w:tcPr>
            <w:tcW w:w="2977" w:type="dxa"/>
            <w:gridSpan w:val="4"/>
            <w:vAlign w:val="center"/>
          </w:tcPr>
          <w:p w14:paraId="693F4D01" w14:textId="77777777" w:rsidR="00875462" w:rsidRPr="00203B35" w:rsidRDefault="00875462" w:rsidP="00956EAF">
            <w:pPr>
              <w:pStyle w:val="TableParagraph"/>
              <w:spacing w:before="40" w:after="40"/>
              <w:ind w:left="0"/>
              <w:rPr>
                <w:sz w:val="20"/>
                <w:szCs w:val="20"/>
              </w:rPr>
            </w:pPr>
            <w:r w:rsidRPr="00203B35">
              <w:rPr>
                <w:sz w:val="20"/>
                <w:szCs w:val="20"/>
              </w:rPr>
              <w:t>Tomáš</w:t>
            </w:r>
          </w:p>
        </w:tc>
        <w:tc>
          <w:tcPr>
            <w:tcW w:w="3367" w:type="dxa"/>
            <w:gridSpan w:val="4"/>
            <w:vAlign w:val="center"/>
          </w:tcPr>
          <w:p w14:paraId="3C7A100E" w14:textId="77777777" w:rsidR="00875462" w:rsidRPr="002711A0" w:rsidRDefault="00875462" w:rsidP="00956EAF">
            <w:pPr>
              <w:pStyle w:val="TableParagraph"/>
              <w:spacing w:before="40" w:after="40"/>
              <w:ind w:left="0"/>
              <w:rPr>
                <w:sz w:val="20"/>
                <w:szCs w:val="20"/>
              </w:rPr>
            </w:pPr>
            <w:r w:rsidRPr="002711A0">
              <w:rPr>
                <w:sz w:val="20"/>
                <w:szCs w:val="20"/>
                <w:lang w:val="cs-CZ"/>
              </w:rPr>
              <w:t>doc. Ing., Ph.D.</w:t>
            </w:r>
          </w:p>
        </w:tc>
      </w:tr>
      <w:tr w:rsidR="00875462" w:rsidRPr="007E4E11" w14:paraId="4477909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shd w:val="clear" w:color="auto" w:fill="auto"/>
            <w:vAlign w:val="center"/>
          </w:tcPr>
          <w:p w14:paraId="3244C35B" w14:textId="77777777" w:rsidR="00875462" w:rsidRPr="00203B35" w:rsidRDefault="004D1230" w:rsidP="00956EAF">
            <w:pPr>
              <w:spacing w:before="40" w:after="40"/>
            </w:pPr>
            <w:hyperlink w:anchor="Sedlařík" w:history="1">
              <w:r w:rsidR="00875462" w:rsidRPr="00203B35">
                <w:rPr>
                  <w:rStyle w:val="Hyperlink"/>
                </w:rPr>
                <w:t>Sedlařík</w:t>
              </w:r>
            </w:hyperlink>
          </w:p>
        </w:tc>
        <w:tc>
          <w:tcPr>
            <w:tcW w:w="2977" w:type="dxa"/>
            <w:gridSpan w:val="4"/>
            <w:shd w:val="clear" w:color="auto" w:fill="auto"/>
            <w:vAlign w:val="center"/>
          </w:tcPr>
          <w:p w14:paraId="13074776" w14:textId="77777777" w:rsidR="00875462" w:rsidRPr="00203B35" w:rsidRDefault="00875462" w:rsidP="00956EAF">
            <w:pPr>
              <w:pStyle w:val="TableParagraph"/>
              <w:spacing w:before="40" w:after="40"/>
              <w:ind w:left="0"/>
              <w:rPr>
                <w:sz w:val="20"/>
                <w:szCs w:val="20"/>
              </w:rPr>
            </w:pPr>
            <w:r w:rsidRPr="00203B35">
              <w:rPr>
                <w:sz w:val="20"/>
                <w:szCs w:val="20"/>
              </w:rPr>
              <w:t>Vladimír</w:t>
            </w:r>
          </w:p>
        </w:tc>
        <w:tc>
          <w:tcPr>
            <w:tcW w:w="3367" w:type="dxa"/>
            <w:gridSpan w:val="4"/>
            <w:vAlign w:val="center"/>
          </w:tcPr>
          <w:p w14:paraId="194D45B3" w14:textId="77777777" w:rsidR="00875462" w:rsidRPr="002711A0" w:rsidRDefault="00875462" w:rsidP="00956EAF">
            <w:pPr>
              <w:pStyle w:val="TableParagraph"/>
              <w:spacing w:before="40" w:after="40"/>
              <w:ind w:left="0"/>
              <w:rPr>
                <w:sz w:val="20"/>
                <w:szCs w:val="20"/>
                <w:lang w:val="cs-CZ"/>
              </w:rPr>
            </w:pPr>
            <w:r w:rsidRPr="002711A0">
              <w:rPr>
                <w:sz w:val="20"/>
                <w:szCs w:val="20"/>
              </w:rPr>
              <w:t>prof. Ing., Ph.D.</w:t>
            </w:r>
          </w:p>
        </w:tc>
      </w:tr>
      <w:tr w:rsidR="00875462" w:rsidRPr="007E4E11" w14:paraId="0ABE8012"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39F38D6F" w14:textId="77777777" w:rsidR="00875462" w:rsidRPr="00203B35" w:rsidRDefault="004D1230" w:rsidP="00956EAF">
            <w:pPr>
              <w:spacing w:before="40" w:after="40"/>
            </w:pPr>
            <w:hyperlink w:anchor="Slobodian" w:history="1">
              <w:r w:rsidR="00875462" w:rsidRPr="00203B35">
                <w:rPr>
                  <w:rStyle w:val="Hyperlink"/>
                </w:rPr>
                <w:t>Slobodian</w:t>
              </w:r>
            </w:hyperlink>
          </w:p>
        </w:tc>
        <w:tc>
          <w:tcPr>
            <w:tcW w:w="2977" w:type="dxa"/>
            <w:gridSpan w:val="4"/>
            <w:vAlign w:val="center"/>
          </w:tcPr>
          <w:p w14:paraId="4F85B038"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7" w:type="dxa"/>
            <w:gridSpan w:val="4"/>
            <w:vAlign w:val="center"/>
          </w:tcPr>
          <w:p w14:paraId="56C62677"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875462" w:rsidRPr="007E4E11" w14:paraId="6E8C4F27"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4943E80A" w14:textId="77777777" w:rsidR="00875462" w:rsidRPr="00203B35" w:rsidRDefault="004D1230" w:rsidP="00956EAF">
            <w:pPr>
              <w:spacing w:before="40" w:after="40"/>
            </w:pPr>
            <w:hyperlink w:anchor="Svoboda" w:history="1">
              <w:r w:rsidR="00875462" w:rsidRPr="00203B35">
                <w:rPr>
                  <w:rStyle w:val="Hyperlink"/>
                </w:rPr>
                <w:t>Svoboda</w:t>
              </w:r>
            </w:hyperlink>
          </w:p>
        </w:tc>
        <w:tc>
          <w:tcPr>
            <w:tcW w:w="2977" w:type="dxa"/>
            <w:gridSpan w:val="4"/>
            <w:vAlign w:val="center"/>
          </w:tcPr>
          <w:p w14:paraId="4D2995A2"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7" w:type="dxa"/>
            <w:gridSpan w:val="4"/>
            <w:vAlign w:val="center"/>
          </w:tcPr>
          <w:p w14:paraId="4F5E4510"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6D3AA9" w:rsidRPr="007E4E11" w14:paraId="3DB1587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7C56AEE" w14:textId="77777777" w:rsidR="006D3AA9" w:rsidRPr="00203B35" w:rsidRDefault="004D1230" w:rsidP="00D30BE6">
            <w:pPr>
              <w:spacing w:before="40" w:after="40"/>
            </w:pPr>
            <w:hyperlink w:anchor="Vilčáková" w:history="1">
              <w:r w:rsidR="006D3AA9" w:rsidRPr="00203B35">
                <w:rPr>
                  <w:rStyle w:val="Hyperlink"/>
                </w:rPr>
                <w:t>Vilčáková</w:t>
              </w:r>
            </w:hyperlink>
          </w:p>
        </w:tc>
        <w:tc>
          <w:tcPr>
            <w:tcW w:w="2977" w:type="dxa"/>
            <w:gridSpan w:val="4"/>
            <w:vAlign w:val="center"/>
          </w:tcPr>
          <w:p w14:paraId="0BA3E556" w14:textId="77777777" w:rsidR="006D3AA9" w:rsidRPr="00203B35" w:rsidRDefault="006D3AA9" w:rsidP="00D30BE6">
            <w:pPr>
              <w:pStyle w:val="TableParagraph"/>
              <w:spacing w:before="40" w:after="40"/>
              <w:ind w:left="0"/>
              <w:rPr>
                <w:sz w:val="20"/>
                <w:szCs w:val="20"/>
              </w:rPr>
            </w:pPr>
            <w:r w:rsidRPr="00203B35">
              <w:rPr>
                <w:sz w:val="20"/>
                <w:szCs w:val="20"/>
              </w:rPr>
              <w:t>Jarmila</w:t>
            </w:r>
          </w:p>
        </w:tc>
        <w:tc>
          <w:tcPr>
            <w:tcW w:w="3367" w:type="dxa"/>
            <w:gridSpan w:val="4"/>
            <w:vAlign w:val="center"/>
          </w:tcPr>
          <w:p w14:paraId="29A1C28D" w14:textId="77777777" w:rsidR="006D3AA9" w:rsidRPr="002711A0" w:rsidRDefault="006D3AA9" w:rsidP="00D30BE6">
            <w:pPr>
              <w:pStyle w:val="TableParagraph"/>
              <w:spacing w:before="40" w:after="40"/>
              <w:ind w:left="0"/>
              <w:rPr>
                <w:sz w:val="20"/>
                <w:szCs w:val="20"/>
              </w:rPr>
            </w:pPr>
            <w:r w:rsidRPr="002711A0">
              <w:rPr>
                <w:sz w:val="20"/>
                <w:szCs w:val="20"/>
                <w:lang w:val="cs-CZ"/>
              </w:rPr>
              <w:t>doc. Ing., Ph.D.</w:t>
            </w:r>
          </w:p>
        </w:tc>
      </w:tr>
      <w:tr w:rsidR="006D3AA9" w:rsidRPr="007E4E11" w14:paraId="2A4CF1C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579AA9E3" w14:textId="77777777" w:rsidR="006D3AA9" w:rsidRPr="002711A0" w:rsidRDefault="006D3AA9" w:rsidP="00956EAF">
            <w:pPr>
              <w:spacing w:before="40" w:after="40"/>
            </w:pPr>
            <w:r w:rsidRPr="002711A0">
              <w:t>Vícha</w:t>
            </w:r>
          </w:p>
        </w:tc>
        <w:tc>
          <w:tcPr>
            <w:tcW w:w="2977" w:type="dxa"/>
            <w:gridSpan w:val="4"/>
            <w:vAlign w:val="center"/>
          </w:tcPr>
          <w:p w14:paraId="63744433" w14:textId="77777777" w:rsidR="006D3AA9" w:rsidRPr="002711A0" w:rsidRDefault="006D3AA9" w:rsidP="00956EAF">
            <w:pPr>
              <w:pStyle w:val="TableParagraph"/>
              <w:spacing w:before="40" w:after="40"/>
              <w:ind w:left="0"/>
              <w:rPr>
                <w:sz w:val="20"/>
                <w:szCs w:val="20"/>
              </w:rPr>
            </w:pPr>
            <w:r w:rsidRPr="002711A0">
              <w:rPr>
                <w:sz w:val="20"/>
                <w:szCs w:val="20"/>
              </w:rPr>
              <w:t>Robert</w:t>
            </w:r>
          </w:p>
        </w:tc>
        <w:tc>
          <w:tcPr>
            <w:tcW w:w="3367" w:type="dxa"/>
            <w:gridSpan w:val="4"/>
            <w:vAlign w:val="center"/>
          </w:tcPr>
          <w:p w14:paraId="7E695774" w14:textId="77777777" w:rsidR="006D3AA9" w:rsidRPr="002711A0" w:rsidRDefault="006D3AA9" w:rsidP="00956EAF">
            <w:pPr>
              <w:pStyle w:val="TableParagraph"/>
              <w:spacing w:before="40" w:after="40"/>
              <w:ind w:left="0"/>
              <w:rPr>
                <w:sz w:val="20"/>
                <w:szCs w:val="20"/>
              </w:rPr>
            </w:pPr>
            <w:r w:rsidRPr="002711A0">
              <w:rPr>
                <w:sz w:val="20"/>
                <w:szCs w:val="20"/>
                <w:lang w:val="cs-CZ"/>
              </w:rPr>
              <w:t>doc. Mgr., Ph.D.</w:t>
            </w:r>
          </w:p>
        </w:tc>
      </w:tr>
      <w:tr w:rsidR="006D3AA9" w:rsidRPr="007E4E11" w14:paraId="40A84CEB"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4E53EA1" w14:textId="77777777" w:rsidR="006D3AA9" w:rsidRPr="00203B35" w:rsidRDefault="004D1230" w:rsidP="00956EAF">
            <w:pPr>
              <w:spacing w:before="40" w:after="40"/>
            </w:pPr>
            <w:hyperlink w:anchor="Zatloukal" w:history="1">
              <w:r w:rsidR="006D3AA9" w:rsidRPr="00203B35">
                <w:rPr>
                  <w:rStyle w:val="Hyperlink"/>
                </w:rPr>
                <w:t>Zatloukal</w:t>
              </w:r>
            </w:hyperlink>
          </w:p>
        </w:tc>
        <w:tc>
          <w:tcPr>
            <w:tcW w:w="2977" w:type="dxa"/>
            <w:gridSpan w:val="4"/>
            <w:vAlign w:val="center"/>
          </w:tcPr>
          <w:p w14:paraId="49A09BAD" w14:textId="77777777" w:rsidR="006D3AA9" w:rsidRPr="00203B35" w:rsidRDefault="006D3AA9" w:rsidP="00956EAF">
            <w:pPr>
              <w:pStyle w:val="TableParagraph"/>
              <w:spacing w:before="40" w:after="40"/>
              <w:ind w:left="0"/>
              <w:rPr>
                <w:sz w:val="20"/>
                <w:szCs w:val="20"/>
              </w:rPr>
            </w:pPr>
            <w:r w:rsidRPr="00203B35">
              <w:rPr>
                <w:sz w:val="20"/>
                <w:szCs w:val="20"/>
              </w:rPr>
              <w:t>Martin</w:t>
            </w:r>
          </w:p>
        </w:tc>
        <w:tc>
          <w:tcPr>
            <w:tcW w:w="3367" w:type="dxa"/>
            <w:gridSpan w:val="4"/>
            <w:vAlign w:val="center"/>
          </w:tcPr>
          <w:p w14:paraId="318118FC" w14:textId="77777777" w:rsidR="006D3AA9" w:rsidRPr="002711A0" w:rsidRDefault="006D3AA9"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r>
      <w:tr w:rsidR="006D3AA9" w:rsidRPr="007E4E11" w14:paraId="5CFDC8D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39BB741" w14:textId="77777777" w:rsidR="006D3AA9" w:rsidRPr="00EE1C4D" w:rsidRDefault="006D3AA9" w:rsidP="00956EAF">
            <w:pPr>
              <w:spacing w:before="40" w:after="40"/>
              <w:rPr>
                <w:b/>
              </w:rPr>
            </w:pPr>
            <w:r w:rsidRPr="00EE1C4D">
              <w:rPr>
                <w:b/>
              </w:rPr>
              <w:t>Externí školitelé</w:t>
            </w:r>
          </w:p>
        </w:tc>
        <w:tc>
          <w:tcPr>
            <w:tcW w:w="2977" w:type="dxa"/>
            <w:gridSpan w:val="4"/>
            <w:vAlign w:val="center"/>
          </w:tcPr>
          <w:p w14:paraId="57D1F0F5" w14:textId="77777777" w:rsidR="006D3AA9" w:rsidRPr="002711A0" w:rsidRDefault="006D3AA9" w:rsidP="00956EAF">
            <w:pPr>
              <w:pStyle w:val="TableParagraph"/>
              <w:spacing w:before="40" w:after="40"/>
              <w:ind w:left="0"/>
              <w:rPr>
                <w:sz w:val="20"/>
                <w:szCs w:val="20"/>
              </w:rPr>
            </w:pPr>
          </w:p>
        </w:tc>
        <w:tc>
          <w:tcPr>
            <w:tcW w:w="3367" w:type="dxa"/>
            <w:gridSpan w:val="4"/>
            <w:vAlign w:val="center"/>
          </w:tcPr>
          <w:p w14:paraId="2C15D79F" w14:textId="77777777" w:rsidR="006D3AA9" w:rsidRPr="002711A0" w:rsidRDefault="006D3AA9" w:rsidP="00956EAF">
            <w:pPr>
              <w:pStyle w:val="TableParagraph"/>
              <w:spacing w:before="40" w:after="40"/>
              <w:ind w:left="0"/>
              <w:rPr>
                <w:sz w:val="20"/>
                <w:szCs w:val="20"/>
              </w:rPr>
            </w:pPr>
          </w:p>
        </w:tc>
      </w:tr>
      <w:tr w:rsidR="006D3AA9" w:rsidRPr="007E4E11" w14:paraId="0B5D9089"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F0E2D3C" w14:textId="77777777" w:rsidR="006D3AA9" w:rsidRPr="002711A0" w:rsidRDefault="006D3AA9" w:rsidP="00956EAF">
            <w:pPr>
              <w:spacing w:before="40" w:after="40"/>
            </w:pPr>
            <w:r w:rsidRPr="002711A0">
              <w:t>Filip</w:t>
            </w:r>
          </w:p>
        </w:tc>
        <w:tc>
          <w:tcPr>
            <w:tcW w:w="2977" w:type="dxa"/>
            <w:gridSpan w:val="4"/>
            <w:vAlign w:val="center"/>
          </w:tcPr>
          <w:p w14:paraId="2DE9FD76" w14:textId="77777777" w:rsidR="006D3AA9" w:rsidRPr="002711A0" w:rsidRDefault="006D3AA9" w:rsidP="00956EAF">
            <w:pPr>
              <w:pStyle w:val="TableParagraph"/>
              <w:spacing w:before="40" w:after="40"/>
              <w:ind w:left="0"/>
              <w:rPr>
                <w:sz w:val="20"/>
                <w:szCs w:val="20"/>
              </w:rPr>
            </w:pPr>
            <w:r w:rsidRPr="002711A0">
              <w:rPr>
                <w:sz w:val="20"/>
                <w:szCs w:val="20"/>
              </w:rPr>
              <w:t>Petr</w:t>
            </w:r>
          </w:p>
        </w:tc>
        <w:tc>
          <w:tcPr>
            <w:tcW w:w="3367" w:type="dxa"/>
            <w:gridSpan w:val="4"/>
            <w:vAlign w:val="center"/>
          </w:tcPr>
          <w:p w14:paraId="04AD6738" w14:textId="0489BE8B" w:rsidR="006D3AA9" w:rsidRPr="002711A0" w:rsidRDefault="006D3AA9">
            <w:pPr>
              <w:pStyle w:val="TableParagraph"/>
              <w:spacing w:before="40" w:after="40"/>
              <w:ind w:left="0"/>
              <w:rPr>
                <w:sz w:val="20"/>
                <w:szCs w:val="20"/>
              </w:rPr>
            </w:pPr>
            <w:r>
              <w:rPr>
                <w:sz w:val="20"/>
                <w:szCs w:val="20"/>
              </w:rPr>
              <w:t xml:space="preserve">doc., </w:t>
            </w:r>
            <w:r w:rsidRPr="002711A0">
              <w:rPr>
                <w:sz w:val="20"/>
                <w:szCs w:val="20"/>
              </w:rPr>
              <w:t>CSc.</w:t>
            </w:r>
          </w:p>
        </w:tc>
      </w:tr>
      <w:tr w:rsidR="006D3AA9" w:rsidRPr="007E4E11" w14:paraId="37888EA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F7E8C4C" w14:textId="77777777" w:rsidR="006D3AA9" w:rsidRPr="002711A0" w:rsidRDefault="006D3AA9" w:rsidP="00956EAF">
            <w:pPr>
              <w:spacing w:before="40" w:after="40"/>
            </w:pPr>
            <w:r w:rsidRPr="002711A0">
              <w:t>Kovalčík</w:t>
            </w:r>
          </w:p>
        </w:tc>
        <w:tc>
          <w:tcPr>
            <w:tcW w:w="2977" w:type="dxa"/>
            <w:gridSpan w:val="4"/>
            <w:vAlign w:val="center"/>
          </w:tcPr>
          <w:p w14:paraId="54D8FFBF" w14:textId="77777777" w:rsidR="006D3AA9" w:rsidRPr="002711A0" w:rsidRDefault="006D3AA9" w:rsidP="00956EAF">
            <w:pPr>
              <w:pStyle w:val="TableParagraph"/>
              <w:spacing w:before="40" w:after="40"/>
              <w:ind w:left="0"/>
              <w:rPr>
                <w:sz w:val="20"/>
                <w:szCs w:val="20"/>
              </w:rPr>
            </w:pPr>
            <w:r w:rsidRPr="002711A0">
              <w:rPr>
                <w:sz w:val="20"/>
                <w:szCs w:val="20"/>
              </w:rPr>
              <w:t>Adriána</w:t>
            </w:r>
          </w:p>
        </w:tc>
        <w:tc>
          <w:tcPr>
            <w:tcW w:w="3367" w:type="dxa"/>
            <w:gridSpan w:val="4"/>
            <w:vAlign w:val="center"/>
          </w:tcPr>
          <w:p w14:paraId="23D82ECF"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4DA57F7F"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CD61D4D" w14:textId="77777777" w:rsidR="006D3AA9" w:rsidRPr="002711A0" w:rsidRDefault="006D3AA9" w:rsidP="00956EAF">
            <w:pPr>
              <w:spacing w:before="40" w:after="40"/>
            </w:pPr>
            <w:r w:rsidRPr="002711A0">
              <w:t>Obadal</w:t>
            </w:r>
          </w:p>
        </w:tc>
        <w:tc>
          <w:tcPr>
            <w:tcW w:w="2977" w:type="dxa"/>
            <w:gridSpan w:val="4"/>
            <w:vAlign w:val="center"/>
          </w:tcPr>
          <w:p w14:paraId="0D2ECB06" w14:textId="77777777" w:rsidR="006D3AA9" w:rsidRPr="002711A0" w:rsidRDefault="006D3AA9" w:rsidP="00956EAF">
            <w:pPr>
              <w:pStyle w:val="TableParagraph"/>
              <w:spacing w:before="40" w:after="40"/>
              <w:ind w:left="0"/>
              <w:rPr>
                <w:sz w:val="20"/>
                <w:szCs w:val="20"/>
              </w:rPr>
            </w:pPr>
            <w:r w:rsidRPr="002711A0">
              <w:rPr>
                <w:sz w:val="20"/>
                <w:szCs w:val="20"/>
              </w:rPr>
              <w:t>Martin</w:t>
            </w:r>
          </w:p>
        </w:tc>
        <w:tc>
          <w:tcPr>
            <w:tcW w:w="3367" w:type="dxa"/>
            <w:gridSpan w:val="4"/>
            <w:vAlign w:val="center"/>
          </w:tcPr>
          <w:p w14:paraId="572F538F"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0852A2E7"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1191037" w14:textId="77777777" w:rsidR="006D3AA9" w:rsidRPr="002711A0" w:rsidRDefault="006D3AA9" w:rsidP="00956EAF">
            <w:pPr>
              <w:pStyle w:val="TableParagraph"/>
              <w:spacing w:before="40" w:after="40"/>
              <w:ind w:left="0"/>
              <w:rPr>
                <w:sz w:val="20"/>
                <w:szCs w:val="20"/>
              </w:rPr>
            </w:pPr>
            <w:r w:rsidRPr="002711A0">
              <w:rPr>
                <w:sz w:val="20"/>
                <w:szCs w:val="20"/>
              </w:rPr>
              <w:t>Pavlínek</w:t>
            </w:r>
          </w:p>
        </w:tc>
        <w:tc>
          <w:tcPr>
            <w:tcW w:w="2977" w:type="dxa"/>
            <w:gridSpan w:val="4"/>
            <w:vAlign w:val="center"/>
          </w:tcPr>
          <w:p w14:paraId="198FE919"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Vladimír</w:t>
            </w:r>
          </w:p>
        </w:tc>
        <w:tc>
          <w:tcPr>
            <w:tcW w:w="3367" w:type="dxa"/>
            <w:gridSpan w:val="4"/>
            <w:vAlign w:val="center"/>
          </w:tcPr>
          <w:p w14:paraId="40EE12C3"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doc. Dr. Ing.</w:t>
            </w:r>
          </w:p>
        </w:tc>
      </w:tr>
      <w:tr w:rsidR="0045707B" w:rsidRPr="002711A0" w14:paraId="7CA8E47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tcBorders>
              <w:top w:val="single" w:sz="4" w:space="0" w:color="000000"/>
              <w:left w:val="single" w:sz="4" w:space="0" w:color="000000"/>
              <w:bottom w:val="single" w:sz="4" w:space="0" w:color="000000"/>
              <w:right w:val="single" w:sz="4" w:space="0" w:color="000000"/>
            </w:tcBorders>
            <w:vAlign w:val="center"/>
          </w:tcPr>
          <w:p w14:paraId="0DCC3600" w14:textId="4FBCA1CE" w:rsidR="0045707B" w:rsidRPr="002711A0" w:rsidRDefault="0045707B" w:rsidP="002A6C6B">
            <w:pPr>
              <w:pStyle w:val="TableParagraph"/>
              <w:spacing w:before="40" w:after="40"/>
              <w:ind w:left="0"/>
              <w:rPr>
                <w:sz w:val="20"/>
                <w:szCs w:val="20"/>
              </w:rPr>
            </w:pPr>
            <w:r>
              <w:rPr>
                <w:sz w:val="20"/>
                <w:szCs w:val="20"/>
              </w:rPr>
              <w:t>Vlček</w:t>
            </w:r>
          </w:p>
        </w:tc>
        <w:tc>
          <w:tcPr>
            <w:tcW w:w="2977" w:type="dxa"/>
            <w:gridSpan w:val="4"/>
            <w:tcBorders>
              <w:top w:val="single" w:sz="4" w:space="0" w:color="000000"/>
              <w:left w:val="single" w:sz="4" w:space="0" w:color="000000"/>
              <w:bottom w:val="single" w:sz="4" w:space="0" w:color="000000"/>
              <w:right w:val="single" w:sz="4" w:space="0" w:color="000000"/>
            </w:tcBorders>
            <w:vAlign w:val="center"/>
          </w:tcPr>
          <w:p w14:paraId="6E40566B" w14:textId="28FF5AFF" w:rsidR="0045707B" w:rsidRPr="002711A0" w:rsidRDefault="0045707B" w:rsidP="002A6C6B">
            <w:pPr>
              <w:pStyle w:val="TableParagraph"/>
              <w:spacing w:before="40" w:after="40"/>
              <w:ind w:left="0"/>
              <w:rPr>
                <w:sz w:val="20"/>
                <w:szCs w:val="20"/>
                <w:lang w:val="cs-CZ"/>
              </w:rPr>
            </w:pPr>
            <w:r>
              <w:rPr>
                <w:sz w:val="20"/>
                <w:szCs w:val="20"/>
                <w:lang w:val="cs-CZ"/>
              </w:rPr>
              <w:t>Jiří</w:t>
            </w:r>
          </w:p>
        </w:tc>
        <w:tc>
          <w:tcPr>
            <w:tcW w:w="3367" w:type="dxa"/>
            <w:gridSpan w:val="4"/>
            <w:tcBorders>
              <w:top w:val="single" w:sz="4" w:space="0" w:color="000000"/>
              <w:left w:val="single" w:sz="4" w:space="0" w:color="000000"/>
              <w:bottom w:val="single" w:sz="4" w:space="0" w:color="000000"/>
              <w:right w:val="single" w:sz="4" w:space="0" w:color="000000"/>
            </w:tcBorders>
            <w:vAlign w:val="center"/>
          </w:tcPr>
          <w:p w14:paraId="35403E75" w14:textId="4BC91613" w:rsidR="0045707B" w:rsidRPr="002711A0" w:rsidRDefault="0045707B">
            <w:pPr>
              <w:pStyle w:val="TableParagraph"/>
              <w:spacing w:before="40" w:after="40"/>
              <w:ind w:left="0"/>
              <w:rPr>
                <w:sz w:val="20"/>
                <w:szCs w:val="20"/>
                <w:lang w:val="cs-CZ"/>
              </w:rPr>
            </w:pPr>
            <w:r w:rsidRPr="002711A0">
              <w:rPr>
                <w:sz w:val="20"/>
                <w:szCs w:val="20"/>
                <w:lang w:val="cs-CZ"/>
              </w:rPr>
              <w:t xml:space="preserve">doc. </w:t>
            </w:r>
            <w:r>
              <w:rPr>
                <w:sz w:val="20"/>
                <w:szCs w:val="20"/>
                <w:lang w:val="cs-CZ"/>
              </w:rPr>
              <w:t>RNDr.,</w:t>
            </w:r>
            <w:r w:rsidRPr="002711A0">
              <w:rPr>
                <w:sz w:val="20"/>
                <w:szCs w:val="20"/>
                <w:lang w:val="cs-CZ"/>
              </w:rPr>
              <w:t xml:space="preserve"> </w:t>
            </w:r>
            <w:r>
              <w:rPr>
                <w:sz w:val="20"/>
                <w:szCs w:val="20"/>
                <w:lang w:val="cs-CZ"/>
              </w:rPr>
              <w:t>CSc.</w:t>
            </w:r>
          </w:p>
        </w:tc>
      </w:tr>
    </w:tbl>
    <w:p w14:paraId="65402626" w14:textId="77777777" w:rsidR="0030749B" w:rsidRDefault="0030749B">
      <w:r>
        <w:br w:type="page"/>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268"/>
        <w:gridCol w:w="3260"/>
      </w:tblGrid>
      <w:tr w:rsidR="00875462" w:rsidRPr="0010667E" w14:paraId="675A3BD3" w14:textId="77777777" w:rsidTr="00B7684B">
        <w:trPr>
          <w:trHeight w:val="425"/>
        </w:trPr>
        <w:tc>
          <w:tcPr>
            <w:tcW w:w="9498" w:type="dxa"/>
            <w:gridSpan w:val="4"/>
            <w:tcBorders>
              <w:top w:val="single" w:sz="4" w:space="0" w:color="auto"/>
              <w:left w:val="single" w:sz="4" w:space="0" w:color="auto"/>
              <w:bottom w:val="single" w:sz="4" w:space="0" w:color="auto"/>
              <w:right w:val="single" w:sz="4" w:space="0" w:color="auto"/>
            </w:tcBorders>
            <w:shd w:val="clear" w:color="auto" w:fill="BCD5ED"/>
          </w:tcPr>
          <w:p w14:paraId="69045C6A" w14:textId="77777777" w:rsidR="00875462" w:rsidRPr="0010667E" w:rsidRDefault="00875462" w:rsidP="0030749B">
            <w:pPr>
              <w:spacing w:before="60" w:after="60"/>
              <w:jc w:val="center"/>
              <w:rPr>
                <w:b/>
                <w:sz w:val="28"/>
                <w:szCs w:val="28"/>
              </w:rPr>
            </w:pPr>
            <w:r>
              <w:lastRenderedPageBreak/>
              <w:br w:type="page"/>
            </w:r>
            <w:r>
              <w:rPr>
                <w:b/>
                <w:sz w:val="28"/>
                <w:szCs w:val="28"/>
              </w:rPr>
              <w:t>Personální zabezpečení - přehled členů oborové rady</w:t>
            </w:r>
          </w:p>
        </w:tc>
      </w:tr>
      <w:tr w:rsidR="00875462" w:rsidRPr="007E4E11" w14:paraId="1152021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0BB60E62"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805" w:type="dxa"/>
            <w:gridSpan w:val="3"/>
            <w:tcBorders>
              <w:top w:val="double" w:sz="1" w:space="0" w:color="000000"/>
            </w:tcBorders>
          </w:tcPr>
          <w:p w14:paraId="62527B53"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67B9711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1225CA4D"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805" w:type="dxa"/>
            <w:gridSpan w:val="3"/>
          </w:tcPr>
          <w:p w14:paraId="4ECE9F13"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67E78BBD"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503493B6"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805" w:type="dxa"/>
            <w:gridSpan w:val="3"/>
          </w:tcPr>
          <w:p w14:paraId="0C139FD6" w14:textId="5DC371A6" w:rsidR="00875462" w:rsidRPr="007E4E11" w:rsidRDefault="005D58AD" w:rsidP="00956EAF">
            <w:pPr>
              <w:pStyle w:val="TableParagraph"/>
              <w:spacing w:before="40" w:after="40"/>
              <w:ind w:left="0"/>
              <w:rPr>
                <w:b/>
                <w:sz w:val="20"/>
                <w:szCs w:val="20"/>
                <w:lang w:val="cs-CZ"/>
              </w:rPr>
            </w:pPr>
            <w:r>
              <w:rPr>
                <w:b/>
                <w:sz w:val="20"/>
                <w:szCs w:val="20"/>
                <w:lang w:val="cs-CZ"/>
              </w:rPr>
              <w:t>Technology of Macromolecular Substances</w:t>
            </w:r>
          </w:p>
        </w:tc>
      </w:tr>
      <w:tr w:rsidR="00875462" w:rsidRPr="007E4E11" w14:paraId="2F947974"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38E8B7F0"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52E549B4"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Jméno</w:t>
            </w:r>
          </w:p>
        </w:tc>
        <w:tc>
          <w:tcPr>
            <w:tcW w:w="2268" w:type="dxa"/>
            <w:shd w:val="clear" w:color="auto" w:fill="FBD4B4" w:themeFill="accent6" w:themeFillTint="66"/>
          </w:tcPr>
          <w:p w14:paraId="41495E39" w14:textId="77777777" w:rsidR="00875462" w:rsidRPr="007E4E11" w:rsidRDefault="00875462" w:rsidP="003E7936">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36B096C3" w14:textId="77777777" w:rsidR="00875462" w:rsidRPr="0029083B" w:rsidRDefault="00875462" w:rsidP="00B30723">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875462" w:rsidRPr="002711A0" w14:paraId="2ED8616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6E041CF9" w14:textId="77777777" w:rsidR="00875462" w:rsidRPr="002711A0" w:rsidRDefault="00875462" w:rsidP="003E7936">
            <w:pPr>
              <w:pStyle w:val="TableParagraph"/>
              <w:spacing w:before="20" w:after="20" w:line="264" w:lineRule="auto"/>
              <w:ind w:left="0"/>
              <w:rPr>
                <w:b/>
                <w:sz w:val="20"/>
                <w:szCs w:val="20"/>
                <w:lang w:val="cs-CZ"/>
              </w:rPr>
            </w:pPr>
            <w:r w:rsidRPr="002711A0">
              <w:rPr>
                <w:b/>
                <w:sz w:val="20"/>
                <w:szCs w:val="20"/>
              </w:rPr>
              <w:t>Externí členové OR:</w:t>
            </w:r>
          </w:p>
        </w:tc>
      </w:tr>
      <w:tr w:rsidR="00875462" w:rsidRPr="002711A0" w14:paraId="706E0EC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E1CE037" w14:textId="77777777" w:rsidR="00875462" w:rsidRPr="002711A0" w:rsidRDefault="00875462" w:rsidP="00956EAF">
            <w:pPr>
              <w:spacing w:before="40" w:after="40"/>
            </w:pPr>
            <w:r w:rsidRPr="002711A0">
              <w:t>Havlica</w:t>
            </w:r>
          </w:p>
        </w:tc>
        <w:tc>
          <w:tcPr>
            <w:tcW w:w="1277" w:type="dxa"/>
            <w:vAlign w:val="center"/>
          </w:tcPr>
          <w:p w14:paraId="74D2823B"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4ADB12FC"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517429A2" w14:textId="77777777" w:rsidR="00875462" w:rsidRPr="002711A0" w:rsidRDefault="00875462" w:rsidP="00956EAF">
            <w:pPr>
              <w:pStyle w:val="TableParagraph"/>
              <w:spacing w:before="40" w:after="40"/>
              <w:ind w:left="0"/>
              <w:jc w:val="both"/>
              <w:rPr>
                <w:sz w:val="20"/>
                <w:szCs w:val="20"/>
                <w:highlight w:val="yellow"/>
                <w:lang w:val="cs-CZ"/>
              </w:rPr>
            </w:pPr>
            <w:r w:rsidRPr="002711A0">
              <w:rPr>
                <w:sz w:val="20"/>
                <w:szCs w:val="20"/>
                <w:lang w:val="cs-CZ"/>
              </w:rPr>
              <w:t xml:space="preserve">VUT </w:t>
            </w:r>
            <w:r w:rsidR="00037A7A">
              <w:rPr>
                <w:sz w:val="20"/>
                <w:szCs w:val="20"/>
                <w:lang w:val="cs-CZ"/>
              </w:rPr>
              <w:t>v</w:t>
            </w:r>
            <w:r w:rsidRPr="002711A0">
              <w:rPr>
                <w:sz w:val="20"/>
                <w:szCs w:val="20"/>
                <w:lang w:val="cs-CZ"/>
              </w:rPr>
              <w:t> Brně, Fakulta chemická</w:t>
            </w:r>
          </w:p>
        </w:tc>
      </w:tr>
      <w:tr w:rsidR="0030749B" w:rsidRPr="002711A0" w14:paraId="4A5525C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938F953" w14:textId="77777777" w:rsidR="0030749B" w:rsidRPr="002711A0" w:rsidRDefault="0030749B" w:rsidP="00956EAF">
            <w:pPr>
              <w:pStyle w:val="TableParagraph"/>
              <w:spacing w:before="40" w:after="40"/>
              <w:ind w:left="0"/>
              <w:rPr>
                <w:sz w:val="20"/>
                <w:szCs w:val="20"/>
              </w:rPr>
            </w:pPr>
            <w:r w:rsidRPr="002711A0">
              <w:rPr>
                <w:sz w:val="20"/>
                <w:szCs w:val="20"/>
              </w:rPr>
              <w:t>Pavlínek</w:t>
            </w:r>
          </w:p>
        </w:tc>
        <w:tc>
          <w:tcPr>
            <w:tcW w:w="1277" w:type="dxa"/>
            <w:vAlign w:val="center"/>
          </w:tcPr>
          <w:p w14:paraId="29C1BEB1"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Vladimír</w:t>
            </w:r>
          </w:p>
        </w:tc>
        <w:tc>
          <w:tcPr>
            <w:tcW w:w="2268" w:type="dxa"/>
            <w:vAlign w:val="center"/>
          </w:tcPr>
          <w:p w14:paraId="08BD6877"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doc. Dr. Ing.</w:t>
            </w:r>
          </w:p>
        </w:tc>
        <w:tc>
          <w:tcPr>
            <w:tcW w:w="3260" w:type="dxa"/>
            <w:vAlign w:val="center"/>
          </w:tcPr>
          <w:p w14:paraId="655D60BD"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5M, s.r.o.</w:t>
            </w:r>
            <w:r w:rsidR="004653D7">
              <w:rPr>
                <w:sz w:val="20"/>
                <w:szCs w:val="20"/>
                <w:lang w:val="cs-CZ"/>
              </w:rPr>
              <w:t>,</w:t>
            </w:r>
            <w:r w:rsidRPr="002711A0">
              <w:rPr>
                <w:sz w:val="20"/>
                <w:szCs w:val="20"/>
                <w:lang w:val="cs-CZ"/>
              </w:rPr>
              <w:t xml:space="preserve"> Kunovice</w:t>
            </w:r>
          </w:p>
        </w:tc>
      </w:tr>
      <w:tr w:rsidR="0030749B" w:rsidRPr="002711A0" w14:paraId="70E77AD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F961097" w14:textId="77777777" w:rsidR="0030749B" w:rsidRPr="002711A0" w:rsidRDefault="0030749B" w:rsidP="00956EAF">
            <w:pPr>
              <w:spacing w:before="40" w:after="40"/>
            </w:pPr>
            <w:r w:rsidRPr="002711A0">
              <w:t>Potáček</w:t>
            </w:r>
          </w:p>
        </w:tc>
        <w:tc>
          <w:tcPr>
            <w:tcW w:w="1277" w:type="dxa"/>
            <w:vAlign w:val="center"/>
          </w:tcPr>
          <w:p w14:paraId="7B074286"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Milan</w:t>
            </w:r>
          </w:p>
        </w:tc>
        <w:tc>
          <w:tcPr>
            <w:tcW w:w="2268" w:type="dxa"/>
            <w:vAlign w:val="center"/>
          </w:tcPr>
          <w:p w14:paraId="60900E6E"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RNDr., CSc.</w:t>
            </w:r>
          </w:p>
        </w:tc>
        <w:tc>
          <w:tcPr>
            <w:tcW w:w="3260" w:type="dxa"/>
            <w:vAlign w:val="center"/>
          </w:tcPr>
          <w:p w14:paraId="118686A1" w14:textId="77777777" w:rsidR="0030749B" w:rsidRPr="002711A0" w:rsidRDefault="0030749B" w:rsidP="00956EAF">
            <w:pPr>
              <w:pStyle w:val="TableParagraph"/>
              <w:spacing w:before="40" w:after="40"/>
              <w:ind w:left="0"/>
              <w:jc w:val="both"/>
              <w:rPr>
                <w:sz w:val="20"/>
                <w:szCs w:val="20"/>
              </w:rPr>
            </w:pPr>
            <w:r w:rsidRPr="002711A0">
              <w:rPr>
                <w:sz w:val="20"/>
                <w:szCs w:val="20"/>
              </w:rPr>
              <w:t>MU Brno, Přírodovědecká fakulta</w:t>
            </w:r>
          </w:p>
        </w:tc>
      </w:tr>
      <w:tr w:rsidR="0030749B" w:rsidRPr="002711A0" w14:paraId="07A290A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B609EAF" w14:textId="77777777" w:rsidR="0030749B" w:rsidRPr="002711A0" w:rsidRDefault="0030749B" w:rsidP="00956EAF">
            <w:pPr>
              <w:pStyle w:val="TableParagraph"/>
              <w:spacing w:before="40" w:after="40"/>
              <w:ind w:left="0"/>
              <w:rPr>
                <w:sz w:val="20"/>
                <w:szCs w:val="20"/>
              </w:rPr>
            </w:pPr>
            <w:r w:rsidRPr="002711A0">
              <w:rPr>
                <w:sz w:val="20"/>
                <w:szCs w:val="20"/>
              </w:rPr>
              <w:t>Roda</w:t>
            </w:r>
          </w:p>
        </w:tc>
        <w:tc>
          <w:tcPr>
            <w:tcW w:w="1277" w:type="dxa"/>
            <w:vAlign w:val="center"/>
          </w:tcPr>
          <w:p w14:paraId="44B4A745" w14:textId="77777777" w:rsidR="0030749B" w:rsidRPr="002711A0" w:rsidRDefault="0030749B" w:rsidP="00956EAF">
            <w:pPr>
              <w:pStyle w:val="TableParagraph"/>
              <w:spacing w:before="40" w:after="40"/>
              <w:ind w:left="0"/>
              <w:rPr>
                <w:sz w:val="20"/>
                <w:szCs w:val="20"/>
                <w:highlight w:val="magenta"/>
                <w:lang w:val="cs-CZ"/>
              </w:rPr>
            </w:pPr>
            <w:r w:rsidRPr="002711A0">
              <w:rPr>
                <w:sz w:val="20"/>
                <w:szCs w:val="20"/>
                <w:lang w:val="cs-CZ"/>
              </w:rPr>
              <w:t>Jan</w:t>
            </w:r>
          </w:p>
        </w:tc>
        <w:tc>
          <w:tcPr>
            <w:tcW w:w="2268" w:type="dxa"/>
            <w:vAlign w:val="center"/>
          </w:tcPr>
          <w:p w14:paraId="6181DA1B"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4D99280E"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VŠCHT v Praze, Fakulta chemické technologie</w:t>
            </w:r>
          </w:p>
        </w:tc>
      </w:tr>
      <w:tr w:rsidR="0030749B" w:rsidRPr="002711A0" w14:paraId="026DB59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2944245" w14:textId="77777777" w:rsidR="0030749B" w:rsidRPr="002711A0" w:rsidRDefault="0030749B" w:rsidP="00956EAF">
            <w:pPr>
              <w:pStyle w:val="TableParagraph"/>
              <w:spacing w:before="40" w:after="40"/>
              <w:ind w:left="0"/>
              <w:rPr>
                <w:sz w:val="20"/>
                <w:szCs w:val="20"/>
              </w:rPr>
            </w:pPr>
            <w:r w:rsidRPr="002711A0">
              <w:rPr>
                <w:sz w:val="20"/>
                <w:szCs w:val="20"/>
              </w:rPr>
              <w:t>Šňupárek</w:t>
            </w:r>
          </w:p>
        </w:tc>
        <w:tc>
          <w:tcPr>
            <w:tcW w:w="1277" w:type="dxa"/>
            <w:vAlign w:val="center"/>
          </w:tcPr>
          <w:p w14:paraId="0CBEFE40"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162CA509"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49C41530"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UP</w:t>
            </w:r>
            <w:r w:rsidR="00956EAF">
              <w:rPr>
                <w:sz w:val="20"/>
                <w:szCs w:val="20"/>
                <w:lang w:val="cs-CZ"/>
              </w:rPr>
              <w:t>a</w:t>
            </w:r>
            <w:r w:rsidR="004653D7">
              <w:rPr>
                <w:sz w:val="20"/>
                <w:szCs w:val="20"/>
                <w:lang w:val="cs-CZ"/>
              </w:rPr>
              <w:t xml:space="preserve"> Pardubice</w:t>
            </w:r>
            <w:r w:rsidRPr="002711A0">
              <w:rPr>
                <w:sz w:val="20"/>
                <w:szCs w:val="20"/>
                <w:lang w:val="cs-CZ"/>
              </w:rPr>
              <w:t>, Fakulta chemicko-technologická</w:t>
            </w:r>
          </w:p>
        </w:tc>
      </w:tr>
      <w:tr w:rsidR="0030749B" w:rsidRPr="002711A0" w14:paraId="3786B15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5DCD154" w14:textId="77777777" w:rsidR="0030749B" w:rsidRPr="002711A0" w:rsidRDefault="0030749B" w:rsidP="00956EAF">
            <w:pPr>
              <w:pStyle w:val="TableParagraph"/>
              <w:spacing w:before="40" w:after="40"/>
              <w:ind w:left="0"/>
              <w:rPr>
                <w:sz w:val="20"/>
                <w:szCs w:val="20"/>
              </w:rPr>
            </w:pPr>
            <w:r w:rsidRPr="002711A0">
              <w:rPr>
                <w:sz w:val="20"/>
                <w:szCs w:val="20"/>
              </w:rPr>
              <w:t>Weiter</w:t>
            </w:r>
          </w:p>
        </w:tc>
        <w:tc>
          <w:tcPr>
            <w:tcW w:w="1277" w:type="dxa"/>
            <w:vAlign w:val="center"/>
          </w:tcPr>
          <w:p w14:paraId="43574B13"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Martin</w:t>
            </w:r>
          </w:p>
        </w:tc>
        <w:tc>
          <w:tcPr>
            <w:tcW w:w="2268" w:type="dxa"/>
            <w:vAlign w:val="center"/>
          </w:tcPr>
          <w:p w14:paraId="06E7F44B" w14:textId="77777777" w:rsidR="0030749B" w:rsidRPr="002711A0" w:rsidRDefault="0030749B" w:rsidP="00956EAF">
            <w:pPr>
              <w:pStyle w:val="TableParagraph"/>
              <w:spacing w:before="40" w:after="40"/>
              <w:ind w:left="0"/>
              <w:rPr>
                <w:sz w:val="20"/>
                <w:szCs w:val="20"/>
                <w:lang w:val="cs-CZ"/>
              </w:rPr>
            </w:pPr>
            <w:r w:rsidRPr="002711A0">
              <w:rPr>
                <w:sz w:val="20"/>
                <w:szCs w:val="20"/>
              </w:rPr>
              <w:t>prof. Ing., Ph.D.</w:t>
            </w:r>
          </w:p>
        </w:tc>
        <w:tc>
          <w:tcPr>
            <w:tcW w:w="3260" w:type="dxa"/>
            <w:vAlign w:val="center"/>
          </w:tcPr>
          <w:p w14:paraId="0B93934D"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VUT v Brně</w:t>
            </w:r>
            <w:r w:rsidR="00956EAF">
              <w:rPr>
                <w:sz w:val="20"/>
                <w:szCs w:val="20"/>
                <w:lang w:val="cs-CZ"/>
              </w:rPr>
              <w:t>, Fakulta chemická</w:t>
            </w:r>
          </w:p>
        </w:tc>
      </w:tr>
      <w:tr w:rsidR="0030749B" w:rsidRPr="002711A0" w14:paraId="5E10B75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454E0B35" w14:textId="77777777" w:rsidR="0030749B" w:rsidRPr="002711A0" w:rsidRDefault="0030749B" w:rsidP="00956EAF">
            <w:pPr>
              <w:pStyle w:val="TableParagraph"/>
              <w:spacing w:before="20" w:after="20" w:line="264" w:lineRule="auto"/>
              <w:ind w:left="0"/>
              <w:rPr>
                <w:b/>
                <w:sz w:val="20"/>
                <w:szCs w:val="20"/>
                <w:highlight w:val="cyan"/>
                <w:lang w:val="cs-CZ"/>
              </w:rPr>
            </w:pPr>
            <w:r w:rsidRPr="002711A0">
              <w:rPr>
                <w:b/>
                <w:sz w:val="20"/>
                <w:szCs w:val="20"/>
              </w:rPr>
              <w:t>Interní členové OR:</w:t>
            </w:r>
          </w:p>
        </w:tc>
      </w:tr>
      <w:tr w:rsidR="0030749B" w:rsidRPr="002711A0" w14:paraId="07C3569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2572CB9" w14:textId="77777777" w:rsidR="0030749B" w:rsidRPr="002711A0" w:rsidRDefault="0030749B" w:rsidP="00956EAF">
            <w:pPr>
              <w:spacing w:before="40" w:after="40"/>
              <w:rPr>
                <w:color w:val="000000"/>
              </w:rPr>
            </w:pPr>
            <w:r w:rsidRPr="002711A0">
              <w:t>Hausnerová</w:t>
            </w:r>
          </w:p>
        </w:tc>
        <w:tc>
          <w:tcPr>
            <w:tcW w:w="1277" w:type="dxa"/>
            <w:vAlign w:val="center"/>
          </w:tcPr>
          <w:p w14:paraId="255B890E"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Berenika</w:t>
            </w:r>
          </w:p>
        </w:tc>
        <w:tc>
          <w:tcPr>
            <w:tcW w:w="2268" w:type="dxa"/>
            <w:vAlign w:val="center"/>
          </w:tcPr>
          <w:p w14:paraId="43A59B61"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Ph.D.</w:t>
            </w:r>
          </w:p>
        </w:tc>
        <w:tc>
          <w:tcPr>
            <w:tcW w:w="3260" w:type="dxa"/>
            <w:vAlign w:val="center"/>
          </w:tcPr>
          <w:p w14:paraId="4346A20B" w14:textId="77777777" w:rsidR="0030749B" w:rsidRPr="002711A0" w:rsidRDefault="0030749B" w:rsidP="00956EAF">
            <w:pPr>
              <w:pStyle w:val="TableParagraph"/>
              <w:spacing w:before="40" w:after="40"/>
              <w:ind w:left="0"/>
              <w:rPr>
                <w:sz w:val="20"/>
                <w:szCs w:val="20"/>
                <w:highlight w:val="cyan"/>
                <w:lang w:val="cs-CZ"/>
              </w:rPr>
            </w:pPr>
          </w:p>
        </w:tc>
      </w:tr>
      <w:tr w:rsidR="00E80563" w:rsidRPr="002711A0" w14:paraId="1C02DEE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BDE9DF9" w14:textId="77777777" w:rsidR="00E80563" w:rsidRPr="002711A0" w:rsidRDefault="00E80563" w:rsidP="00956EAF">
            <w:pPr>
              <w:spacing w:before="40" w:after="40"/>
            </w:pPr>
            <w:r w:rsidRPr="002711A0">
              <w:t>Měřínská</w:t>
            </w:r>
          </w:p>
        </w:tc>
        <w:tc>
          <w:tcPr>
            <w:tcW w:w="1277" w:type="dxa"/>
            <w:vAlign w:val="center"/>
          </w:tcPr>
          <w:p w14:paraId="565F4A99" w14:textId="77777777" w:rsidR="00E80563" w:rsidRPr="002711A0" w:rsidRDefault="00E80563" w:rsidP="00956EAF">
            <w:pPr>
              <w:pStyle w:val="TableParagraph"/>
              <w:spacing w:before="40" w:after="40"/>
              <w:ind w:left="0"/>
              <w:rPr>
                <w:sz w:val="20"/>
                <w:szCs w:val="20"/>
              </w:rPr>
            </w:pPr>
            <w:r w:rsidRPr="002711A0">
              <w:rPr>
                <w:sz w:val="20"/>
                <w:szCs w:val="20"/>
              </w:rPr>
              <w:t>Dagmar</w:t>
            </w:r>
          </w:p>
        </w:tc>
        <w:tc>
          <w:tcPr>
            <w:tcW w:w="2268" w:type="dxa"/>
            <w:vAlign w:val="center"/>
          </w:tcPr>
          <w:p w14:paraId="20BDB437" w14:textId="77777777" w:rsidR="00E80563" w:rsidRPr="002711A0" w:rsidRDefault="00E80563" w:rsidP="00956EAF">
            <w:pPr>
              <w:pStyle w:val="TableParagraph"/>
              <w:spacing w:before="40" w:after="40"/>
              <w:ind w:left="0"/>
              <w:rPr>
                <w:sz w:val="20"/>
                <w:szCs w:val="20"/>
              </w:rPr>
            </w:pPr>
            <w:r w:rsidRPr="002711A0">
              <w:rPr>
                <w:sz w:val="20"/>
                <w:szCs w:val="20"/>
                <w:lang w:val="cs-CZ"/>
              </w:rPr>
              <w:t>doc. Ing., Ph.D.</w:t>
            </w:r>
          </w:p>
        </w:tc>
        <w:tc>
          <w:tcPr>
            <w:tcW w:w="3260" w:type="dxa"/>
            <w:vAlign w:val="center"/>
          </w:tcPr>
          <w:p w14:paraId="28B75349" w14:textId="77777777" w:rsidR="00E80563" w:rsidRPr="002711A0" w:rsidRDefault="00E80563" w:rsidP="00956EAF">
            <w:pPr>
              <w:pStyle w:val="TableParagraph"/>
              <w:spacing w:before="40" w:after="40"/>
              <w:ind w:left="0"/>
              <w:rPr>
                <w:sz w:val="20"/>
                <w:szCs w:val="20"/>
                <w:highlight w:val="cyan"/>
                <w:lang w:val="cs-CZ"/>
              </w:rPr>
            </w:pPr>
          </w:p>
        </w:tc>
      </w:tr>
      <w:tr w:rsidR="00E80563" w:rsidRPr="002711A0" w14:paraId="4B98AC3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52F07E9" w14:textId="77777777" w:rsidR="00E80563" w:rsidRPr="002711A0" w:rsidRDefault="00E80563" w:rsidP="00956EAF">
            <w:pPr>
              <w:spacing w:before="40" w:after="40"/>
              <w:rPr>
                <w:color w:val="FF0000"/>
              </w:rPr>
            </w:pPr>
            <w:r w:rsidRPr="002711A0">
              <w:rPr>
                <w:color w:val="000000" w:themeColor="text1"/>
              </w:rPr>
              <w:t>Sáha</w:t>
            </w:r>
          </w:p>
        </w:tc>
        <w:tc>
          <w:tcPr>
            <w:tcW w:w="1277" w:type="dxa"/>
            <w:vAlign w:val="center"/>
          </w:tcPr>
          <w:p w14:paraId="684F3901" w14:textId="77777777" w:rsidR="00E80563" w:rsidRPr="002711A0" w:rsidRDefault="00E80563" w:rsidP="00956EAF">
            <w:pPr>
              <w:spacing w:before="40" w:after="40"/>
              <w:rPr>
                <w:color w:val="000000"/>
              </w:rPr>
            </w:pPr>
            <w:r w:rsidRPr="002711A0">
              <w:rPr>
                <w:color w:val="000000"/>
              </w:rPr>
              <w:t>Petr</w:t>
            </w:r>
          </w:p>
        </w:tc>
        <w:tc>
          <w:tcPr>
            <w:tcW w:w="2268" w:type="dxa"/>
            <w:vAlign w:val="center"/>
          </w:tcPr>
          <w:p w14:paraId="424AC084" w14:textId="77777777" w:rsidR="00E80563" w:rsidRPr="002711A0" w:rsidRDefault="00E80563"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48C86A09" w14:textId="77777777" w:rsidR="00E80563" w:rsidRPr="002711A0" w:rsidRDefault="00E80563" w:rsidP="00956EAF">
            <w:pPr>
              <w:pStyle w:val="TableParagraph"/>
              <w:spacing w:before="40" w:after="40"/>
              <w:ind w:left="0"/>
              <w:rPr>
                <w:sz w:val="20"/>
                <w:szCs w:val="20"/>
                <w:highlight w:val="cyan"/>
                <w:lang w:val="cs-CZ"/>
              </w:rPr>
            </w:pPr>
          </w:p>
        </w:tc>
      </w:tr>
      <w:tr w:rsidR="00956EAF" w:rsidRPr="002711A0" w14:paraId="0C3B161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B12B43C" w14:textId="77777777" w:rsidR="00956EAF" w:rsidRPr="002711A0" w:rsidRDefault="00956EAF" w:rsidP="00023EDA">
            <w:pPr>
              <w:spacing w:before="40" w:after="40"/>
            </w:pPr>
            <w:r>
              <w:t>Slobodian</w:t>
            </w:r>
          </w:p>
        </w:tc>
        <w:tc>
          <w:tcPr>
            <w:tcW w:w="1277" w:type="dxa"/>
            <w:vAlign w:val="center"/>
          </w:tcPr>
          <w:p w14:paraId="579932DE" w14:textId="77777777" w:rsidR="00956EAF" w:rsidRPr="002711A0" w:rsidRDefault="00956EAF" w:rsidP="00023EDA">
            <w:pPr>
              <w:pStyle w:val="TableParagraph"/>
              <w:spacing w:before="40" w:after="40"/>
              <w:ind w:left="0"/>
              <w:rPr>
                <w:sz w:val="20"/>
                <w:szCs w:val="20"/>
                <w:lang w:val="cs-CZ"/>
              </w:rPr>
            </w:pPr>
            <w:r>
              <w:rPr>
                <w:sz w:val="20"/>
                <w:szCs w:val="20"/>
                <w:lang w:val="cs-CZ"/>
              </w:rPr>
              <w:t>Petr</w:t>
            </w:r>
          </w:p>
        </w:tc>
        <w:tc>
          <w:tcPr>
            <w:tcW w:w="2268" w:type="dxa"/>
            <w:vAlign w:val="center"/>
          </w:tcPr>
          <w:p w14:paraId="2B415D05" w14:textId="77777777" w:rsidR="00956EAF" w:rsidRPr="002711A0" w:rsidRDefault="00956EAF" w:rsidP="00023EDA">
            <w:pPr>
              <w:pStyle w:val="TableParagraph"/>
              <w:spacing w:before="40" w:after="40"/>
              <w:ind w:left="0"/>
              <w:rPr>
                <w:sz w:val="20"/>
                <w:szCs w:val="20"/>
                <w:lang w:val="cs-CZ"/>
              </w:rPr>
            </w:pPr>
            <w:r w:rsidRPr="002711A0">
              <w:rPr>
                <w:sz w:val="20"/>
                <w:szCs w:val="20"/>
                <w:lang w:val="cs-CZ"/>
              </w:rPr>
              <w:t xml:space="preserve">prof. Ing., </w:t>
            </w:r>
            <w:r>
              <w:rPr>
                <w:sz w:val="20"/>
                <w:szCs w:val="20"/>
                <w:lang w:val="cs-CZ"/>
              </w:rPr>
              <w:t>Ph.D</w:t>
            </w:r>
            <w:r w:rsidRPr="002711A0">
              <w:rPr>
                <w:sz w:val="20"/>
                <w:szCs w:val="20"/>
                <w:lang w:val="cs-CZ"/>
              </w:rPr>
              <w:t>.</w:t>
            </w:r>
          </w:p>
        </w:tc>
        <w:tc>
          <w:tcPr>
            <w:tcW w:w="3260" w:type="dxa"/>
            <w:vAlign w:val="center"/>
          </w:tcPr>
          <w:p w14:paraId="059A51A7" w14:textId="77777777" w:rsidR="00956EAF" w:rsidRPr="002711A0" w:rsidRDefault="00956EAF" w:rsidP="00956EAF">
            <w:pPr>
              <w:pStyle w:val="TableParagraph"/>
              <w:spacing w:before="40" w:after="40"/>
              <w:ind w:left="0"/>
              <w:rPr>
                <w:sz w:val="20"/>
                <w:szCs w:val="20"/>
                <w:highlight w:val="cyan"/>
                <w:lang w:val="cs-CZ"/>
              </w:rPr>
            </w:pPr>
          </w:p>
        </w:tc>
      </w:tr>
      <w:tr w:rsidR="00956EAF" w:rsidRPr="002711A0" w14:paraId="25F0C79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51CA2599" w14:textId="77777777" w:rsidR="00956EAF" w:rsidRPr="002711A0" w:rsidRDefault="00956EAF" w:rsidP="00956EAF">
            <w:pPr>
              <w:spacing w:before="40" w:after="40"/>
            </w:pPr>
            <w:r w:rsidRPr="002711A0">
              <w:t>Zatloukal</w:t>
            </w:r>
          </w:p>
        </w:tc>
        <w:tc>
          <w:tcPr>
            <w:tcW w:w="1277" w:type="dxa"/>
            <w:vAlign w:val="center"/>
          </w:tcPr>
          <w:p w14:paraId="53114ADA" w14:textId="77777777" w:rsidR="00956EAF" w:rsidRPr="002711A0" w:rsidRDefault="00956EAF" w:rsidP="00956EAF">
            <w:pPr>
              <w:pStyle w:val="TableParagraph"/>
              <w:spacing w:before="40" w:after="40"/>
              <w:ind w:left="0"/>
              <w:rPr>
                <w:sz w:val="20"/>
                <w:szCs w:val="20"/>
              </w:rPr>
            </w:pPr>
            <w:r w:rsidRPr="002711A0">
              <w:rPr>
                <w:sz w:val="20"/>
                <w:szCs w:val="20"/>
              </w:rPr>
              <w:t>Martin</w:t>
            </w:r>
          </w:p>
        </w:tc>
        <w:tc>
          <w:tcPr>
            <w:tcW w:w="2268" w:type="dxa"/>
            <w:vAlign w:val="center"/>
          </w:tcPr>
          <w:p w14:paraId="59717917" w14:textId="77777777" w:rsidR="00956EAF" w:rsidRPr="002711A0" w:rsidRDefault="00956EAF"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c>
          <w:tcPr>
            <w:tcW w:w="3260" w:type="dxa"/>
            <w:vAlign w:val="center"/>
          </w:tcPr>
          <w:p w14:paraId="713F56C5" w14:textId="77777777" w:rsidR="00956EAF" w:rsidRPr="002711A0" w:rsidRDefault="00956EAF" w:rsidP="00956EAF">
            <w:pPr>
              <w:pStyle w:val="TableParagraph"/>
              <w:spacing w:before="40" w:after="40"/>
              <w:ind w:left="0"/>
              <w:rPr>
                <w:sz w:val="20"/>
                <w:szCs w:val="20"/>
                <w:highlight w:val="cyan"/>
                <w:lang w:val="cs-CZ"/>
              </w:rPr>
            </w:pPr>
            <w:r>
              <w:rPr>
                <w:sz w:val="20"/>
                <w:szCs w:val="20"/>
                <w:lang w:val="cs-CZ"/>
              </w:rPr>
              <w:t>P</w:t>
            </w:r>
            <w:r w:rsidRPr="00D26933">
              <w:rPr>
                <w:sz w:val="20"/>
                <w:szCs w:val="20"/>
                <w:lang w:val="cs-CZ"/>
              </w:rPr>
              <w:t>ředseda</w:t>
            </w:r>
            <w:r>
              <w:rPr>
                <w:sz w:val="20"/>
                <w:szCs w:val="20"/>
                <w:lang w:val="cs-CZ"/>
              </w:rPr>
              <w:t xml:space="preserve"> OR</w:t>
            </w:r>
          </w:p>
        </w:tc>
      </w:tr>
    </w:tbl>
    <w:p w14:paraId="2125C7CB" w14:textId="77777777" w:rsidR="00EB34C4" w:rsidRDefault="009931BC" w:rsidP="00C50458">
      <w:pPr>
        <w:spacing w:after="240"/>
        <w:rPr>
          <w:b/>
          <w:sz w:val="28"/>
        </w:rPr>
      </w:pPr>
      <w:r>
        <w:rPr>
          <w:b/>
          <w:sz w:val="28"/>
        </w:rPr>
        <w:t xml:space="preserve"> </w:t>
      </w:r>
    </w:p>
    <w:p w14:paraId="416E8BB7" w14:textId="035A829B" w:rsidR="00EB34C4" w:rsidRDefault="009D6C74">
      <w:pPr>
        <w:jc w:val="both"/>
        <w:rPr>
          <w:b/>
          <w:sz w:val="28"/>
        </w:rPr>
        <w:pPrChange w:id="1330" w:author="utb" w:date="2019-09-09T14:41:00Z">
          <w:pPr/>
        </w:pPrChange>
      </w:pPr>
      <w:ins w:id="1331" w:author="utb" w:date="2019-09-09T14:40:00Z">
        <w:r w:rsidRPr="0076558D">
          <w:t>Interní členové OR jsou akademi</w:t>
        </w:r>
        <w:r>
          <w:t>ckými pracovníky FT UTB ve Zlíně , kteří na UTB ve Zlíně působí na základě pracovního poměru s celkovým součtem týdenní pracovní doby odpovídajícím alespoň polovině stanovené týdenní pracovní doby podle § 79 zákoníku práce.</w:t>
        </w:r>
      </w:ins>
      <w:r w:rsidR="00EB34C4">
        <w:rPr>
          <w:b/>
          <w:sz w:val="28"/>
        </w:rP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70E27" w14:paraId="246BEDC2"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8F2C492" w14:textId="77777777" w:rsidR="00470E27" w:rsidRDefault="00470E27">
            <w:pPr>
              <w:jc w:val="both"/>
              <w:rPr>
                <w:b/>
                <w:sz w:val="28"/>
              </w:rPr>
            </w:pPr>
            <w:r>
              <w:rPr>
                <w:b/>
                <w:sz w:val="28"/>
              </w:rPr>
              <w:lastRenderedPageBreak/>
              <w:t>C-I – Personální zabezpečení</w:t>
            </w:r>
          </w:p>
        </w:tc>
      </w:tr>
      <w:tr w:rsidR="002856CE" w14:paraId="1CE2FAF5"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5B8CE159" w14:textId="77777777" w:rsidR="002856CE" w:rsidRDefault="002856CE">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6AE042D" w14:textId="77777777" w:rsidR="002856CE" w:rsidRPr="00827804" w:rsidRDefault="002856CE" w:rsidP="00023EDA">
            <w:r w:rsidRPr="00827804">
              <w:t>Univerzita Tomáše Bati ve Zlíně</w:t>
            </w:r>
          </w:p>
        </w:tc>
      </w:tr>
      <w:tr w:rsidR="002856CE" w14:paraId="1D21E9E7"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AC23CDB" w14:textId="77777777" w:rsidR="002856CE" w:rsidRDefault="002856CE">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8A56BB6" w14:textId="77777777" w:rsidR="002856CE" w:rsidRPr="00827804" w:rsidRDefault="002856CE" w:rsidP="00023EDA">
            <w:r w:rsidRPr="00827804">
              <w:t>Fakulta technologická</w:t>
            </w:r>
          </w:p>
        </w:tc>
      </w:tr>
      <w:tr w:rsidR="002856CE" w14:paraId="78319568"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9171304" w14:textId="77777777" w:rsidR="002856CE" w:rsidRDefault="002856CE">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454160F6" w14:textId="2B1AEE6A" w:rsidR="002856CE" w:rsidRDefault="006D21C5" w:rsidP="00023EDA">
            <w:pPr>
              <w:jc w:val="both"/>
            </w:pPr>
            <w:r>
              <w:t>Technology of Macromolecular Substances</w:t>
            </w:r>
          </w:p>
        </w:tc>
      </w:tr>
      <w:tr w:rsidR="002856CE" w14:paraId="065837B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13DA108" w14:textId="77777777" w:rsidR="002856CE" w:rsidRDefault="002856CE">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54577943" w14:textId="77777777" w:rsidR="002856CE" w:rsidRDefault="002856CE" w:rsidP="00023EDA">
            <w:pPr>
              <w:jc w:val="both"/>
            </w:pPr>
            <w:bookmarkStart w:id="1332" w:name="Čermák"/>
            <w:bookmarkEnd w:id="1332"/>
            <w:r w:rsidRPr="00827804">
              <w:rPr>
                <w:b/>
              </w:rPr>
              <w:t>Roman Čermák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D3D283" w14:textId="77777777" w:rsidR="002856CE" w:rsidRDefault="002856C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B3FB6E4" w14:textId="77777777" w:rsidR="002856CE" w:rsidRDefault="002856CE" w:rsidP="00023EDA">
            <w:pPr>
              <w:jc w:val="both"/>
            </w:pPr>
            <w:r w:rsidRPr="00827804">
              <w:t>doc. Ing., Ph.D.</w:t>
            </w:r>
          </w:p>
        </w:tc>
      </w:tr>
      <w:tr w:rsidR="003B3A9A" w14:paraId="33908201"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15E8775" w14:textId="77777777" w:rsidR="002856CE" w:rsidRDefault="002856CE">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227F3F6A" w14:textId="77777777" w:rsidR="002856CE" w:rsidRDefault="002856CE">
            <w:pPr>
              <w:jc w:val="both"/>
            </w:pPr>
            <w:r>
              <w:t>1975</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06B089EC" w14:textId="77777777" w:rsidR="002856CE" w:rsidRDefault="002856CE">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3DA7DB7E" w14:textId="77777777" w:rsidR="002856CE" w:rsidRDefault="002856CE">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B9C4E2B"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66FC499" w14:textId="77777777" w:rsidR="002856CE" w:rsidRDefault="002856CE">
            <w:pPr>
              <w:jc w:val="both"/>
            </w:pPr>
            <w:r>
              <w:t>38</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D620E2"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9B86F3D" w14:textId="77777777" w:rsidR="002856CE" w:rsidRDefault="002856CE">
            <w:pPr>
              <w:jc w:val="both"/>
            </w:pPr>
            <w:r>
              <w:t>N</w:t>
            </w:r>
          </w:p>
        </w:tc>
      </w:tr>
      <w:tr w:rsidR="002856CE" w14:paraId="5AE65645"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D82A2B" w14:textId="77777777" w:rsidR="002856CE" w:rsidRDefault="002856CE">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4D68A3E" w14:textId="77777777" w:rsidR="002856CE" w:rsidRDefault="002856CE">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5821F1A"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BEFF339" w14:textId="77777777" w:rsidR="002856CE" w:rsidRDefault="002856CE">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52B630"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324192B" w14:textId="77777777" w:rsidR="002856CE" w:rsidRDefault="002856CE">
            <w:pPr>
              <w:jc w:val="both"/>
            </w:pPr>
            <w:r>
              <w:t>---</w:t>
            </w:r>
          </w:p>
        </w:tc>
      </w:tr>
      <w:tr w:rsidR="002856CE" w14:paraId="5B861ED9"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887220" w14:textId="77777777" w:rsidR="002856CE" w:rsidRDefault="002856CE">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8F2664" w14:textId="77777777" w:rsidR="002856CE" w:rsidRDefault="002856CE">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0C0B254" w14:textId="77777777" w:rsidR="002856CE" w:rsidRDefault="002856CE">
            <w:pPr>
              <w:jc w:val="both"/>
              <w:rPr>
                <w:b/>
              </w:rPr>
            </w:pPr>
            <w:r>
              <w:rPr>
                <w:b/>
              </w:rPr>
              <w:t>rozsah</w:t>
            </w:r>
          </w:p>
        </w:tc>
      </w:tr>
      <w:tr w:rsidR="002856CE" w14:paraId="5BFCEA21"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435A5EF9" w14:textId="77777777" w:rsidR="002856CE" w:rsidRDefault="002856CE">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7CFA3EC2" w14:textId="77777777" w:rsidR="002856CE" w:rsidRDefault="002856CE">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746A38C" w14:textId="77777777" w:rsidR="002856CE" w:rsidRDefault="002856CE">
            <w:pPr>
              <w:jc w:val="both"/>
            </w:pPr>
            <w:r>
              <w:t>---</w:t>
            </w:r>
          </w:p>
        </w:tc>
      </w:tr>
      <w:tr w:rsidR="002856CE" w14:paraId="0806FB87"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0AEDDA4"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F799467"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63EF342" w14:textId="77777777" w:rsidR="002856CE" w:rsidRDefault="002856CE">
            <w:pPr>
              <w:jc w:val="both"/>
            </w:pPr>
          </w:p>
        </w:tc>
      </w:tr>
      <w:tr w:rsidR="002856CE" w14:paraId="65B70292"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EEC27A3"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4B95788"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5FC28B" w14:textId="77777777" w:rsidR="002856CE" w:rsidRDefault="002856CE">
            <w:pPr>
              <w:jc w:val="both"/>
            </w:pPr>
          </w:p>
        </w:tc>
      </w:tr>
      <w:tr w:rsidR="002856CE" w14:paraId="152ED4F0"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38EA7E18"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6F43D82"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2E84F16" w14:textId="77777777" w:rsidR="002856CE" w:rsidRDefault="002856CE">
            <w:pPr>
              <w:jc w:val="both"/>
            </w:pPr>
          </w:p>
        </w:tc>
      </w:tr>
      <w:tr w:rsidR="002856CE" w14:paraId="174F8ACD"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0ABBBC7" w14:textId="77777777" w:rsidR="002856CE" w:rsidRDefault="002856CE">
            <w:pPr>
              <w:jc w:val="both"/>
            </w:pPr>
            <w:r>
              <w:rPr>
                <w:b/>
              </w:rPr>
              <w:t>Předměty příslušného studijního programu a způsob zapojení do jejich výuky, příp. další zapojení do uskutečňování studijního programu</w:t>
            </w:r>
          </w:p>
        </w:tc>
      </w:tr>
      <w:tr w:rsidR="002856CE" w14:paraId="21F78710" w14:textId="77777777" w:rsidTr="00B7684B">
        <w:trPr>
          <w:trHeight w:val="784"/>
        </w:trPr>
        <w:tc>
          <w:tcPr>
            <w:tcW w:w="9854" w:type="dxa"/>
            <w:gridSpan w:val="13"/>
            <w:tcBorders>
              <w:top w:val="nil"/>
              <w:left w:val="single" w:sz="4" w:space="0" w:color="auto"/>
              <w:bottom w:val="single" w:sz="4" w:space="0" w:color="auto"/>
              <w:right w:val="single" w:sz="4" w:space="0" w:color="auto"/>
            </w:tcBorders>
          </w:tcPr>
          <w:p w14:paraId="618C9537" w14:textId="4FB7482C" w:rsidR="002856CE" w:rsidRDefault="00785E81" w:rsidP="00F13E8F">
            <w:pPr>
              <w:spacing w:before="120" w:after="120"/>
              <w:jc w:val="both"/>
            </w:pPr>
            <w:r>
              <w:t>Rubber Technology</w:t>
            </w:r>
            <w:r w:rsidR="00F13E8F">
              <w:t xml:space="preserve"> (garant předmětu)</w:t>
            </w:r>
          </w:p>
          <w:p w14:paraId="69454867" w14:textId="77777777" w:rsidR="00F13E8F" w:rsidRPr="00D6509E" w:rsidRDefault="00F13E8F" w:rsidP="007F3FD2">
            <w:pPr>
              <w:spacing w:before="120" w:after="120"/>
              <w:jc w:val="both"/>
              <w:rPr>
                <w:b/>
                <w:u w:val="single"/>
              </w:rPr>
            </w:pPr>
            <w:r w:rsidRPr="007F3FD2">
              <w:rPr>
                <w:b/>
                <w:u w:val="single"/>
              </w:rPr>
              <w:t>Školitel, vyučující</w:t>
            </w:r>
          </w:p>
        </w:tc>
      </w:tr>
      <w:tr w:rsidR="002856CE" w14:paraId="540291E0"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0053D04" w14:textId="77777777" w:rsidR="002856CE" w:rsidRDefault="002856CE">
            <w:pPr>
              <w:jc w:val="both"/>
            </w:pPr>
            <w:r>
              <w:rPr>
                <w:b/>
              </w:rPr>
              <w:t xml:space="preserve">Údaje o vzdělání na VŠ </w:t>
            </w:r>
          </w:p>
        </w:tc>
      </w:tr>
      <w:tr w:rsidR="002856CE" w14:paraId="6BFE23F5"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1A32CE6" w14:textId="77777777" w:rsidR="002856CE" w:rsidRDefault="002856CE" w:rsidP="00F13E8F">
            <w:pPr>
              <w:spacing w:before="120" w:after="120"/>
              <w:jc w:val="both"/>
              <w:rPr>
                <w:b/>
              </w:rPr>
            </w:pPr>
            <w:r w:rsidRPr="00827804">
              <w:t>2005: UTB Zlín, FT, SP Chemie a technologie materiálů, obor Technologie makromolekulárních látek, Ph.D.</w:t>
            </w:r>
          </w:p>
        </w:tc>
      </w:tr>
      <w:tr w:rsidR="002856CE" w14:paraId="60E33040"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FB654E3" w14:textId="77777777" w:rsidR="002856CE" w:rsidRDefault="002856CE">
            <w:pPr>
              <w:jc w:val="both"/>
              <w:rPr>
                <w:b/>
              </w:rPr>
            </w:pPr>
            <w:r>
              <w:rPr>
                <w:b/>
              </w:rPr>
              <w:t>Údaje o odborném působení od absolvování VŠ</w:t>
            </w:r>
          </w:p>
        </w:tc>
      </w:tr>
      <w:tr w:rsidR="002856CE" w14:paraId="403CA9CA"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06BEF267" w14:textId="77777777" w:rsidR="002856CE" w:rsidRPr="00827804" w:rsidRDefault="002856CE" w:rsidP="00F13E8F">
            <w:pPr>
              <w:spacing w:before="60" w:after="60"/>
              <w:jc w:val="both"/>
            </w:pPr>
            <w:r w:rsidRPr="00827804">
              <w:t>2003 – dosud: UTB Zlín, FT, Ústav inženýrství polymerů, odborný asistent, od r. 2008 docent</w:t>
            </w:r>
          </w:p>
          <w:p w14:paraId="66660327" w14:textId="77777777" w:rsidR="002856CE" w:rsidRPr="00827804" w:rsidRDefault="002856CE" w:rsidP="00F13E8F">
            <w:pPr>
              <w:spacing w:before="60" w:after="60"/>
              <w:jc w:val="both"/>
            </w:pPr>
            <w:r w:rsidRPr="00827804">
              <w:t>2007 – 2013: UTB Zlín, FT, Ústav inženýrství polymerů, ředitel ústavu</w:t>
            </w:r>
          </w:p>
          <w:p w14:paraId="7293CFAC" w14:textId="77777777" w:rsidR="002856CE" w:rsidRDefault="002856CE" w:rsidP="00F13E8F">
            <w:pPr>
              <w:spacing w:before="60" w:after="60"/>
              <w:jc w:val="both"/>
            </w:pPr>
            <w:r w:rsidRPr="00CF7F98">
              <w:t xml:space="preserve">2015 – 05/2018: UTB Zlín, FT, proděkan pro rozvoj, mezinárodní vztahy a styk s praxí </w:t>
            </w:r>
          </w:p>
          <w:p w14:paraId="2B92F7E4" w14:textId="77777777" w:rsidR="002856CE" w:rsidRDefault="002856CE" w:rsidP="00F13E8F">
            <w:pPr>
              <w:spacing w:before="60" w:after="60"/>
              <w:jc w:val="both"/>
            </w:pPr>
            <w:r w:rsidRPr="00CF7F98">
              <w:t>2011 – 2015, 07/2018 – dosud: UTB Zlín, FT, děkan</w:t>
            </w:r>
          </w:p>
        </w:tc>
      </w:tr>
      <w:tr w:rsidR="002856CE" w14:paraId="2E4C8110"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4A7A8E" w14:textId="77777777" w:rsidR="002856CE" w:rsidRDefault="002856CE">
            <w:pPr>
              <w:jc w:val="both"/>
            </w:pPr>
            <w:r>
              <w:rPr>
                <w:b/>
              </w:rPr>
              <w:t>Zkušenosti s vedením kvalifikačních a rigorózních prací</w:t>
            </w:r>
          </w:p>
        </w:tc>
      </w:tr>
      <w:tr w:rsidR="002856CE" w14:paraId="4677CE6D"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480016CF" w14:textId="77777777" w:rsidR="002856CE" w:rsidRDefault="002856CE" w:rsidP="00F13E8F">
            <w:pPr>
              <w:pStyle w:val="TableParagraph"/>
              <w:spacing w:before="120" w:after="120"/>
              <w:ind w:left="0"/>
              <w:jc w:val="both"/>
            </w:pPr>
            <w:r w:rsidRPr="002856CE">
              <w:rPr>
                <w:sz w:val="20"/>
                <w:szCs w:val="20"/>
                <w:lang w:val="cs-CZ"/>
              </w:rPr>
              <w:t xml:space="preserve">Počet obhájených prací, které vyučující vedl v období 2014 – 2018: </w:t>
            </w:r>
            <w:r w:rsidRPr="002856CE">
              <w:rPr>
                <w:b/>
                <w:sz w:val="20"/>
                <w:szCs w:val="20"/>
                <w:lang w:val="cs-CZ"/>
              </w:rPr>
              <w:t>2</w:t>
            </w:r>
            <w:r w:rsidRPr="002856CE">
              <w:rPr>
                <w:sz w:val="20"/>
                <w:szCs w:val="20"/>
                <w:lang w:val="cs-CZ"/>
              </w:rPr>
              <w:t xml:space="preserve"> BP, </w:t>
            </w:r>
            <w:r w:rsidRPr="002856CE">
              <w:rPr>
                <w:b/>
                <w:sz w:val="20"/>
                <w:szCs w:val="20"/>
                <w:lang w:val="cs-CZ"/>
              </w:rPr>
              <w:t>3</w:t>
            </w:r>
            <w:r w:rsidRPr="002856CE">
              <w:rPr>
                <w:sz w:val="20"/>
                <w:szCs w:val="20"/>
                <w:lang w:val="cs-CZ"/>
              </w:rPr>
              <w:t xml:space="preserve"> DP, </w:t>
            </w:r>
            <w:r w:rsidRPr="002856CE">
              <w:rPr>
                <w:b/>
                <w:sz w:val="20"/>
                <w:szCs w:val="20"/>
                <w:lang w:val="cs-CZ"/>
              </w:rPr>
              <w:t>4</w:t>
            </w:r>
            <w:r w:rsidRPr="002856CE">
              <w:rPr>
                <w:sz w:val="20"/>
                <w:szCs w:val="20"/>
                <w:lang w:val="cs-CZ"/>
              </w:rPr>
              <w:t xml:space="preserve"> DisP.</w:t>
            </w:r>
          </w:p>
        </w:tc>
      </w:tr>
      <w:tr w:rsidR="003B3A9A" w14:paraId="1E1ACC71"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371385" w14:textId="77777777" w:rsidR="002856CE" w:rsidRDefault="002856CE">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F4D30C"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F514567" w14:textId="77777777" w:rsidR="002856CE" w:rsidRDefault="002856CE">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BE07CA6" w14:textId="77777777" w:rsidR="002856CE" w:rsidRDefault="002856CE">
            <w:pPr>
              <w:jc w:val="both"/>
              <w:rPr>
                <w:b/>
              </w:rPr>
            </w:pPr>
            <w:r>
              <w:rPr>
                <w:b/>
              </w:rPr>
              <w:t>Ohlasy publikací</w:t>
            </w:r>
          </w:p>
        </w:tc>
      </w:tr>
      <w:tr w:rsidR="003B3A9A" w14:paraId="344DA757"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0521C054" w14:textId="77777777" w:rsidR="002856CE" w:rsidRPr="00827804" w:rsidRDefault="002856C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7ADC0F9C" w14:textId="77777777" w:rsidR="002856CE" w:rsidRPr="00827804" w:rsidRDefault="002856CE" w:rsidP="00023EDA">
            <w:pPr>
              <w:pStyle w:val="western"/>
              <w:spacing w:before="40" w:beforeAutospacing="0" w:after="40" w:line="240" w:lineRule="auto"/>
            </w:pPr>
            <w:r w:rsidRPr="00827804">
              <w:t>2008</w:t>
            </w:r>
          </w:p>
        </w:tc>
        <w:tc>
          <w:tcPr>
            <w:tcW w:w="2054" w:type="dxa"/>
            <w:gridSpan w:val="3"/>
            <w:tcBorders>
              <w:top w:val="single" w:sz="4" w:space="0" w:color="auto"/>
              <w:left w:val="single" w:sz="4" w:space="0" w:color="auto"/>
              <w:bottom w:val="single" w:sz="4" w:space="0" w:color="auto"/>
              <w:right w:val="single" w:sz="12" w:space="0" w:color="auto"/>
            </w:tcBorders>
          </w:tcPr>
          <w:p w14:paraId="674FBD3E" w14:textId="77777777" w:rsidR="002856CE" w:rsidRPr="00827804" w:rsidRDefault="002856C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91BF12D" w14:textId="77777777" w:rsidR="002856CE" w:rsidRDefault="002856CE">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003CA4" w14:textId="77777777" w:rsidR="002856CE" w:rsidRDefault="002856CE">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4232BA1" w14:textId="77777777" w:rsidR="002856CE" w:rsidRDefault="002856CE">
            <w:pPr>
              <w:jc w:val="both"/>
            </w:pPr>
            <w:r>
              <w:rPr>
                <w:b/>
                <w:sz w:val="18"/>
              </w:rPr>
              <w:t>ostatní</w:t>
            </w:r>
          </w:p>
        </w:tc>
      </w:tr>
      <w:tr w:rsidR="003B3A9A" w14:paraId="0911FDEC"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198501" w14:textId="77777777" w:rsidR="002856CE" w:rsidRDefault="002856CE">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104D61"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4757029" w14:textId="77777777" w:rsidR="002856CE" w:rsidRDefault="002856CE">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185C9A48" w14:textId="77777777" w:rsidR="002856CE" w:rsidRPr="00827804" w:rsidRDefault="002856CE" w:rsidP="00023EDA">
            <w:pPr>
              <w:pStyle w:val="western"/>
              <w:spacing w:before="40" w:beforeAutospacing="0"/>
              <w:ind w:left="57" w:right="57"/>
              <w:rPr>
                <w:b/>
              </w:rPr>
            </w:pPr>
            <w:r>
              <w:rPr>
                <w:b/>
              </w:rPr>
              <w:t>311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977747" w14:textId="77777777" w:rsidR="002856CE" w:rsidRPr="00827804" w:rsidRDefault="002856CE" w:rsidP="00023EDA">
            <w:pPr>
              <w:pStyle w:val="western"/>
              <w:spacing w:before="40" w:beforeAutospacing="0"/>
              <w:ind w:left="57" w:right="57"/>
              <w:rPr>
                <w:b/>
              </w:rPr>
            </w:pPr>
            <w:r>
              <w:rPr>
                <w:b/>
              </w:rPr>
              <w:t>392</w:t>
            </w:r>
          </w:p>
        </w:tc>
        <w:tc>
          <w:tcPr>
            <w:tcW w:w="815" w:type="dxa"/>
            <w:vMerge w:val="restart"/>
            <w:tcBorders>
              <w:top w:val="single" w:sz="4" w:space="0" w:color="auto"/>
              <w:left w:val="single" w:sz="4" w:space="0" w:color="auto"/>
              <w:bottom w:val="single" w:sz="4" w:space="0" w:color="auto"/>
              <w:right w:val="single" w:sz="4" w:space="0" w:color="auto"/>
            </w:tcBorders>
          </w:tcPr>
          <w:p w14:paraId="54C79E55" w14:textId="77777777" w:rsidR="002856CE" w:rsidRPr="002856CE" w:rsidRDefault="002856CE" w:rsidP="00023EDA">
            <w:pPr>
              <w:pStyle w:val="western"/>
              <w:spacing w:before="40" w:beforeAutospacing="0" w:line="240" w:lineRule="auto"/>
              <w:ind w:left="57" w:right="57"/>
              <w:rPr>
                <w:b/>
                <w:sz w:val="18"/>
                <w:szCs w:val="18"/>
              </w:rPr>
            </w:pPr>
            <w:r w:rsidRPr="002856CE">
              <w:rPr>
                <w:b/>
                <w:sz w:val="18"/>
                <w:szCs w:val="18"/>
              </w:rPr>
              <w:t>neevid.</w:t>
            </w:r>
          </w:p>
        </w:tc>
      </w:tr>
      <w:tr w:rsidR="002856CE" w14:paraId="2A617F59"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1246EE73" w14:textId="77777777" w:rsidR="002856CE" w:rsidRDefault="002856CE" w:rsidP="0082103F">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46366F98" w14:textId="77777777" w:rsidR="002856CE" w:rsidRDefault="002856CE" w:rsidP="0082103F">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3163EE70" w14:textId="77777777" w:rsidR="002856CE" w:rsidRDefault="002856CE" w:rsidP="0082103F">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61BF1ED2" w14:textId="77777777" w:rsidR="002856CE" w:rsidRDefault="002856CE">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C0E39D9" w14:textId="77777777" w:rsidR="002856CE" w:rsidRDefault="002856CE">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8CE38AF" w14:textId="77777777" w:rsidR="002856CE" w:rsidRDefault="002856CE">
            <w:pPr>
              <w:rPr>
                <w:b/>
              </w:rPr>
            </w:pPr>
          </w:p>
        </w:tc>
      </w:tr>
      <w:tr w:rsidR="002856CE" w14:paraId="53DF2C04"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5F30C7" w14:textId="77777777" w:rsidR="002856CE" w:rsidRDefault="002856CE">
            <w:pPr>
              <w:jc w:val="both"/>
              <w:rPr>
                <w:b/>
              </w:rPr>
            </w:pPr>
            <w:r>
              <w:rPr>
                <w:b/>
              </w:rPr>
              <w:t xml:space="preserve">Přehled o nejvýznamnější publikační a další tvůrčí činnosti nebo další profesní činnosti u odborníků z praxe vztahující se k zabezpečovaným předmětům </w:t>
            </w:r>
          </w:p>
        </w:tc>
      </w:tr>
      <w:tr w:rsidR="002856CE" w14:paraId="0EB7CB38"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3A87AAF" w14:textId="77777777" w:rsidR="002856CE"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PolÁŠkovÁ, M., Peer, P., PonÍŽIl, P., </w:t>
            </w:r>
            <w:r w:rsidRPr="00AD00DD">
              <w:rPr>
                <w:b/>
                <w:caps/>
                <w:color w:val="000000"/>
              </w:rPr>
              <w:t>ČermÁk, R. (25%)</w:t>
            </w:r>
            <w:r w:rsidRPr="00AD00DD">
              <w:rPr>
                <w:caps/>
                <w:color w:val="000000"/>
              </w:rPr>
              <w:t>:</w:t>
            </w:r>
            <w:r w:rsidRPr="00AD00DD">
              <w:rPr>
                <w:color w:val="000000"/>
              </w:rPr>
              <w:t xml:space="preserve"> Thermal induced morphological changes of poly(ethylene oxide) nanofibrous webs. </w:t>
            </w:r>
            <w:r w:rsidRPr="00AD00DD">
              <w:rPr>
                <w:i/>
                <w:color w:val="000000"/>
              </w:rPr>
              <w:t>NANOCON 2017 - 9th International Conference on Nanomaterials - Research and Application</w:t>
            </w:r>
            <w:r>
              <w:rPr>
                <w:i/>
                <w:color w:val="000000"/>
              </w:rPr>
              <w:t xml:space="preserve"> </w:t>
            </w:r>
            <w:r w:rsidRPr="00AD00DD">
              <w:rPr>
                <w:color w:val="000000"/>
              </w:rPr>
              <w:t>892-897,</w:t>
            </w:r>
            <w:r w:rsidRPr="00AD00DD">
              <w:rPr>
                <w:b/>
                <w:color w:val="000000"/>
              </w:rPr>
              <w:t xml:space="preserve"> 2018</w:t>
            </w:r>
            <w:r w:rsidRPr="00AD00DD">
              <w:rPr>
                <w:color w:val="000000"/>
              </w:rPr>
              <w:t xml:space="preserve">. </w:t>
            </w:r>
          </w:p>
          <w:p w14:paraId="61774E42" w14:textId="77777777" w:rsidR="002856CE" w:rsidRPr="00827804" w:rsidRDefault="002856CE" w:rsidP="0082103F">
            <w:pPr>
              <w:pStyle w:val="western"/>
              <w:spacing w:before="80" w:beforeAutospacing="0" w:after="80" w:line="240" w:lineRule="auto"/>
              <w:jc w:val="both"/>
            </w:pPr>
            <w:r w:rsidRPr="00827804">
              <w:rPr>
                <w:caps/>
              </w:rPr>
              <w:t xml:space="preserve">Kadlčák, J., KuŘitka, I., Tunnicliffe, L.B., </w:t>
            </w:r>
            <w:r w:rsidRPr="00827804">
              <w:rPr>
                <w:b/>
                <w:caps/>
              </w:rPr>
              <w:t>ČermÁk, R. (25%)</w:t>
            </w:r>
            <w:r w:rsidRPr="00827804">
              <w:t xml:space="preserve">: Rapid Payne effect test - A novel method for study of strain-softening behavior of rubbers filled with various carbon blacks. </w:t>
            </w:r>
            <w:r w:rsidRPr="00827804">
              <w:rPr>
                <w:i/>
              </w:rPr>
              <w:t>Journal of Applied Polymer Science</w:t>
            </w:r>
            <w:r w:rsidRPr="00827804">
              <w:t xml:space="preserve"> 132(20), Art. No. 41976, </w:t>
            </w:r>
            <w:r w:rsidRPr="00827804">
              <w:rPr>
                <w:b/>
              </w:rPr>
              <w:t>2015</w:t>
            </w:r>
            <w:r w:rsidRPr="00827804">
              <w:t>.</w:t>
            </w:r>
            <w:r w:rsidRPr="00827804">
              <w:rPr>
                <w:b/>
              </w:rPr>
              <w:t xml:space="preserve"> </w:t>
            </w:r>
          </w:p>
          <w:p w14:paraId="39022D24" w14:textId="77777777" w:rsidR="002856CE" w:rsidRPr="00AD00DD"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Kadlčák, J., Kuřitka, I., Tunnicliffe, L.B., </w:t>
            </w:r>
            <w:r w:rsidRPr="00AD00DD">
              <w:rPr>
                <w:b/>
                <w:caps/>
                <w:color w:val="000000"/>
              </w:rPr>
              <w:t>čermák, R.</w:t>
            </w:r>
            <w:r w:rsidRPr="00AD00DD">
              <w:rPr>
                <w:b/>
                <w:color w:val="000000"/>
              </w:rPr>
              <w:t xml:space="preserve"> (5%)</w:t>
            </w:r>
            <w:r w:rsidRPr="00D87977">
              <w:rPr>
                <w:color w:val="000000"/>
              </w:rPr>
              <w:t>:</w:t>
            </w:r>
            <w:r w:rsidRPr="00AD00DD">
              <w:rPr>
                <w:color w:val="000000"/>
              </w:rPr>
              <w:t xml:space="preserve"> Quantification of the filler flocculation process in natural rubber melts. </w:t>
            </w:r>
            <w:r w:rsidRPr="00AD00DD">
              <w:rPr>
                <w:i/>
                <w:color w:val="000000"/>
              </w:rPr>
              <w:t>Constitutive Models for Rubber IX - 9th European Conference on Constitutive Models for Rubbers</w:t>
            </w:r>
            <w:r>
              <w:rPr>
                <w:i/>
                <w:color w:val="000000"/>
              </w:rPr>
              <w:t xml:space="preserve"> </w:t>
            </w:r>
            <w:r w:rsidRPr="00AD00DD">
              <w:rPr>
                <w:color w:val="000000"/>
              </w:rPr>
              <w:t xml:space="preserve">561-566, </w:t>
            </w:r>
            <w:r w:rsidRPr="00AD00DD">
              <w:rPr>
                <w:b/>
                <w:color w:val="000000"/>
              </w:rPr>
              <w:t>2015</w:t>
            </w:r>
            <w:r w:rsidRPr="00AD00DD">
              <w:rPr>
                <w:color w:val="000000"/>
              </w:rPr>
              <w:t xml:space="preserve">. </w:t>
            </w:r>
          </w:p>
          <w:p w14:paraId="238A9EE3" w14:textId="77777777" w:rsidR="002856CE" w:rsidRPr="00AD00DD" w:rsidRDefault="002856CE" w:rsidP="0082103F">
            <w:pPr>
              <w:spacing w:before="80" w:after="80"/>
              <w:jc w:val="both"/>
            </w:pPr>
            <w:r w:rsidRPr="00AD00DD">
              <w:rPr>
                <w:caps/>
              </w:rPr>
              <w:t xml:space="preserve">Askanian, H., Feng, Y., Commereuc, S., </w:t>
            </w:r>
            <w:r w:rsidRPr="00AD00DD">
              <w:rPr>
                <w:b/>
                <w:caps/>
              </w:rPr>
              <w:t>čermák, R. (50%)</w:t>
            </w:r>
            <w:r w:rsidRPr="00D87977">
              <w:rPr>
                <w:caps/>
              </w:rPr>
              <w:t>,</w:t>
            </w:r>
            <w:r w:rsidRPr="00AD00DD">
              <w:t xml:space="preserve"> et al.: Natural fiber polyolefin composites: Processing, melt rheology, and properties. </w:t>
            </w:r>
            <w:r>
              <w:t xml:space="preserve">Kapitola v knize. </w:t>
            </w:r>
            <w:hyperlink r:id="rId129" w:tooltip="Find more records by this editor" w:history="1">
              <w:r w:rsidRPr="00D87977">
                <w:rPr>
                  <w:rStyle w:val="Hyperlink"/>
                  <w:i/>
                  <w:color w:val="auto"/>
                  <w:u w:val="none"/>
                </w:rPr>
                <w:t>Smitthipong, W</w:t>
              </w:r>
            </w:hyperlink>
            <w:r w:rsidRPr="00D87977">
              <w:rPr>
                <w:i/>
              </w:rPr>
              <w:t xml:space="preserve">., </w:t>
            </w:r>
            <w:hyperlink r:id="rId130" w:tooltip="Find more records by this editor" w:history="1">
              <w:r w:rsidRPr="00D87977">
                <w:rPr>
                  <w:rStyle w:val="Hyperlink"/>
                  <w:i/>
                  <w:color w:val="auto"/>
                  <w:u w:val="none"/>
                </w:rPr>
                <w:t>Chollakup, R</w:t>
              </w:r>
            </w:hyperlink>
            <w:r w:rsidRPr="00D87977">
              <w:rPr>
                <w:i/>
              </w:rPr>
              <w:t>., </w:t>
            </w:r>
            <w:hyperlink r:id="rId131" w:tooltip="Find more records by this editor" w:history="1">
              <w:r w:rsidRPr="00D87977">
                <w:rPr>
                  <w:rStyle w:val="Hyperlink"/>
                  <w:i/>
                  <w:color w:val="auto"/>
                  <w:u w:val="none"/>
                </w:rPr>
                <w:t>Nardin, M</w:t>
              </w:r>
            </w:hyperlink>
            <w:r w:rsidRPr="00D87977">
              <w:rPr>
                <w:i/>
              </w:rPr>
              <w:t>. (Eds.):</w:t>
            </w:r>
            <w:r w:rsidRPr="00AD00DD">
              <w:t xml:space="preserve"> </w:t>
            </w:r>
            <w:r w:rsidRPr="00AD00DD">
              <w:rPr>
                <w:i/>
              </w:rPr>
              <w:t>Bio-Based Composites for High-Performance Materials: From Strategy to Industrial Applicatio</w:t>
            </w:r>
            <w:r>
              <w:rPr>
                <w:i/>
              </w:rPr>
              <w:t xml:space="preserve">n. </w:t>
            </w:r>
            <w:r w:rsidR="001C02B9">
              <w:t>CRC Press</w:t>
            </w:r>
            <w:r>
              <w:rPr>
                <w:i/>
              </w:rPr>
              <w:t xml:space="preserve"> </w:t>
            </w:r>
            <w:r w:rsidRPr="00AD00DD">
              <w:t xml:space="preserve">133-147, </w:t>
            </w:r>
            <w:r w:rsidRPr="00AD00DD">
              <w:rPr>
                <w:b/>
              </w:rPr>
              <w:t>201</w:t>
            </w:r>
            <w:r>
              <w:rPr>
                <w:b/>
              </w:rPr>
              <w:t>4</w:t>
            </w:r>
            <w:r w:rsidRPr="00AD00DD">
              <w:t>.</w:t>
            </w:r>
            <w:r>
              <w:rPr>
                <w:rFonts w:ascii="Arial" w:hAnsi="Arial" w:cs="Arial"/>
                <w:color w:val="333333"/>
                <w:sz w:val="23"/>
                <w:szCs w:val="23"/>
                <w:shd w:val="clear" w:color="auto" w:fill="FFFFFF"/>
              </w:rPr>
              <w:t xml:space="preserve"> </w:t>
            </w:r>
            <w:r w:rsidRPr="00D87977">
              <w:rPr>
                <w:color w:val="333333"/>
                <w:shd w:val="clear" w:color="auto" w:fill="FFFFFF"/>
              </w:rPr>
              <w:t>ISBN 978-1-4822-1448-2.</w:t>
            </w:r>
          </w:p>
          <w:p w14:paraId="17FE3805" w14:textId="77777777" w:rsidR="002856CE" w:rsidRDefault="002856CE" w:rsidP="0082103F">
            <w:pPr>
              <w:spacing w:before="80" w:after="80"/>
              <w:jc w:val="both"/>
              <w:rPr>
                <w:b/>
              </w:rPr>
            </w:pPr>
            <w:r w:rsidRPr="00827804">
              <w:rPr>
                <w:caps/>
              </w:rPr>
              <w:t xml:space="preserve">JanÍČek, M., PolÁŠkovÁ, M., Holubář, R., </w:t>
            </w:r>
            <w:r w:rsidRPr="00827804">
              <w:rPr>
                <w:b/>
                <w:caps/>
              </w:rPr>
              <w:t>ČermÁk, R. (25%)</w:t>
            </w:r>
            <w:r w:rsidRPr="00827804">
              <w:t xml:space="preserve">: Surface-esterified cellulose fiber in a polypropylene matrix: Impact of esterification on crystallization kinetics and dispersion. </w:t>
            </w:r>
            <w:r w:rsidRPr="00827804">
              <w:rPr>
                <w:i/>
              </w:rPr>
              <w:t>Cellulose</w:t>
            </w:r>
            <w:r w:rsidRPr="00827804">
              <w:t xml:space="preserve"> 21(6), 4039-4048, </w:t>
            </w:r>
            <w:r w:rsidRPr="00827804">
              <w:rPr>
                <w:b/>
              </w:rPr>
              <w:t>2014</w:t>
            </w:r>
            <w:r w:rsidRPr="00827804">
              <w:t>.</w:t>
            </w:r>
          </w:p>
        </w:tc>
      </w:tr>
      <w:tr w:rsidR="002856CE" w14:paraId="4AE81FDF"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BFBEE0C" w14:textId="77777777" w:rsidR="002856CE" w:rsidRDefault="002856CE">
            <w:pPr>
              <w:rPr>
                <w:b/>
              </w:rPr>
            </w:pPr>
            <w:r>
              <w:rPr>
                <w:b/>
              </w:rPr>
              <w:t>Působení v zahraničí</w:t>
            </w:r>
          </w:p>
        </w:tc>
      </w:tr>
      <w:tr w:rsidR="002856CE" w14:paraId="6661FA88"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461B7BDD" w14:textId="77777777" w:rsidR="002856CE" w:rsidRPr="00827804" w:rsidRDefault="002856CE" w:rsidP="0082103F">
            <w:pPr>
              <w:spacing w:before="40" w:after="40"/>
            </w:pPr>
            <w:r w:rsidRPr="00827804">
              <w:t>2005: Blaise Pascal University, Clermont Ferrand, Francie, vědeckopedagogická stáž (6 měsíců)</w:t>
            </w:r>
          </w:p>
          <w:p w14:paraId="276B9C90" w14:textId="77777777" w:rsidR="002856CE" w:rsidRDefault="002856CE" w:rsidP="0082103F">
            <w:pPr>
              <w:spacing w:after="40"/>
              <w:jc w:val="both"/>
              <w:rPr>
                <w:b/>
              </w:rPr>
            </w:pPr>
            <w:r w:rsidRPr="00827804">
              <w:t>2016: TU Wien, Vídeň, Rakousko, vědeckopedagogická stáž (1 měsíc)</w:t>
            </w:r>
          </w:p>
        </w:tc>
      </w:tr>
      <w:tr w:rsidR="002856CE" w14:paraId="065284AC"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7D5126A" w14:textId="77777777" w:rsidR="002856CE" w:rsidRDefault="002856CE">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243052A3" w14:textId="77777777" w:rsidR="002856CE" w:rsidRDefault="002856CE">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DF00CB" w14:textId="77777777" w:rsidR="002856CE" w:rsidRDefault="002856CE">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22E53D2" w14:textId="77777777" w:rsidR="002856CE" w:rsidRDefault="002856CE">
            <w:pPr>
              <w:jc w:val="both"/>
            </w:pPr>
          </w:p>
        </w:tc>
      </w:tr>
    </w:tbl>
    <w:p w14:paraId="4074326B" w14:textId="4E4F4606" w:rsidR="00C54710" w:rsidRDefault="00C54710">
      <w:pPr>
        <w:rPr>
          <w:ins w:id="1333" w:author="utb" w:date="2019-09-09T14:42:00Z"/>
        </w:rPr>
      </w:pPr>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C3203E" w14:paraId="5A99FD32" w14:textId="77777777" w:rsidTr="003C3745">
        <w:trPr>
          <w:ins w:id="1334" w:author="utb" w:date="2019-09-09T14:42:00Z"/>
        </w:trPr>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629BF3B" w14:textId="77777777" w:rsidR="00C3203E" w:rsidRDefault="00C3203E" w:rsidP="003C3745">
            <w:pPr>
              <w:jc w:val="both"/>
              <w:rPr>
                <w:ins w:id="1335" w:author="utb" w:date="2019-09-09T14:42:00Z"/>
                <w:b/>
                <w:sz w:val="28"/>
              </w:rPr>
            </w:pPr>
            <w:ins w:id="1336" w:author="utb" w:date="2019-09-09T14:42:00Z">
              <w:r>
                <w:rPr>
                  <w:b/>
                  <w:sz w:val="28"/>
                </w:rPr>
                <w:lastRenderedPageBreak/>
                <w:t>C-I – Personální zabezpečení</w:t>
              </w:r>
            </w:ins>
          </w:p>
        </w:tc>
      </w:tr>
      <w:tr w:rsidR="00C3203E" w:rsidRPr="00827804" w14:paraId="00E7D285" w14:textId="77777777" w:rsidTr="003C3745">
        <w:trPr>
          <w:ins w:id="1337" w:author="utb" w:date="2019-09-09T14:42:00Z"/>
        </w:trPr>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0933AEF" w14:textId="77777777" w:rsidR="00C3203E" w:rsidRDefault="00C3203E" w:rsidP="003C3745">
            <w:pPr>
              <w:jc w:val="both"/>
              <w:rPr>
                <w:ins w:id="1338" w:author="utb" w:date="2019-09-09T14:42:00Z"/>
                <w:b/>
              </w:rPr>
            </w:pPr>
            <w:ins w:id="1339" w:author="utb" w:date="2019-09-09T14:42:00Z">
              <w:r>
                <w:rPr>
                  <w:b/>
                </w:rPr>
                <w:t>Vysoká škola</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B48BF84" w14:textId="77777777" w:rsidR="00C3203E" w:rsidRPr="00827804" w:rsidRDefault="00C3203E" w:rsidP="003C3745">
            <w:pPr>
              <w:rPr>
                <w:ins w:id="1340" w:author="utb" w:date="2019-09-09T14:42:00Z"/>
              </w:rPr>
            </w:pPr>
            <w:ins w:id="1341" w:author="utb" w:date="2019-09-09T14:42:00Z">
              <w:r w:rsidRPr="00827804">
                <w:t>Univerzita Tomáše Bati ve Zlíně</w:t>
              </w:r>
            </w:ins>
          </w:p>
        </w:tc>
      </w:tr>
      <w:tr w:rsidR="00C3203E" w:rsidRPr="00827804" w14:paraId="70BEBEF8" w14:textId="77777777" w:rsidTr="003C3745">
        <w:trPr>
          <w:ins w:id="1342" w:author="utb" w:date="2019-09-09T14:42: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883E832" w14:textId="77777777" w:rsidR="00C3203E" w:rsidRDefault="00C3203E" w:rsidP="003C3745">
            <w:pPr>
              <w:jc w:val="both"/>
              <w:rPr>
                <w:ins w:id="1343" w:author="utb" w:date="2019-09-09T14:42:00Z"/>
                <w:b/>
              </w:rPr>
            </w:pPr>
            <w:ins w:id="1344" w:author="utb" w:date="2019-09-09T14:42:00Z">
              <w:r>
                <w:rPr>
                  <w:b/>
                </w:rPr>
                <w:t>Součást vysoké školy</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76FA2A0" w14:textId="77777777" w:rsidR="00C3203E" w:rsidRPr="00827804" w:rsidRDefault="00C3203E" w:rsidP="003C3745">
            <w:pPr>
              <w:rPr>
                <w:ins w:id="1345" w:author="utb" w:date="2019-09-09T14:42:00Z"/>
              </w:rPr>
            </w:pPr>
            <w:ins w:id="1346" w:author="utb" w:date="2019-09-09T14:42:00Z">
              <w:r>
                <w:t>Fakulta technologická</w:t>
              </w:r>
            </w:ins>
          </w:p>
        </w:tc>
      </w:tr>
      <w:tr w:rsidR="00C3203E" w14:paraId="65129752" w14:textId="77777777" w:rsidTr="003C3745">
        <w:trPr>
          <w:ins w:id="1347" w:author="utb" w:date="2019-09-09T14:42: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0B1310B" w14:textId="77777777" w:rsidR="00C3203E" w:rsidRDefault="00C3203E" w:rsidP="003C3745">
            <w:pPr>
              <w:jc w:val="both"/>
              <w:rPr>
                <w:ins w:id="1348" w:author="utb" w:date="2019-09-09T14:42:00Z"/>
                <w:b/>
              </w:rPr>
            </w:pPr>
            <w:ins w:id="1349" w:author="utb" w:date="2019-09-09T14:42:00Z">
              <w:r>
                <w:rPr>
                  <w:b/>
                </w:rPr>
                <w:t>Název studijního programu</w:t>
              </w:r>
            </w:ins>
          </w:p>
        </w:tc>
        <w:tc>
          <w:tcPr>
            <w:tcW w:w="7352" w:type="dxa"/>
            <w:gridSpan w:val="12"/>
            <w:tcBorders>
              <w:top w:val="single" w:sz="4" w:space="0" w:color="auto"/>
              <w:left w:val="single" w:sz="4" w:space="0" w:color="auto"/>
              <w:bottom w:val="single" w:sz="4" w:space="0" w:color="auto"/>
              <w:right w:val="single" w:sz="4" w:space="0" w:color="auto"/>
            </w:tcBorders>
          </w:tcPr>
          <w:p w14:paraId="08B36411" w14:textId="0EBA78DC" w:rsidR="00C3203E" w:rsidRDefault="00C3203E" w:rsidP="003C3745">
            <w:pPr>
              <w:jc w:val="both"/>
              <w:rPr>
                <w:ins w:id="1350" w:author="utb" w:date="2019-09-09T14:42:00Z"/>
              </w:rPr>
            </w:pPr>
            <w:ins w:id="1351" w:author="utb" w:date="2019-09-09T14:43:00Z">
              <w:r>
                <w:t>Technology of Macromolecular Substances</w:t>
              </w:r>
            </w:ins>
          </w:p>
        </w:tc>
      </w:tr>
      <w:tr w:rsidR="00C3203E" w14:paraId="3214F8F9" w14:textId="77777777" w:rsidTr="003C3745">
        <w:trPr>
          <w:ins w:id="1352" w:author="utb" w:date="2019-09-09T14:42: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5441901" w14:textId="77777777" w:rsidR="00C3203E" w:rsidRDefault="00C3203E" w:rsidP="003C3745">
            <w:pPr>
              <w:jc w:val="both"/>
              <w:rPr>
                <w:ins w:id="1353" w:author="utb" w:date="2019-09-09T14:42:00Z"/>
                <w:b/>
              </w:rPr>
            </w:pPr>
            <w:ins w:id="1354" w:author="utb" w:date="2019-09-09T14:42:00Z">
              <w:r>
                <w:rPr>
                  <w:b/>
                </w:rPr>
                <w:t>Jméno a příjmení</w:t>
              </w:r>
            </w:ins>
          </w:p>
        </w:tc>
        <w:tc>
          <w:tcPr>
            <w:tcW w:w="4547" w:type="dxa"/>
            <w:gridSpan w:val="5"/>
            <w:tcBorders>
              <w:top w:val="single" w:sz="4" w:space="0" w:color="auto"/>
              <w:left w:val="single" w:sz="4" w:space="0" w:color="auto"/>
              <w:bottom w:val="single" w:sz="4" w:space="0" w:color="auto"/>
              <w:right w:val="single" w:sz="4" w:space="0" w:color="auto"/>
            </w:tcBorders>
          </w:tcPr>
          <w:p w14:paraId="70800AA3" w14:textId="77777777" w:rsidR="00C3203E" w:rsidRPr="006579BD" w:rsidRDefault="00C3203E" w:rsidP="003C3745">
            <w:pPr>
              <w:jc w:val="both"/>
              <w:rPr>
                <w:ins w:id="1355" w:author="utb" w:date="2019-09-09T14:42:00Z"/>
                <w:b/>
              </w:rPr>
            </w:pPr>
            <w:ins w:id="1356" w:author="utb" w:date="2019-09-09T14:42:00Z">
              <w:r w:rsidRPr="006579BD">
                <w:rPr>
                  <w:b/>
                </w:rPr>
                <w:t>Berenika Hausnerová</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24EFCB" w14:textId="77777777" w:rsidR="00C3203E" w:rsidRDefault="00C3203E" w:rsidP="003C3745">
            <w:pPr>
              <w:jc w:val="both"/>
              <w:rPr>
                <w:ins w:id="1357" w:author="utb" w:date="2019-09-09T14:42:00Z"/>
                <w:b/>
              </w:rPr>
            </w:pPr>
            <w:ins w:id="1358" w:author="utb" w:date="2019-09-09T14:42:00Z">
              <w:r>
                <w:rPr>
                  <w:b/>
                </w:rPr>
                <w:t>Tituly</w:t>
              </w:r>
            </w:ins>
          </w:p>
        </w:tc>
        <w:tc>
          <w:tcPr>
            <w:tcW w:w="2096" w:type="dxa"/>
            <w:gridSpan w:val="5"/>
            <w:tcBorders>
              <w:top w:val="single" w:sz="4" w:space="0" w:color="auto"/>
              <w:left w:val="single" w:sz="4" w:space="0" w:color="auto"/>
              <w:bottom w:val="single" w:sz="4" w:space="0" w:color="auto"/>
              <w:right w:val="single" w:sz="4" w:space="0" w:color="auto"/>
            </w:tcBorders>
          </w:tcPr>
          <w:p w14:paraId="53104431" w14:textId="77777777" w:rsidR="00C3203E" w:rsidRDefault="00C3203E" w:rsidP="003C3745">
            <w:pPr>
              <w:jc w:val="both"/>
              <w:rPr>
                <w:ins w:id="1359" w:author="utb" w:date="2019-09-09T14:42:00Z"/>
              </w:rPr>
            </w:pPr>
            <w:ins w:id="1360" w:author="utb" w:date="2019-09-09T14:42:00Z">
              <w:r>
                <w:t>prof. Ing., Ph.D.</w:t>
              </w:r>
            </w:ins>
          </w:p>
        </w:tc>
      </w:tr>
      <w:tr w:rsidR="00C3203E" w14:paraId="06AC2ACA" w14:textId="77777777" w:rsidTr="003C3745">
        <w:trPr>
          <w:ins w:id="1361" w:author="utb" w:date="2019-09-09T14:42: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9A034E2" w14:textId="77777777" w:rsidR="00C3203E" w:rsidRDefault="00C3203E" w:rsidP="003C3745">
            <w:pPr>
              <w:jc w:val="both"/>
              <w:rPr>
                <w:ins w:id="1362" w:author="utb" w:date="2019-09-09T14:42:00Z"/>
                <w:b/>
              </w:rPr>
            </w:pPr>
            <w:ins w:id="1363" w:author="utb" w:date="2019-09-09T14:42:00Z">
              <w:r>
                <w:rPr>
                  <w:b/>
                </w:rPr>
                <w:t>Rok narození</w:t>
              </w:r>
            </w:ins>
          </w:p>
        </w:tc>
        <w:tc>
          <w:tcPr>
            <w:tcW w:w="821" w:type="dxa"/>
            <w:tcBorders>
              <w:top w:val="single" w:sz="4" w:space="0" w:color="auto"/>
              <w:left w:val="single" w:sz="4" w:space="0" w:color="auto"/>
              <w:bottom w:val="single" w:sz="4" w:space="0" w:color="auto"/>
              <w:right w:val="single" w:sz="4" w:space="0" w:color="auto"/>
            </w:tcBorders>
          </w:tcPr>
          <w:p w14:paraId="4219A66E" w14:textId="77777777" w:rsidR="00C3203E" w:rsidRDefault="00C3203E" w:rsidP="003C3745">
            <w:pPr>
              <w:jc w:val="both"/>
              <w:rPr>
                <w:ins w:id="1364" w:author="utb" w:date="2019-09-09T14:42:00Z"/>
              </w:rPr>
            </w:pPr>
            <w:ins w:id="1365" w:author="utb" w:date="2019-09-09T14:42:00Z">
              <w:r>
                <w:t>1971</w:t>
              </w:r>
            </w:ins>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D12AC1D" w14:textId="77777777" w:rsidR="00C3203E" w:rsidRDefault="00C3203E" w:rsidP="003C3745">
            <w:pPr>
              <w:jc w:val="both"/>
              <w:rPr>
                <w:ins w:id="1366" w:author="utb" w:date="2019-09-09T14:42:00Z"/>
                <w:b/>
              </w:rPr>
            </w:pPr>
            <w:ins w:id="1367" w:author="utb" w:date="2019-09-09T14:42:00Z">
              <w:r>
                <w:rPr>
                  <w:b/>
                </w:rPr>
                <w:t>typ vztahu k VŠ</w:t>
              </w:r>
            </w:ins>
          </w:p>
        </w:tc>
        <w:tc>
          <w:tcPr>
            <w:tcW w:w="824" w:type="dxa"/>
            <w:gridSpan w:val="2"/>
            <w:tcBorders>
              <w:top w:val="single" w:sz="4" w:space="0" w:color="auto"/>
              <w:left w:val="single" w:sz="4" w:space="0" w:color="auto"/>
              <w:bottom w:val="single" w:sz="4" w:space="0" w:color="auto"/>
              <w:right w:val="single" w:sz="4" w:space="0" w:color="auto"/>
            </w:tcBorders>
          </w:tcPr>
          <w:p w14:paraId="0061D2CB" w14:textId="77777777" w:rsidR="00C3203E" w:rsidRDefault="00C3203E" w:rsidP="003C3745">
            <w:pPr>
              <w:jc w:val="both"/>
              <w:rPr>
                <w:ins w:id="1368" w:author="utb" w:date="2019-09-09T14:42:00Z"/>
              </w:rPr>
            </w:pPr>
            <w:ins w:id="1369" w:author="utb" w:date="2019-09-09T14:42:00Z">
              <w:r>
                <w:t>pp.</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3E06BC5" w14:textId="77777777" w:rsidR="00C3203E" w:rsidRDefault="00C3203E" w:rsidP="003C3745">
            <w:pPr>
              <w:jc w:val="both"/>
              <w:rPr>
                <w:ins w:id="1370" w:author="utb" w:date="2019-09-09T14:42:00Z"/>
                <w:b/>
              </w:rPr>
            </w:pPr>
            <w:ins w:id="1371" w:author="utb" w:date="2019-09-09T14:42: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13933CFC" w14:textId="77777777" w:rsidR="00C3203E" w:rsidRDefault="00C3203E" w:rsidP="003C3745">
            <w:pPr>
              <w:jc w:val="both"/>
              <w:rPr>
                <w:ins w:id="1372" w:author="utb" w:date="2019-09-09T14:42:00Z"/>
              </w:rPr>
            </w:pPr>
            <w:ins w:id="1373" w:author="utb" w:date="2019-09-09T14:42:00Z">
              <w:r>
                <w:t>40</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975E4D" w14:textId="77777777" w:rsidR="00C3203E" w:rsidRDefault="00C3203E" w:rsidP="003C3745">
            <w:pPr>
              <w:jc w:val="both"/>
              <w:rPr>
                <w:ins w:id="1374" w:author="utb" w:date="2019-09-09T14:42:00Z"/>
                <w:b/>
              </w:rPr>
            </w:pPr>
            <w:ins w:id="1375" w:author="utb" w:date="2019-09-09T14:42: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54095FC7" w14:textId="77777777" w:rsidR="00C3203E" w:rsidRDefault="00C3203E" w:rsidP="003C3745">
            <w:pPr>
              <w:jc w:val="both"/>
              <w:rPr>
                <w:ins w:id="1376" w:author="utb" w:date="2019-09-09T14:42:00Z"/>
              </w:rPr>
            </w:pPr>
            <w:ins w:id="1377" w:author="utb" w:date="2019-09-09T14:42:00Z">
              <w:r>
                <w:t>N</w:t>
              </w:r>
            </w:ins>
          </w:p>
        </w:tc>
      </w:tr>
      <w:tr w:rsidR="00C3203E" w14:paraId="0A0E5BA9" w14:textId="77777777" w:rsidTr="003C3745">
        <w:trPr>
          <w:ins w:id="1378" w:author="utb" w:date="2019-09-09T14:42:00Z"/>
        </w:trPr>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F24487" w14:textId="77777777" w:rsidR="00C3203E" w:rsidRDefault="00C3203E" w:rsidP="003C3745">
            <w:pPr>
              <w:jc w:val="both"/>
              <w:rPr>
                <w:ins w:id="1379" w:author="utb" w:date="2019-09-09T14:42:00Z"/>
                <w:b/>
              </w:rPr>
            </w:pPr>
            <w:ins w:id="1380" w:author="utb" w:date="2019-09-09T14:42:00Z">
              <w:r>
                <w:rPr>
                  <w:b/>
                </w:rPr>
                <w:t>Typ vztahu na součásti VŠ, která uskutečňuje st. program</w:t>
              </w:r>
            </w:ins>
          </w:p>
        </w:tc>
        <w:tc>
          <w:tcPr>
            <w:tcW w:w="824" w:type="dxa"/>
            <w:gridSpan w:val="2"/>
            <w:tcBorders>
              <w:top w:val="single" w:sz="4" w:space="0" w:color="auto"/>
              <w:left w:val="single" w:sz="4" w:space="0" w:color="auto"/>
              <w:bottom w:val="single" w:sz="4" w:space="0" w:color="auto"/>
              <w:right w:val="single" w:sz="4" w:space="0" w:color="auto"/>
            </w:tcBorders>
          </w:tcPr>
          <w:p w14:paraId="0A3BAAEA" w14:textId="77777777" w:rsidR="00C3203E" w:rsidRDefault="00C3203E" w:rsidP="003C3745">
            <w:pPr>
              <w:jc w:val="both"/>
              <w:rPr>
                <w:ins w:id="1381" w:author="utb" w:date="2019-09-09T14:42:00Z"/>
              </w:rPr>
            </w:pPr>
            <w:ins w:id="1382" w:author="utb" w:date="2019-09-09T14:42:00Z">
              <w:r>
                <w:t>---</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E188B81" w14:textId="77777777" w:rsidR="00C3203E" w:rsidRDefault="00C3203E" w:rsidP="003C3745">
            <w:pPr>
              <w:jc w:val="both"/>
              <w:rPr>
                <w:ins w:id="1383" w:author="utb" w:date="2019-09-09T14:42:00Z"/>
                <w:b/>
              </w:rPr>
            </w:pPr>
            <w:ins w:id="1384" w:author="utb" w:date="2019-09-09T14:42: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7EACAC0D" w14:textId="77777777" w:rsidR="00C3203E" w:rsidRDefault="00C3203E" w:rsidP="003C3745">
            <w:pPr>
              <w:jc w:val="both"/>
              <w:rPr>
                <w:ins w:id="1385" w:author="utb" w:date="2019-09-09T14:42:00Z"/>
              </w:rPr>
            </w:pPr>
            <w:ins w:id="1386" w:author="utb" w:date="2019-09-09T14:42:00Z">
              <w:r>
                <w:t>---</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5166E8" w14:textId="77777777" w:rsidR="00C3203E" w:rsidRDefault="00C3203E" w:rsidP="003C3745">
            <w:pPr>
              <w:jc w:val="both"/>
              <w:rPr>
                <w:ins w:id="1387" w:author="utb" w:date="2019-09-09T14:42:00Z"/>
                <w:b/>
              </w:rPr>
            </w:pPr>
            <w:ins w:id="1388" w:author="utb" w:date="2019-09-09T14:42: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6AE5B99B" w14:textId="77777777" w:rsidR="00C3203E" w:rsidRDefault="00C3203E" w:rsidP="003C3745">
            <w:pPr>
              <w:jc w:val="both"/>
              <w:rPr>
                <w:ins w:id="1389" w:author="utb" w:date="2019-09-09T14:42:00Z"/>
              </w:rPr>
            </w:pPr>
            <w:ins w:id="1390" w:author="utb" w:date="2019-09-09T14:42:00Z">
              <w:r>
                <w:t>---</w:t>
              </w:r>
            </w:ins>
          </w:p>
        </w:tc>
      </w:tr>
      <w:tr w:rsidR="00C3203E" w14:paraId="48F4BD58" w14:textId="77777777" w:rsidTr="003C3745">
        <w:trPr>
          <w:ins w:id="1391" w:author="utb" w:date="2019-09-09T14:42:00Z"/>
        </w:trPr>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3DF08AE" w14:textId="77777777" w:rsidR="00C3203E" w:rsidRDefault="00C3203E" w:rsidP="003C3745">
            <w:pPr>
              <w:jc w:val="both"/>
              <w:rPr>
                <w:ins w:id="1392" w:author="utb" w:date="2019-09-09T14:42:00Z"/>
              </w:rPr>
            </w:pPr>
            <w:ins w:id="1393" w:author="utb" w:date="2019-09-09T14:42:00Z">
              <w:r>
                <w:rPr>
                  <w:b/>
                </w:rPr>
                <w:t>Další současná působení jako akademický pracovník na jiných VŠ</w:t>
              </w:r>
            </w:ins>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5CF471" w14:textId="77777777" w:rsidR="00C3203E" w:rsidRDefault="00C3203E" w:rsidP="003C3745">
            <w:pPr>
              <w:jc w:val="both"/>
              <w:rPr>
                <w:ins w:id="1394" w:author="utb" w:date="2019-09-09T14:42:00Z"/>
                <w:b/>
              </w:rPr>
            </w:pPr>
            <w:ins w:id="1395" w:author="utb" w:date="2019-09-09T14:42:00Z">
              <w:r>
                <w:rPr>
                  <w:b/>
                </w:rPr>
                <w:t>typ prac. vztahu</w:t>
              </w:r>
            </w:ins>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F1A8F35" w14:textId="77777777" w:rsidR="00C3203E" w:rsidRDefault="00C3203E" w:rsidP="003C3745">
            <w:pPr>
              <w:jc w:val="both"/>
              <w:rPr>
                <w:ins w:id="1396" w:author="utb" w:date="2019-09-09T14:42:00Z"/>
                <w:b/>
              </w:rPr>
            </w:pPr>
            <w:ins w:id="1397" w:author="utb" w:date="2019-09-09T14:42:00Z">
              <w:r>
                <w:rPr>
                  <w:b/>
                </w:rPr>
                <w:t>rozsah</w:t>
              </w:r>
            </w:ins>
          </w:p>
        </w:tc>
      </w:tr>
      <w:tr w:rsidR="00C3203E" w14:paraId="75599E78" w14:textId="77777777" w:rsidTr="003C3745">
        <w:trPr>
          <w:ins w:id="1398" w:author="utb" w:date="2019-09-09T14:42:00Z"/>
        </w:trPr>
        <w:tc>
          <w:tcPr>
            <w:tcW w:w="6035" w:type="dxa"/>
            <w:gridSpan w:val="5"/>
            <w:tcBorders>
              <w:top w:val="single" w:sz="4" w:space="0" w:color="auto"/>
              <w:left w:val="single" w:sz="4" w:space="0" w:color="auto"/>
              <w:bottom w:val="single" w:sz="4" w:space="0" w:color="auto"/>
              <w:right w:val="single" w:sz="4" w:space="0" w:color="auto"/>
            </w:tcBorders>
          </w:tcPr>
          <w:p w14:paraId="7010B1AE" w14:textId="77777777" w:rsidR="00C3203E" w:rsidRDefault="00C3203E" w:rsidP="003C3745">
            <w:pPr>
              <w:jc w:val="both"/>
              <w:rPr>
                <w:ins w:id="1399" w:author="utb" w:date="2019-09-09T14:42:00Z"/>
              </w:rPr>
            </w:pPr>
            <w:ins w:id="1400" w:author="utb" w:date="2019-09-09T14:42:00Z">
              <w:r>
                <w:t>---</w:t>
              </w:r>
            </w:ins>
          </w:p>
        </w:tc>
        <w:tc>
          <w:tcPr>
            <w:tcW w:w="1723" w:type="dxa"/>
            <w:gridSpan w:val="3"/>
            <w:tcBorders>
              <w:top w:val="single" w:sz="4" w:space="0" w:color="auto"/>
              <w:left w:val="single" w:sz="4" w:space="0" w:color="auto"/>
              <w:bottom w:val="single" w:sz="4" w:space="0" w:color="auto"/>
              <w:right w:val="single" w:sz="4" w:space="0" w:color="auto"/>
            </w:tcBorders>
          </w:tcPr>
          <w:p w14:paraId="4B7D62D0" w14:textId="77777777" w:rsidR="00C3203E" w:rsidRDefault="00C3203E" w:rsidP="003C3745">
            <w:pPr>
              <w:jc w:val="both"/>
              <w:rPr>
                <w:ins w:id="1401" w:author="utb" w:date="2019-09-09T14:42:00Z"/>
              </w:rPr>
            </w:pPr>
          </w:p>
        </w:tc>
        <w:tc>
          <w:tcPr>
            <w:tcW w:w="2096" w:type="dxa"/>
            <w:gridSpan w:val="5"/>
            <w:tcBorders>
              <w:top w:val="single" w:sz="4" w:space="0" w:color="auto"/>
              <w:left w:val="single" w:sz="4" w:space="0" w:color="auto"/>
              <w:bottom w:val="single" w:sz="4" w:space="0" w:color="auto"/>
              <w:right w:val="single" w:sz="4" w:space="0" w:color="auto"/>
            </w:tcBorders>
          </w:tcPr>
          <w:p w14:paraId="2444901E" w14:textId="77777777" w:rsidR="00C3203E" w:rsidRDefault="00C3203E" w:rsidP="003C3745">
            <w:pPr>
              <w:jc w:val="both"/>
              <w:rPr>
                <w:ins w:id="1402" w:author="utb" w:date="2019-09-09T14:42:00Z"/>
              </w:rPr>
            </w:pPr>
          </w:p>
        </w:tc>
      </w:tr>
      <w:tr w:rsidR="00C3203E" w14:paraId="11BE4457" w14:textId="77777777" w:rsidTr="003C3745">
        <w:trPr>
          <w:ins w:id="1403" w:author="utb" w:date="2019-09-09T14:42:00Z"/>
        </w:trPr>
        <w:tc>
          <w:tcPr>
            <w:tcW w:w="6035" w:type="dxa"/>
            <w:gridSpan w:val="5"/>
            <w:tcBorders>
              <w:top w:val="single" w:sz="4" w:space="0" w:color="auto"/>
              <w:left w:val="single" w:sz="4" w:space="0" w:color="auto"/>
              <w:bottom w:val="single" w:sz="4" w:space="0" w:color="auto"/>
              <w:right w:val="single" w:sz="4" w:space="0" w:color="auto"/>
            </w:tcBorders>
          </w:tcPr>
          <w:p w14:paraId="0A215E0E" w14:textId="77777777" w:rsidR="00C3203E" w:rsidRDefault="00C3203E" w:rsidP="003C3745">
            <w:pPr>
              <w:jc w:val="both"/>
              <w:rPr>
                <w:ins w:id="1404" w:author="utb" w:date="2019-09-09T14:42:00Z"/>
              </w:rPr>
            </w:pPr>
          </w:p>
        </w:tc>
        <w:tc>
          <w:tcPr>
            <w:tcW w:w="1723" w:type="dxa"/>
            <w:gridSpan w:val="3"/>
            <w:tcBorders>
              <w:top w:val="single" w:sz="4" w:space="0" w:color="auto"/>
              <w:left w:val="single" w:sz="4" w:space="0" w:color="auto"/>
              <w:bottom w:val="single" w:sz="4" w:space="0" w:color="auto"/>
              <w:right w:val="single" w:sz="4" w:space="0" w:color="auto"/>
            </w:tcBorders>
          </w:tcPr>
          <w:p w14:paraId="3D21E753" w14:textId="77777777" w:rsidR="00C3203E" w:rsidRDefault="00C3203E" w:rsidP="003C3745">
            <w:pPr>
              <w:jc w:val="both"/>
              <w:rPr>
                <w:ins w:id="1405" w:author="utb" w:date="2019-09-09T14:42:00Z"/>
              </w:rPr>
            </w:pPr>
          </w:p>
        </w:tc>
        <w:tc>
          <w:tcPr>
            <w:tcW w:w="2096" w:type="dxa"/>
            <w:gridSpan w:val="5"/>
            <w:tcBorders>
              <w:top w:val="single" w:sz="4" w:space="0" w:color="auto"/>
              <w:left w:val="single" w:sz="4" w:space="0" w:color="auto"/>
              <w:bottom w:val="single" w:sz="4" w:space="0" w:color="auto"/>
              <w:right w:val="single" w:sz="4" w:space="0" w:color="auto"/>
            </w:tcBorders>
          </w:tcPr>
          <w:p w14:paraId="58B42362" w14:textId="77777777" w:rsidR="00C3203E" w:rsidRDefault="00C3203E" w:rsidP="003C3745">
            <w:pPr>
              <w:jc w:val="both"/>
              <w:rPr>
                <w:ins w:id="1406" w:author="utb" w:date="2019-09-09T14:42:00Z"/>
              </w:rPr>
            </w:pPr>
          </w:p>
        </w:tc>
      </w:tr>
      <w:tr w:rsidR="00C3203E" w14:paraId="5FE02123" w14:textId="77777777" w:rsidTr="003C3745">
        <w:trPr>
          <w:ins w:id="1407" w:author="utb" w:date="2019-09-09T14:42:00Z"/>
        </w:trPr>
        <w:tc>
          <w:tcPr>
            <w:tcW w:w="6035" w:type="dxa"/>
            <w:gridSpan w:val="5"/>
            <w:tcBorders>
              <w:top w:val="single" w:sz="4" w:space="0" w:color="auto"/>
              <w:left w:val="single" w:sz="4" w:space="0" w:color="auto"/>
              <w:bottom w:val="single" w:sz="4" w:space="0" w:color="auto"/>
              <w:right w:val="single" w:sz="4" w:space="0" w:color="auto"/>
            </w:tcBorders>
          </w:tcPr>
          <w:p w14:paraId="4B5079FF" w14:textId="77777777" w:rsidR="00C3203E" w:rsidRDefault="00C3203E" w:rsidP="003C3745">
            <w:pPr>
              <w:jc w:val="both"/>
              <w:rPr>
                <w:ins w:id="1408" w:author="utb" w:date="2019-09-09T14:42:00Z"/>
              </w:rPr>
            </w:pPr>
          </w:p>
        </w:tc>
        <w:tc>
          <w:tcPr>
            <w:tcW w:w="1723" w:type="dxa"/>
            <w:gridSpan w:val="3"/>
            <w:tcBorders>
              <w:top w:val="single" w:sz="4" w:space="0" w:color="auto"/>
              <w:left w:val="single" w:sz="4" w:space="0" w:color="auto"/>
              <w:bottom w:val="single" w:sz="4" w:space="0" w:color="auto"/>
              <w:right w:val="single" w:sz="4" w:space="0" w:color="auto"/>
            </w:tcBorders>
          </w:tcPr>
          <w:p w14:paraId="696514E9" w14:textId="77777777" w:rsidR="00C3203E" w:rsidRDefault="00C3203E" w:rsidP="003C3745">
            <w:pPr>
              <w:jc w:val="both"/>
              <w:rPr>
                <w:ins w:id="1409" w:author="utb" w:date="2019-09-09T14:42:00Z"/>
              </w:rPr>
            </w:pPr>
          </w:p>
        </w:tc>
        <w:tc>
          <w:tcPr>
            <w:tcW w:w="2096" w:type="dxa"/>
            <w:gridSpan w:val="5"/>
            <w:tcBorders>
              <w:top w:val="single" w:sz="4" w:space="0" w:color="auto"/>
              <w:left w:val="single" w:sz="4" w:space="0" w:color="auto"/>
              <w:bottom w:val="single" w:sz="4" w:space="0" w:color="auto"/>
              <w:right w:val="single" w:sz="4" w:space="0" w:color="auto"/>
            </w:tcBorders>
          </w:tcPr>
          <w:p w14:paraId="65E01059" w14:textId="77777777" w:rsidR="00C3203E" w:rsidRDefault="00C3203E" w:rsidP="003C3745">
            <w:pPr>
              <w:jc w:val="both"/>
              <w:rPr>
                <w:ins w:id="1410" w:author="utb" w:date="2019-09-09T14:42:00Z"/>
              </w:rPr>
            </w:pPr>
          </w:p>
        </w:tc>
      </w:tr>
      <w:tr w:rsidR="00C3203E" w14:paraId="263850FB" w14:textId="77777777" w:rsidTr="003C3745">
        <w:trPr>
          <w:ins w:id="1411" w:author="utb" w:date="2019-09-09T14:42:00Z"/>
        </w:trPr>
        <w:tc>
          <w:tcPr>
            <w:tcW w:w="6035" w:type="dxa"/>
            <w:gridSpan w:val="5"/>
            <w:tcBorders>
              <w:top w:val="single" w:sz="4" w:space="0" w:color="auto"/>
              <w:left w:val="single" w:sz="4" w:space="0" w:color="auto"/>
              <w:bottom w:val="single" w:sz="4" w:space="0" w:color="auto"/>
              <w:right w:val="single" w:sz="4" w:space="0" w:color="auto"/>
            </w:tcBorders>
          </w:tcPr>
          <w:p w14:paraId="346430C1" w14:textId="77777777" w:rsidR="00C3203E" w:rsidRDefault="00C3203E" w:rsidP="003C3745">
            <w:pPr>
              <w:jc w:val="both"/>
              <w:rPr>
                <w:ins w:id="1412" w:author="utb" w:date="2019-09-09T14:42:00Z"/>
              </w:rPr>
            </w:pPr>
          </w:p>
        </w:tc>
        <w:tc>
          <w:tcPr>
            <w:tcW w:w="1723" w:type="dxa"/>
            <w:gridSpan w:val="3"/>
            <w:tcBorders>
              <w:top w:val="single" w:sz="4" w:space="0" w:color="auto"/>
              <w:left w:val="single" w:sz="4" w:space="0" w:color="auto"/>
              <w:bottom w:val="single" w:sz="4" w:space="0" w:color="auto"/>
              <w:right w:val="single" w:sz="4" w:space="0" w:color="auto"/>
            </w:tcBorders>
          </w:tcPr>
          <w:p w14:paraId="02AF2B51" w14:textId="77777777" w:rsidR="00C3203E" w:rsidRDefault="00C3203E" w:rsidP="003C3745">
            <w:pPr>
              <w:jc w:val="both"/>
              <w:rPr>
                <w:ins w:id="1413" w:author="utb" w:date="2019-09-09T14:42:00Z"/>
              </w:rPr>
            </w:pPr>
          </w:p>
        </w:tc>
        <w:tc>
          <w:tcPr>
            <w:tcW w:w="2096" w:type="dxa"/>
            <w:gridSpan w:val="5"/>
            <w:tcBorders>
              <w:top w:val="single" w:sz="4" w:space="0" w:color="auto"/>
              <w:left w:val="single" w:sz="4" w:space="0" w:color="auto"/>
              <w:bottom w:val="single" w:sz="4" w:space="0" w:color="auto"/>
              <w:right w:val="single" w:sz="4" w:space="0" w:color="auto"/>
            </w:tcBorders>
          </w:tcPr>
          <w:p w14:paraId="151D75AE" w14:textId="77777777" w:rsidR="00C3203E" w:rsidRDefault="00C3203E" w:rsidP="003C3745">
            <w:pPr>
              <w:jc w:val="both"/>
              <w:rPr>
                <w:ins w:id="1414" w:author="utb" w:date="2019-09-09T14:42:00Z"/>
              </w:rPr>
            </w:pPr>
          </w:p>
        </w:tc>
      </w:tr>
      <w:tr w:rsidR="00C3203E" w14:paraId="3ECF88CD" w14:textId="77777777" w:rsidTr="003C3745">
        <w:trPr>
          <w:ins w:id="1415" w:author="utb" w:date="2019-09-09T14:42: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9878393" w14:textId="77777777" w:rsidR="00C3203E" w:rsidRDefault="00C3203E" w:rsidP="003C3745">
            <w:pPr>
              <w:jc w:val="both"/>
              <w:rPr>
                <w:ins w:id="1416" w:author="utb" w:date="2019-09-09T14:42:00Z"/>
              </w:rPr>
            </w:pPr>
            <w:ins w:id="1417" w:author="utb" w:date="2019-09-09T14:42:00Z">
              <w:r>
                <w:rPr>
                  <w:b/>
                </w:rPr>
                <w:t>Předměty příslušného studijního programu a způsob zapojení do jejich výuky, příp. další zapojení do uskutečňování studijního programu</w:t>
              </w:r>
            </w:ins>
          </w:p>
        </w:tc>
      </w:tr>
      <w:tr w:rsidR="00C3203E" w:rsidRPr="00D6509E" w14:paraId="022641A0" w14:textId="77777777" w:rsidTr="003C3745">
        <w:trPr>
          <w:trHeight w:val="784"/>
          <w:ins w:id="1418" w:author="utb" w:date="2019-09-09T14:42:00Z"/>
        </w:trPr>
        <w:tc>
          <w:tcPr>
            <w:tcW w:w="9854" w:type="dxa"/>
            <w:gridSpan w:val="13"/>
            <w:tcBorders>
              <w:top w:val="nil"/>
              <w:left w:val="single" w:sz="4" w:space="0" w:color="auto"/>
              <w:bottom w:val="single" w:sz="4" w:space="0" w:color="auto"/>
              <w:right w:val="single" w:sz="4" w:space="0" w:color="auto"/>
            </w:tcBorders>
          </w:tcPr>
          <w:p w14:paraId="3ABFF79D" w14:textId="12D3E817" w:rsidR="00C3203E" w:rsidRPr="002E635F" w:rsidRDefault="00C3203E" w:rsidP="003C3745">
            <w:pPr>
              <w:spacing w:before="120" w:after="120"/>
              <w:jc w:val="both"/>
              <w:rPr>
                <w:ins w:id="1419" w:author="utb" w:date="2019-09-09T14:42:00Z"/>
              </w:rPr>
            </w:pPr>
            <w:ins w:id="1420" w:author="utb" w:date="2019-09-09T14:44:00Z">
              <w:r w:rsidRPr="00C3203E">
                <w:rPr>
                  <w:rPrChange w:id="1421" w:author="utb" w:date="2019-09-09T14:44:00Z">
                    <w:rPr>
                      <w:rStyle w:val="Hyperlink"/>
                    </w:rPr>
                  </w:rPrChange>
                </w:rPr>
                <w:t>Physics of Polymers</w:t>
              </w:r>
            </w:ins>
            <w:ins w:id="1422" w:author="utb" w:date="2019-09-09T14:45:00Z">
              <w:r>
                <w:t xml:space="preserve"> (garant předmětu)</w:t>
              </w:r>
            </w:ins>
          </w:p>
          <w:p w14:paraId="718B2563" w14:textId="77777777" w:rsidR="00C3203E" w:rsidRPr="00D6509E" w:rsidRDefault="00C3203E" w:rsidP="003C3745">
            <w:pPr>
              <w:spacing w:before="120" w:after="120"/>
              <w:jc w:val="both"/>
              <w:rPr>
                <w:ins w:id="1423" w:author="utb" w:date="2019-09-09T14:42:00Z"/>
                <w:b/>
                <w:u w:val="single"/>
              </w:rPr>
            </w:pPr>
            <w:ins w:id="1424" w:author="utb" w:date="2019-09-09T14:42:00Z">
              <w:r>
                <w:rPr>
                  <w:b/>
                  <w:u w:val="single"/>
                </w:rPr>
                <w:t>V</w:t>
              </w:r>
              <w:r w:rsidRPr="007F3FD2">
                <w:rPr>
                  <w:b/>
                  <w:u w:val="single"/>
                </w:rPr>
                <w:t>yučující</w:t>
              </w:r>
              <w:r>
                <w:rPr>
                  <w:b/>
                  <w:u w:val="single"/>
                </w:rPr>
                <w:t>, člen oborové rady</w:t>
              </w:r>
            </w:ins>
          </w:p>
        </w:tc>
      </w:tr>
      <w:tr w:rsidR="00C3203E" w14:paraId="582A7099" w14:textId="77777777" w:rsidTr="003C3745">
        <w:trPr>
          <w:ins w:id="1425" w:author="utb" w:date="2019-09-09T14:42: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0B057F1" w14:textId="77777777" w:rsidR="00C3203E" w:rsidRDefault="00C3203E" w:rsidP="003C3745">
            <w:pPr>
              <w:jc w:val="both"/>
              <w:rPr>
                <w:ins w:id="1426" w:author="utb" w:date="2019-09-09T14:42:00Z"/>
              </w:rPr>
            </w:pPr>
            <w:ins w:id="1427" w:author="utb" w:date="2019-09-09T14:42:00Z">
              <w:r>
                <w:rPr>
                  <w:b/>
                </w:rPr>
                <w:t xml:space="preserve">Údaje o vzdělání na VŠ </w:t>
              </w:r>
            </w:ins>
          </w:p>
        </w:tc>
      </w:tr>
      <w:tr w:rsidR="00C3203E" w14:paraId="67573CFF" w14:textId="77777777" w:rsidTr="003C3745">
        <w:trPr>
          <w:trHeight w:val="265"/>
          <w:ins w:id="1428" w:author="utb" w:date="2019-09-09T14:42:00Z"/>
        </w:trPr>
        <w:tc>
          <w:tcPr>
            <w:tcW w:w="9854" w:type="dxa"/>
            <w:gridSpan w:val="13"/>
            <w:tcBorders>
              <w:top w:val="single" w:sz="4" w:space="0" w:color="auto"/>
              <w:left w:val="single" w:sz="4" w:space="0" w:color="auto"/>
              <w:bottom w:val="single" w:sz="4" w:space="0" w:color="auto"/>
              <w:right w:val="single" w:sz="4" w:space="0" w:color="auto"/>
            </w:tcBorders>
          </w:tcPr>
          <w:p w14:paraId="6F2E8954" w14:textId="77777777" w:rsidR="00C3203E" w:rsidRPr="00F931A7" w:rsidRDefault="00C3203E" w:rsidP="003C3745">
            <w:pPr>
              <w:spacing w:before="120" w:after="120"/>
              <w:jc w:val="both"/>
              <w:rPr>
                <w:ins w:id="1429" w:author="utb" w:date="2019-09-09T14:42:00Z"/>
              </w:rPr>
            </w:pPr>
            <w:ins w:id="1430" w:author="utb" w:date="2019-09-09T14:42:00Z">
              <w:r w:rsidRPr="00F931A7">
                <w:t>1998: VUT Brno, FT Zlín, obor Technologie makromolekulárních látek, Ph.D.</w:t>
              </w:r>
            </w:ins>
          </w:p>
        </w:tc>
      </w:tr>
      <w:tr w:rsidR="00C3203E" w14:paraId="61A7B10A" w14:textId="77777777" w:rsidTr="003C3745">
        <w:trPr>
          <w:ins w:id="1431" w:author="utb" w:date="2019-09-09T14:42: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8CBE89E" w14:textId="77777777" w:rsidR="00C3203E" w:rsidRDefault="00C3203E" w:rsidP="003C3745">
            <w:pPr>
              <w:jc w:val="both"/>
              <w:rPr>
                <w:ins w:id="1432" w:author="utb" w:date="2019-09-09T14:42:00Z"/>
                <w:b/>
              </w:rPr>
            </w:pPr>
            <w:ins w:id="1433" w:author="utb" w:date="2019-09-09T14:42:00Z">
              <w:r>
                <w:rPr>
                  <w:b/>
                </w:rPr>
                <w:t>Údaje o odborném působení od absolvování VŠ</w:t>
              </w:r>
            </w:ins>
          </w:p>
        </w:tc>
      </w:tr>
      <w:tr w:rsidR="00C3203E" w14:paraId="1936F75D" w14:textId="77777777" w:rsidTr="003C3745">
        <w:trPr>
          <w:trHeight w:val="1090"/>
          <w:ins w:id="1434" w:author="utb" w:date="2019-09-09T14:42:00Z"/>
        </w:trPr>
        <w:tc>
          <w:tcPr>
            <w:tcW w:w="9854" w:type="dxa"/>
            <w:gridSpan w:val="13"/>
            <w:tcBorders>
              <w:top w:val="single" w:sz="4" w:space="0" w:color="auto"/>
              <w:left w:val="single" w:sz="4" w:space="0" w:color="auto"/>
              <w:bottom w:val="single" w:sz="4" w:space="0" w:color="auto"/>
              <w:right w:val="single" w:sz="4" w:space="0" w:color="auto"/>
            </w:tcBorders>
          </w:tcPr>
          <w:p w14:paraId="793FBCF2" w14:textId="77777777" w:rsidR="00C3203E" w:rsidRDefault="00C3203E" w:rsidP="003C3745">
            <w:pPr>
              <w:spacing w:before="60" w:after="60"/>
              <w:jc w:val="both"/>
              <w:rPr>
                <w:ins w:id="1435" w:author="utb" w:date="2019-09-09T14:42:00Z"/>
              </w:rPr>
            </w:pPr>
            <w:ins w:id="1436" w:author="utb" w:date="2019-09-09T14:42:00Z">
              <w:r w:rsidRPr="00DD0196">
                <w:t xml:space="preserve">1997 – dosud: VUT Brno (od r. 2001 UTB Zlín), akademický pracovník  </w:t>
              </w:r>
            </w:ins>
          </w:p>
          <w:p w14:paraId="1D409AD5" w14:textId="77777777" w:rsidR="00C3203E" w:rsidRDefault="00C3203E" w:rsidP="003C3745">
            <w:pPr>
              <w:spacing w:before="60" w:after="60"/>
              <w:jc w:val="both"/>
              <w:rPr>
                <w:ins w:id="1437" w:author="utb" w:date="2019-09-09T14:42:00Z"/>
              </w:rPr>
            </w:pPr>
            <w:ins w:id="1438" w:author="utb" w:date="2019-09-09T14:42:00Z">
              <w:r w:rsidRPr="00DD0196">
                <w:t xml:space="preserve">2006 – 2009: UTB Zlín, FT, proděkanka pro doktorské studium a zahraniční styky  </w:t>
              </w:r>
            </w:ins>
          </w:p>
          <w:p w14:paraId="5280AE3A" w14:textId="77777777" w:rsidR="00C3203E" w:rsidRDefault="00C3203E" w:rsidP="003C3745">
            <w:pPr>
              <w:spacing w:before="60" w:after="60"/>
              <w:jc w:val="both"/>
              <w:rPr>
                <w:ins w:id="1439" w:author="utb" w:date="2019-09-09T14:42:00Z"/>
              </w:rPr>
            </w:pPr>
            <w:ins w:id="1440" w:author="utb" w:date="2019-09-09T14:42:00Z">
              <w:r w:rsidRPr="00DD0196">
                <w:t xml:space="preserve">2009 – 2011: UTB Zlín, prorektorka pro zahraniční vztahy  </w:t>
              </w:r>
            </w:ins>
          </w:p>
          <w:p w14:paraId="2DA8C089" w14:textId="77777777" w:rsidR="00C3203E" w:rsidRDefault="00C3203E" w:rsidP="003C3745">
            <w:pPr>
              <w:spacing w:before="60" w:after="60"/>
              <w:jc w:val="both"/>
              <w:rPr>
                <w:ins w:id="1441" w:author="utb" w:date="2019-09-09T14:42:00Z"/>
              </w:rPr>
            </w:pPr>
            <w:ins w:id="1442" w:author="utb" w:date="2019-09-09T14:42:00Z">
              <w:r w:rsidRPr="00DD0196">
                <w:t xml:space="preserve">2011 – 2012: UTB Zlín, prorektorka pro vědu a výzkum  </w:t>
              </w:r>
            </w:ins>
          </w:p>
          <w:p w14:paraId="3DEF1CF7" w14:textId="77777777" w:rsidR="00C3203E" w:rsidRDefault="00C3203E" w:rsidP="003C3745">
            <w:pPr>
              <w:spacing w:before="60" w:after="60"/>
              <w:jc w:val="both"/>
              <w:rPr>
                <w:ins w:id="1443" w:author="utb" w:date="2019-09-09T14:42:00Z"/>
              </w:rPr>
            </w:pPr>
            <w:ins w:id="1444" w:author="utb" w:date="2019-09-09T14:42:00Z">
              <w:r w:rsidRPr="00DD0196">
                <w:t>2012 – dosud: UTB Zlín, FT, ředitelka Ústavu výrobního inženýrství</w:t>
              </w:r>
            </w:ins>
          </w:p>
        </w:tc>
      </w:tr>
      <w:tr w:rsidR="00C3203E" w14:paraId="15335714" w14:textId="77777777" w:rsidTr="003C3745">
        <w:trPr>
          <w:trHeight w:val="250"/>
          <w:ins w:id="1445" w:author="utb" w:date="2019-09-09T14:42: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CBC7722" w14:textId="77777777" w:rsidR="00C3203E" w:rsidRDefault="00C3203E" w:rsidP="003C3745">
            <w:pPr>
              <w:jc w:val="both"/>
              <w:rPr>
                <w:ins w:id="1446" w:author="utb" w:date="2019-09-09T14:42:00Z"/>
              </w:rPr>
            </w:pPr>
            <w:ins w:id="1447" w:author="utb" w:date="2019-09-09T14:42:00Z">
              <w:r>
                <w:rPr>
                  <w:b/>
                </w:rPr>
                <w:t>Zkušenosti s vedením kvalifikačních a rigorózních prací</w:t>
              </w:r>
            </w:ins>
          </w:p>
        </w:tc>
      </w:tr>
      <w:tr w:rsidR="00C3203E" w14:paraId="3BB62DF8" w14:textId="77777777" w:rsidTr="003C3745">
        <w:trPr>
          <w:trHeight w:val="221"/>
          <w:ins w:id="1448" w:author="utb" w:date="2019-09-09T14:42:00Z"/>
        </w:trPr>
        <w:tc>
          <w:tcPr>
            <w:tcW w:w="9854" w:type="dxa"/>
            <w:gridSpan w:val="13"/>
            <w:tcBorders>
              <w:top w:val="single" w:sz="4" w:space="0" w:color="auto"/>
              <w:left w:val="single" w:sz="4" w:space="0" w:color="auto"/>
              <w:bottom w:val="single" w:sz="4" w:space="0" w:color="auto"/>
              <w:right w:val="single" w:sz="4" w:space="0" w:color="auto"/>
            </w:tcBorders>
          </w:tcPr>
          <w:p w14:paraId="6DA05A54" w14:textId="77777777" w:rsidR="00C3203E" w:rsidRDefault="00C3203E" w:rsidP="003C3745">
            <w:pPr>
              <w:pStyle w:val="TableParagraph"/>
              <w:spacing w:before="120" w:after="120"/>
              <w:ind w:left="0"/>
              <w:jc w:val="both"/>
              <w:rPr>
                <w:ins w:id="1449" w:author="utb" w:date="2019-09-09T14:42:00Z"/>
              </w:rPr>
            </w:pPr>
            <w:ins w:id="1450" w:author="utb" w:date="2019-09-09T14:42:00Z">
              <w:r w:rsidRPr="00DD0196">
                <w:rPr>
                  <w:sz w:val="20"/>
                  <w:szCs w:val="20"/>
                  <w:lang w:val="cs-CZ"/>
                </w:rPr>
                <w:t xml:space="preserve">Počet obhájených prací, které vyučující vedl v období 2014 – 2018: </w:t>
              </w:r>
              <w:r w:rsidRPr="00DD0196">
                <w:rPr>
                  <w:b/>
                  <w:sz w:val="20"/>
                  <w:szCs w:val="20"/>
                  <w:lang w:val="cs-CZ"/>
                </w:rPr>
                <w:t>1</w:t>
              </w:r>
              <w:r>
                <w:rPr>
                  <w:sz w:val="20"/>
                  <w:szCs w:val="20"/>
                  <w:lang w:val="cs-CZ"/>
                </w:rPr>
                <w:t xml:space="preserve"> BP, </w:t>
              </w:r>
              <w:r w:rsidRPr="00DD0196">
                <w:rPr>
                  <w:b/>
                  <w:sz w:val="20"/>
                  <w:szCs w:val="20"/>
                  <w:lang w:val="cs-CZ"/>
                </w:rPr>
                <w:t>1</w:t>
              </w:r>
              <w:r w:rsidRPr="00DD0196">
                <w:rPr>
                  <w:sz w:val="20"/>
                  <w:szCs w:val="20"/>
                  <w:lang w:val="cs-CZ"/>
                </w:rPr>
                <w:t xml:space="preserve"> DP, </w:t>
              </w:r>
              <w:r w:rsidRPr="00DD0196">
                <w:rPr>
                  <w:b/>
                  <w:sz w:val="20"/>
                  <w:szCs w:val="20"/>
                  <w:lang w:val="cs-CZ"/>
                </w:rPr>
                <w:t>3</w:t>
              </w:r>
              <w:r w:rsidRPr="00DD0196">
                <w:rPr>
                  <w:sz w:val="20"/>
                  <w:szCs w:val="20"/>
                  <w:lang w:val="cs-CZ"/>
                </w:rPr>
                <w:t xml:space="preserve"> DisP.</w:t>
              </w:r>
            </w:ins>
          </w:p>
        </w:tc>
      </w:tr>
      <w:tr w:rsidR="00C3203E" w14:paraId="3E3AC87D" w14:textId="77777777" w:rsidTr="003C3745">
        <w:trPr>
          <w:cantSplit/>
          <w:ins w:id="1451" w:author="utb" w:date="2019-09-09T14:42: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0E5AD5" w14:textId="77777777" w:rsidR="00C3203E" w:rsidRDefault="00C3203E" w:rsidP="003C3745">
            <w:pPr>
              <w:jc w:val="both"/>
              <w:rPr>
                <w:ins w:id="1452" w:author="utb" w:date="2019-09-09T14:42:00Z"/>
              </w:rPr>
            </w:pPr>
            <w:ins w:id="1453" w:author="utb" w:date="2019-09-09T14:42:00Z">
              <w:r>
                <w:rPr>
                  <w:b/>
                </w:rPr>
                <w:t xml:space="preserve">Obor habilitačního řízení </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BF921E" w14:textId="77777777" w:rsidR="00C3203E" w:rsidRDefault="00C3203E" w:rsidP="003C3745">
            <w:pPr>
              <w:jc w:val="both"/>
              <w:rPr>
                <w:ins w:id="1454" w:author="utb" w:date="2019-09-09T14:42:00Z"/>
              </w:rPr>
            </w:pPr>
            <w:ins w:id="1455" w:author="utb" w:date="2019-09-09T14:42: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C556297" w14:textId="77777777" w:rsidR="00C3203E" w:rsidRDefault="00C3203E" w:rsidP="003C3745">
            <w:pPr>
              <w:jc w:val="both"/>
              <w:rPr>
                <w:ins w:id="1456" w:author="utb" w:date="2019-09-09T14:42:00Z"/>
              </w:rPr>
            </w:pPr>
            <w:ins w:id="1457" w:author="utb" w:date="2019-09-09T14:42:00Z">
              <w:r>
                <w:rPr>
                  <w:b/>
                </w:rPr>
                <w:t>Řízení konáno na VŠ</w:t>
              </w:r>
            </w:ins>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32B3FE97" w14:textId="77777777" w:rsidR="00C3203E" w:rsidRDefault="00C3203E" w:rsidP="003C3745">
            <w:pPr>
              <w:jc w:val="both"/>
              <w:rPr>
                <w:ins w:id="1458" w:author="utb" w:date="2019-09-09T14:42:00Z"/>
                <w:b/>
              </w:rPr>
            </w:pPr>
            <w:ins w:id="1459" w:author="utb" w:date="2019-09-09T14:42:00Z">
              <w:r>
                <w:rPr>
                  <w:b/>
                </w:rPr>
                <w:t>Ohlasy publikací</w:t>
              </w:r>
            </w:ins>
          </w:p>
        </w:tc>
      </w:tr>
      <w:tr w:rsidR="00C3203E" w14:paraId="76380160" w14:textId="77777777" w:rsidTr="003C3745">
        <w:trPr>
          <w:cantSplit/>
          <w:ins w:id="1460" w:author="utb" w:date="2019-09-09T14:42:00Z"/>
        </w:trPr>
        <w:tc>
          <w:tcPr>
            <w:tcW w:w="3323" w:type="dxa"/>
            <w:gridSpan w:val="2"/>
            <w:tcBorders>
              <w:top w:val="single" w:sz="4" w:space="0" w:color="auto"/>
              <w:left w:val="single" w:sz="4" w:space="0" w:color="auto"/>
              <w:bottom w:val="single" w:sz="4" w:space="0" w:color="auto"/>
              <w:right w:val="single" w:sz="4" w:space="0" w:color="auto"/>
            </w:tcBorders>
          </w:tcPr>
          <w:p w14:paraId="702A30E2" w14:textId="77777777" w:rsidR="00C3203E" w:rsidRPr="00827804" w:rsidRDefault="00C3203E" w:rsidP="003C3745">
            <w:pPr>
              <w:pStyle w:val="western"/>
              <w:spacing w:before="40" w:beforeAutospacing="0" w:after="40" w:line="240" w:lineRule="auto"/>
              <w:rPr>
                <w:ins w:id="1461" w:author="utb" w:date="2019-09-09T14:42:00Z"/>
              </w:rPr>
            </w:pPr>
            <w:ins w:id="1462" w:author="utb" w:date="2019-09-09T14:42:00Z">
              <w:r w:rsidRPr="00DD0196">
                <w:t>Technologie makromolekulárních látek</w:t>
              </w:r>
            </w:ins>
          </w:p>
        </w:tc>
        <w:tc>
          <w:tcPr>
            <w:tcW w:w="2244" w:type="dxa"/>
            <w:gridSpan w:val="2"/>
            <w:tcBorders>
              <w:top w:val="single" w:sz="4" w:space="0" w:color="auto"/>
              <w:left w:val="single" w:sz="4" w:space="0" w:color="auto"/>
              <w:bottom w:val="single" w:sz="4" w:space="0" w:color="auto"/>
              <w:right w:val="single" w:sz="4" w:space="0" w:color="auto"/>
            </w:tcBorders>
          </w:tcPr>
          <w:p w14:paraId="1DA24743" w14:textId="77777777" w:rsidR="00C3203E" w:rsidRPr="00827804" w:rsidRDefault="00C3203E" w:rsidP="003C3745">
            <w:pPr>
              <w:pStyle w:val="western"/>
              <w:spacing w:before="40" w:beforeAutospacing="0" w:after="40" w:line="240" w:lineRule="auto"/>
              <w:rPr>
                <w:ins w:id="1463" w:author="utb" w:date="2019-09-09T14:42:00Z"/>
              </w:rPr>
            </w:pPr>
            <w:ins w:id="1464" w:author="utb" w:date="2019-09-09T14:42:00Z">
              <w:r>
                <w:t>2004</w:t>
              </w:r>
            </w:ins>
          </w:p>
        </w:tc>
        <w:tc>
          <w:tcPr>
            <w:tcW w:w="2054" w:type="dxa"/>
            <w:gridSpan w:val="3"/>
            <w:tcBorders>
              <w:top w:val="single" w:sz="4" w:space="0" w:color="auto"/>
              <w:left w:val="single" w:sz="4" w:space="0" w:color="auto"/>
              <w:bottom w:val="single" w:sz="4" w:space="0" w:color="auto"/>
              <w:right w:val="single" w:sz="12" w:space="0" w:color="auto"/>
            </w:tcBorders>
          </w:tcPr>
          <w:p w14:paraId="7594A43D" w14:textId="77777777" w:rsidR="00C3203E" w:rsidRPr="00827804" w:rsidRDefault="00C3203E" w:rsidP="003C3745">
            <w:pPr>
              <w:pStyle w:val="western"/>
              <w:spacing w:before="40" w:beforeAutospacing="0" w:after="40" w:line="240" w:lineRule="auto"/>
              <w:rPr>
                <w:ins w:id="1465" w:author="utb" w:date="2019-09-09T14:42:00Z"/>
              </w:rPr>
            </w:pPr>
            <w:ins w:id="1466" w:author="utb" w:date="2019-09-09T14:42:00Z">
              <w:r w:rsidRPr="00DD0196">
                <w:t>UTB Zlín</w:t>
              </w:r>
            </w:ins>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26D9C43" w14:textId="77777777" w:rsidR="00C3203E" w:rsidRDefault="00C3203E" w:rsidP="003C3745">
            <w:pPr>
              <w:jc w:val="both"/>
              <w:rPr>
                <w:ins w:id="1467" w:author="utb" w:date="2019-09-09T14:42:00Z"/>
              </w:rPr>
            </w:pPr>
            <w:ins w:id="1468" w:author="utb" w:date="2019-09-09T14:42:00Z">
              <w:r>
                <w:rPr>
                  <w:b/>
                </w:rPr>
                <w:t>WOS</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10A9F5" w14:textId="77777777" w:rsidR="00C3203E" w:rsidRDefault="00C3203E" w:rsidP="003C3745">
            <w:pPr>
              <w:jc w:val="both"/>
              <w:rPr>
                <w:ins w:id="1469" w:author="utb" w:date="2019-09-09T14:42:00Z"/>
                <w:sz w:val="18"/>
              </w:rPr>
            </w:pPr>
            <w:ins w:id="1470" w:author="utb" w:date="2019-09-09T14:42:00Z">
              <w:r>
                <w:rPr>
                  <w:b/>
                  <w:sz w:val="18"/>
                </w:rPr>
                <w:t>Scopus</w:t>
              </w:r>
            </w:ins>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454D9E4" w14:textId="77777777" w:rsidR="00C3203E" w:rsidRDefault="00C3203E" w:rsidP="003C3745">
            <w:pPr>
              <w:jc w:val="both"/>
              <w:rPr>
                <w:ins w:id="1471" w:author="utb" w:date="2019-09-09T14:42:00Z"/>
              </w:rPr>
            </w:pPr>
            <w:ins w:id="1472" w:author="utb" w:date="2019-09-09T14:42:00Z">
              <w:r>
                <w:rPr>
                  <w:b/>
                  <w:sz w:val="18"/>
                </w:rPr>
                <w:t>ostatní</w:t>
              </w:r>
            </w:ins>
          </w:p>
        </w:tc>
      </w:tr>
      <w:tr w:rsidR="00C3203E" w:rsidRPr="002856CE" w14:paraId="19663BA2" w14:textId="77777777" w:rsidTr="003C3745">
        <w:trPr>
          <w:cantSplit/>
          <w:trHeight w:val="70"/>
          <w:ins w:id="1473" w:author="utb" w:date="2019-09-09T14:42: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99C253" w14:textId="77777777" w:rsidR="00C3203E" w:rsidRDefault="00C3203E" w:rsidP="003C3745">
            <w:pPr>
              <w:jc w:val="both"/>
              <w:rPr>
                <w:ins w:id="1474" w:author="utb" w:date="2019-09-09T14:42:00Z"/>
              </w:rPr>
            </w:pPr>
            <w:ins w:id="1475" w:author="utb" w:date="2019-09-09T14:42:00Z">
              <w:r>
                <w:rPr>
                  <w:b/>
                </w:rPr>
                <w:t>Obor jmenovacího řízení</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C0CD21" w14:textId="77777777" w:rsidR="00C3203E" w:rsidRDefault="00C3203E" w:rsidP="003C3745">
            <w:pPr>
              <w:jc w:val="both"/>
              <w:rPr>
                <w:ins w:id="1476" w:author="utb" w:date="2019-09-09T14:42:00Z"/>
              </w:rPr>
            </w:pPr>
            <w:ins w:id="1477" w:author="utb" w:date="2019-09-09T14:42: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58A692A" w14:textId="77777777" w:rsidR="00C3203E" w:rsidRDefault="00C3203E" w:rsidP="003C3745">
            <w:pPr>
              <w:jc w:val="both"/>
              <w:rPr>
                <w:ins w:id="1478" w:author="utb" w:date="2019-09-09T14:42:00Z"/>
              </w:rPr>
            </w:pPr>
            <w:ins w:id="1479" w:author="utb" w:date="2019-09-09T14:42:00Z">
              <w:r>
                <w:rPr>
                  <w:b/>
                </w:rPr>
                <w:t>Řízení konáno na VŠ</w:t>
              </w:r>
            </w:ins>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9F16BF7" w14:textId="77777777" w:rsidR="00C3203E" w:rsidRPr="00827804" w:rsidRDefault="00C3203E" w:rsidP="003C3745">
            <w:pPr>
              <w:pStyle w:val="western"/>
              <w:spacing w:before="40" w:beforeAutospacing="0"/>
              <w:ind w:left="57" w:right="57"/>
              <w:rPr>
                <w:ins w:id="1480" w:author="utb" w:date="2019-09-09T14:42:00Z"/>
                <w:b/>
              </w:rPr>
            </w:pPr>
            <w:ins w:id="1481" w:author="utb" w:date="2019-09-09T14:42:00Z">
              <w:r>
                <w:rPr>
                  <w:b/>
                </w:rPr>
                <w:t>324</w:t>
              </w:r>
            </w:ins>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C7B860" w14:textId="77777777" w:rsidR="00C3203E" w:rsidRPr="00827804" w:rsidRDefault="00C3203E" w:rsidP="003C3745">
            <w:pPr>
              <w:pStyle w:val="western"/>
              <w:spacing w:before="40" w:beforeAutospacing="0"/>
              <w:ind w:left="57" w:right="57"/>
              <w:rPr>
                <w:ins w:id="1482" w:author="utb" w:date="2019-09-09T14:42:00Z"/>
                <w:b/>
              </w:rPr>
            </w:pPr>
            <w:ins w:id="1483" w:author="utb" w:date="2019-09-09T14:42:00Z">
              <w:r>
                <w:rPr>
                  <w:b/>
                </w:rPr>
                <w:t>378</w:t>
              </w:r>
            </w:ins>
          </w:p>
        </w:tc>
        <w:tc>
          <w:tcPr>
            <w:tcW w:w="815" w:type="dxa"/>
            <w:vMerge w:val="restart"/>
            <w:tcBorders>
              <w:top w:val="single" w:sz="4" w:space="0" w:color="auto"/>
              <w:left w:val="single" w:sz="4" w:space="0" w:color="auto"/>
              <w:bottom w:val="single" w:sz="4" w:space="0" w:color="auto"/>
              <w:right w:val="single" w:sz="4" w:space="0" w:color="auto"/>
            </w:tcBorders>
          </w:tcPr>
          <w:p w14:paraId="11F905F5" w14:textId="77777777" w:rsidR="00C3203E" w:rsidRPr="002856CE" w:rsidRDefault="00C3203E" w:rsidP="003C3745">
            <w:pPr>
              <w:pStyle w:val="western"/>
              <w:spacing w:before="40" w:beforeAutospacing="0" w:line="240" w:lineRule="auto"/>
              <w:ind w:left="57" w:right="57"/>
              <w:rPr>
                <w:ins w:id="1484" w:author="utb" w:date="2019-09-09T14:42:00Z"/>
                <w:b/>
                <w:sz w:val="18"/>
                <w:szCs w:val="18"/>
              </w:rPr>
            </w:pPr>
            <w:ins w:id="1485" w:author="utb" w:date="2019-09-09T14:42:00Z">
              <w:r w:rsidRPr="002856CE">
                <w:rPr>
                  <w:b/>
                  <w:sz w:val="18"/>
                  <w:szCs w:val="18"/>
                </w:rPr>
                <w:t>neevid.</w:t>
              </w:r>
            </w:ins>
          </w:p>
        </w:tc>
      </w:tr>
      <w:tr w:rsidR="00C3203E" w14:paraId="76D18B97" w14:textId="77777777" w:rsidTr="003C3745">
        <w:trPr>
          <w:trHeight w:val="205"/>
          <w:ins w:id="1486" w:author="utb" w:date="2019-09-09T14:42:00Z"/>
        </w:trPr>
        <w:tc>
          <w:tcPr>
            <w:tcW w:w="3323" w:type="dxa"/>
            <w:gridSpan w:val="2"/>
            <w:tcBorders>
              <w:top w:val="single" w:sz="4" w:space="0" w:color="auto"/>
              <w:left w:val="single" w:sz="4" w:space="0" w:color="auto"/>
              <w:bottom w:val="single" w:sz="4" w:space="0" w:color="auto"/>
              <w:right w:val="single" w:sz="4" w:space="0" w:color="auto"/>
            </w:tcBorders>
          </w:tcPr>
          <w:p w14:paraId="020A6F1A" w14:textId="77777777" w:rsidR="00C3203E" w:rsidRDefault="00C3203E" w:rsidP="003C3745">
            <w:pPr>
              <w:spacing w:before="40" w:after="40"/>
              <w:jc w:val="both"/>
              <w:rPr>
                <w:ins w:id="1487" w:author="utb" w:date="2019-09-09T14:42:00Z"/>
              </w:rPr>
            </w:pPr>
            <w:ins w:id="1488" w:author="utb" w:date="2019-09-09T14:42:00Z">
              <w:r w:rsidRPr="00DD0196">
                <w:t>Technologie makromolekulárních látek</w:t>
              </w:r>
            </w:ins>
          </w:p>
        </w:tc>
        <w:tc>
          <w:tcPr>
            <w:tcW w:w="2244" w:type="dxa"/>
            <w:gridSpan w:val="2"/>
            <w:tcBorders>
              <w:top w:val="single" w:sz="4" w:space="0" w:color="auto"/>
              <w:left w:val="single" w:sz="4" w:space="0" w:color="auto"/>
              <w:bottom w:val="single" w:sz="4" w:space="0" w:color="auto"/>
              <w:right w:val="single" w:sz="4" w:space="0" w:color="auto"/>
            </w:tcBorders>
          </w:tcPr>
          <w:p w14:paraId="6554E33A" w14:textId="77777777" w:rsidR="00C3203E" w:rsidRDefault="00C3203E" w:rsidP="003C3745">
            <w:pPr>
              <w:spacing w:before="40" w:after="40"/>
              <w:jc w:val="both"/>
              <w:rPr>
                <w:ins w:id="1489" w:author="utb" w:date="2019-09-09T14:42:00Z"/>
              </w:rPr>
            </w:pPr>
            <w:ins w:id="1490" w:author="utb" w:date="2019-09-09T14:42:00Z">
              <w:r>
                <w:t>2012</w:t>
              </w:r>
            </w:ins>
          </w:p>
        </w:tc>
        <w:tc>
          <w:tcPr>
            <w:tcW w:w="2054" w:type="dxa"/>
            <w:gridSpan w:val="3"/>
            <w:tcBorders>
              <w:top w:val="single" w:sz="4" w:space="0" w:color="auto"/>
              <w:left w:val="single" w:sz="4" w:space="0" w:color="auto"/>
              <w:bottom w:val="single" w:sz="4" w:space="0" w:color="auto"/>
              <w:right w:val="single" w:sz="12" w:space="0" w:color="auto"/>
            </w:tcBorders>
          </w:tcPr>
          <w:p w14:paraId="049E1D6A" w14:textId="77777777" w:rsidR="00C3203E" w:rsidRDefault="00C3203E" w:rsidP="003C3745">
            <w:pPr>
              <w:spacing w:before="40" w:after="40"/>
              <w:jc w:val="both"/>
              <w:rPr>
                <w:ins w:id="1491" w:author="utb" w:date="2019-09-09T14:42:00Z"/>
              </w:rPr>
            </w:pPr>
            <w:ins w:id="1492" w:author="utb" w:date="2019-09-09T14:42:00Z">
              <w:r w:rsidRPr="00DD0196">
                <w:t>UTB Zlín</w:t>
              </w:r>
            </w:ins>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0DB20DB" w14:textId="77777777" w:rsidR="00C3203E" w:rsidRDefault="00C3203E" w:rsidP="003C3745">
            <w:pPr>
              <w:rPr>
                <w:ins w:id="1493" w:author="utb" w:date="2019-09-09T14:42:00Z"/>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8857FD" w14:textId="77777777" w:rsidR="00C3203E" w:rsidRDefault="00C3203E" w:rsidP="003C3745">
            <w:pPr>
              <w:rPr>
                <w:ins w:id="1494" w:author="utb" w:date="2019-09-09T14:42:00Z"/>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56A44400" w14:textId="77777777" w:rsidR="00C3203E" w:rsidRDefault="00C3203E" w:rsidP="003C3745">
            <w:pPr>
              <w:rPr>
                <w:ins w:id="1495" w:author="utb" w:date="2019-09-09T14:42:00Z"/>
                <w:b/>
              </w:rPr>
            </w:pPr>
          </w:p>
        </w:tc>
      </w:tr>
      <w:tr w:rsidR="00C3203E" w14:paraId="703D3CF6" w14:textId="77777777" w:rsidTr="003C3745">
        <w:trPr>
          <w:ins w:id="1496" w:author="utb" w:date="2019-09-09T14:42: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FE506A8" w14:textId="77777777" w:rsidR="00C3203E" w:rsidRDefault="00C3203E" w:rsidP="003C3745">
            <w:pPr>
              <w:jc w:val="both"/>
              <w:rPr>
                <w:ins w:id="1497" w:author="utb" w:date="2019-09-09T14:42:00Z"/>
                <w:b/>
              </w:rPr>
            </w:pPr>
            <w:ins w:id="1498" w:author="utb" w:date="2019-09-09T14:42:00Z">
              <w:r>
                <w:rPr>
                  <w:b/>
                </w:rPr>
                <w:t xml:space="preserve">Přehled o nejvýznamnější publikační a další tvůrčí činnosti nebo další profesní činnosti u odborníků z praxe vztahující se k zabezpečovaným předmětům </w:t>
              </w:r>
            </w:ins>
          </w:p>
        </w:tc>
      </w:tr>
      <w:tr w:rsidR="00C3203E" w14:paraId="7432DBAF" w14:textId="77777777" w:rsidTr="003C3745">
        <w:trPr>
          <w:trHeight w:val="2347"/>
          <w:ins w:id="1499" w:author="utb" w:date="2019-09-09T14:42:00Z"/>
        </w:trPr>
        <w:tc>
          <w:tcPr>
            <w:tcW w:w="9854" w:type="dxa"/>
            <w:gridSpan w:val="13"/>
            <w:tcBorders>
              <w:top w:val="single" w:sz="4" w:space="0" w:color="auto"/>
              <w:left w:val="single" w:sz="4" w:space="0" w:color="auto"/>
              <w:bottom w:val="single" w:sz="4" w:space="0" w:color="auto"/>
              <w:right w:val="single" w:sz="4" w:space="0" w:color="auto"/>
            </w:tcBorders>
          </w:tcPr>
          <w:p w14:paraId="785892B7" w14:textId="77777777" w:rsidR="00C3203E" w:rsidRPr="00DD0196" w:rsidRDefault="00C3203E" w:rsidP="003C3745">
            <w:pPr>
              <w:spacing w:before="120" w:after="120"/>
              <w:jc w:val="both"/>
              <w:rPr>
                <w:ins w:id="1500" w:author="utb" w:date="2019-09-09T14:42:00Z"/>
              </w:rPr>
            </w:pPr>
            <w:ins w:id="1501" w:author="utb" w:date="2019-09-09T14:42:00Z">
              <w:r w:rsidRPr="00DD0196">
                <w:t xml:space="preserve">RAMAKERS-VAN DORP, E.,  HAENEL, T., STURM, F.,  MOEGINGER, B., </w:t>
              </w:r>
              <w:r w:rsidRPr="001B118D">
                <w:rPr>
                  <w:b/>
                </w:rPr>
                <w:t>HAUSNEROVÁ, B. (40%)</w:t>
              </w:r>
              <w:r w:rsidRPr="00DD0196">
                <w:t xml:space="preserve">: On merging DMA and microindentation to determine local mechanical properties of polymers. Polymer Testing 68, 359364, 2018.  </w:t>
              </w:r>
            </w:ins>
          </w:p>
          <w:p w14:paraId="79015F4D" w14:textId="77777777" w:rsidR="00C3203E" w:rsidRDefault="00C3203E" w:rsidP="003C3745">
            <w:pPr>
              <w:spacing w:before="120" w:after="120"/>
              <w:jc w:val="both"/>
              <w:rPr>
                <w:ins w:id="1502" w:author="utb" w:date="2019-09-09T14:42:00Z"/>
              </w:rPr>
            </w:pPr>
            <w:ins w:id="1503" w:author="utb" w:date="2019-09-09T14:42:00Z">
              <w:r w:rsidRPr="001B118D">
                <w:rPr>
                  <w:b/>
                </w:rPr>
                <w:t>HAUSNEROVÁ, B. (60%)</w:t>
              </w:r>
              <w:r w:rsidRPr="00DD0196">
                <w:t xml:space="preserve">, MUKUND, B. N., SANÉTRNÍK, D.: Rheological properties of gas and water atomized 17-4PH stainless steel MIM feedstocks: Effect of powder shape and size. Powder Technology 312, 2017. </w:t>
              </w:r>
            </w:ins>
          </w:p>
          <w:p w14:paraId="44B211AC" w14:textId="77777777" w:rsidR="00C3203E" w:rsidRPr="00DD0196" w:rsidRDefault="00C3203E" w:rsidP="003C3745">
            <w:pPr>
              <w:spacing w:before="120" w:after="120"/>
              <w:jc w:val="both"/>
              <w:rPr>
                <w:ins w:id="1504" w:author="utb" w:date="2019-09-09T14:42:00Z"/>
              </w:rPr>
            </w:pPr>
            <w:ins w:id="1505" w:author="utb" w:date="2019-09-09T14:42:00Z">
              <w:r w:rsidRPr="001B118D">
                <w:rPr>
                  <w:b/>
                </w:rPr>
                <w:t>HAUSNEROVÁ, B. (60%)</w:t>
              </w:r>
              <w:r w:rsidRPr="00DD0196">
                <w:t xml:space="preserve">, BLEYAN, D., KAŠPÁRKOVÁ, V., PATA, V.: Surface adhesion between ceramic injection molding feedstocks and processing tools. Ceramics International 42, 460-465, 2016.  </w:t>
              </w:r>
            </w:ins>
          </w:p>
          <w:p w14:paraId="7E5CC155" w14:textId="77777777" w:rsidR="00C3203E" w:rsidRPr="00DD0196" w:rsidRDefault="00C3203E" w:rsidP="003C3745">
            <w:pPr>
              <w:spacing w:before="120" w:after="120"/>
              <w:jc w:val="both"/>
              <w:rPr>
                <w:ins w:id="1506" w:author="utb" w:date="2019-09-09T14:42:00Z"/>
              </w:rPr>
            </w:pPr>
            <w:ins w:id="1507" w:author="utb" w:date="2019-09-09T14:42:00Z">
              <w:r w:rsidRPr="00DD0196">
                <w:t xml:space="preserve">BLEYAN, D., </w:t>
              </w:r>
              <w:r w:rsidRPr="001B118D">
                <w:rPr>
                  <w:b/>
                </w:rPr>
                <w:t>HAUSNEROVÁ, B. (60%)</w:t>
              </w:r>
              <w:r w:rsidRPr="00DD0196">
                <w:t xml:space="preserve">, SVOBODA, P.: The development of powder injectionmoulding binders: A quantification of individual components' interactions. Powder Technology 286, 84-89, 2015.  </w:t>
              </w:r>
            </w:ins>
          </w:p>
          <w:p w14:paraId="4771CF84" w14:textId="77777777" w:rsidR="00C3203E" w:rsidRDefault="00C3203E" w:rsidP="003C3745">
            <w:pPr>
              <w:spacing w:before="120" w:after="120"/>
              <w:jc w:val="both"/>
              <w:rPr>
                <w:ins w:id="1508" w:author="utb" w:date="2019-09-09T14:42:00Z"/>
                <w:b/>
              </w:rPr>
            </w:pPr>
            <w:ins w:id="1509" w:author="utb" w:date="2019-09-09T14:42:00Z">
              <w:r w:rsidRPr="00DD0196">
                <w:t xml:space="preserve">MUKUND, B. N., </w:t>
              </w:r>
              <w:r w:rsidRPr="001B118D">
                <w:rPr>
                  <w:b/>
                </w:rPr>
                <w:t>HAUSNEROVÁ, B. (80%)</w:t>
              </w:r>
              <w:r w:rsidRPr="001B118D">
                <w:t xml:space="preserve">, </w:t>
              </w:r>
              <w:r w:rsidRPr="00DD0196">
                <w:t>SHIVASHANKAR, T.S.: Development of 17-4PH stainless steel bimodal powder injection molding feedstock with the help of interparticle spacing/lubricating liquid concept. Powder Technology 283, 24-31, 2015.</w:t>
              </w:r>
            </w:ins>
          </w:p>
        </w:tc>
      </w:tr>
      <w:tr w:rsidR="00C3203E" w14:paraId="749A8D59" w14:textId="77777777" w:rsidTr="003C3745">
        <w:trPr>
          <w:trHeight w:val="218"/>
          <w:ins w:id="1510" w:author="utb" w:date="2019-09-09T14:42: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22B585" w14:textId="77777777" w:rsidR="00C3203E" w:rsidRDefault="00C3203E" w:rsidP="003C3745">
            <w:pPr>
              <w:rPr>
                <w:ins w:id="1511" w:author="utb" w:date="2019-09-09T14:42:00Z"/>
                <w:b/>
              </w:rPr>
            </w:pPr>
            <w:ins w:id="1512" w:author="utb" w:date="2019-09-09T14:42:00Z">
              <w:r>
                <w:rPr>
                  <w:b/>
                </w:rPr>
                <w:t>Působení v zahraničí</w:t>
              </w:r>
            </w:ins>
          </w:p>
        </w:tc>
      </w:tr>
      <w:tr w:rsidR="00C3203E" w14:paraId="36ABEF4F" w14:textId="77777777" w:rsidTr="003C3745">
        <w:trPr>
          <w:trHeight w:val="328"/>
          <w:ins w:id="1513" w:author="utb" w:date="2019-09-09T14:42:00Z"/>
        </w:trPr>
        <w:tc>
          <w:tcPr>
            <w:tcW w:w="9854" w:type="dxa"/>
            <w:gridSpan w:val="13"/>
            <w:tcBorders>
              <w:top w:val="single" w:sz="4" w:space="0" w:color="auto"/>
              <w:left w:val="single" w:sz="4" w:space="0" w:color="auto"/>
              <w:bottom w:val="single" w:sz="4" w:space="0" w:color="auto"/>
              <w:right w:val="single" w:sz="4" w:space="0" w:color="auto"/>
            </w:tcBorders>
          </w:tcPr>
          <w:p w14:paraId="682D8DF5" w14:textId="77777777" w:rsidR="00C3203E" w:rsidRPr="00DD0196" w:rsidRDefault="00C3203E" w:rsidP="003C3745">
            <w:pPr>
              <w:spacing w:before="120" w:after="120"/>
              <w:jc w:val="both"/>
              <w:rPr>
                <w:ins w:id="1514" w:author="utb" w:date="2019-09-09T14:42:00Z"/>
              </w:rPr>
            </w:pPr>
            <w:ins w:id="1515" w:author="utb" w:date="2019-09-09T14:42:00Z">
              <w:r w:rsidRPr="00DD0196">
                <w:t xml:space="preserve">1994 – 1995: Chalmers University of Technology, Göteborg, Švédsko (10 měsíců) </w:t>
              </w:r>
            </w:ins>
          </w:p>
        </w:tc>
      </w:tr>
      <w:tr w:rsidR="00C3203E" w14:paraId="01718917" w14:textId="77777777" w:rsidTr="003C3745">
        <w:trPr>
          <w:cantSplit/>
          <w:trHeight w:val="470"/>
          <w:ins w:id="1516" w:author="utb" w:date="2019-09-09T14:42: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D087479" w14:textId="77777777" w:rsidR="00C3203E" w:rsidRDefault="00C3203E" w:rsidP="003C3745">
            <w:pPr>
              <w:jc w:val="both"/>
              <w:rPr>
                <w:ins w:id="1517" w:author="utb" w:date="2019-09-09T14:42:00Z"/>
                <w:b/>
              </w:rPr>
            </w:pPr>
            <w:ins w:id="1518" w:author="utb" w:date="2019-09-09T14:42:00Z">
              <w:r>
                <w:rPr>
                  <w:b/>
                </w:rPr>
                <w:t xml:space="preserve">Podpis </w:t>
              </w:r>
            </w:ins>
          </w:p>
        </w:tc>
        <w:tc>
          <w:tcPr>
            <w:tcW w:w="4547" w:type="dxa"/>
            <w:gridSpan w:val="5"/>
            <w:tcBorders>
              <w:top w:val="single" w:sz="4" w:space="0" w:color="auto"/>
              <w:left w:val="single" w:sz="4" w:space="0" w:color="auto"/>
              <w:bottom w:val="single" w:sz="4" w:space="0" w:color="auto"/>
              <w:right w:val="single" w:sz="4" w:space="0" w:color="auto"/>
            </w:tcBorders>
          </w:tcPr>
          <w:p w14:paraId="486950CD" w14:textId="77777777" w:rsidR="00C3203E" w:rsidRDefault="00C3203E" w:rsidP="003C3745">
            <w:pPr>
              <w:jc w:val="both"/>
              <w:rPr>
                <w:ins w:id="1519" w:author="utb" w:date="2019-09-09T14:42:00Z"/>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4D9248" w14:textId="77777777" w:rsidR="00C3203E" w:rsidRDefault="00C3203E" w:rsidP="003C3745">
            <w:pPr>
              <w:jc w:val="both"/>
              <w:rPr>
                <w:ins w:id="1520" w:author="utb" w:date="2019-09-09T14:42:00Z"/>
              </w:rPr>
            </w:pPr>
            <w:ins w:id="1521" w:author="utb" w:date="2019-09-09T14:42:00Z">
              <w:r>
                <w:rPr>
                  <w:b/>
                </w:rPr>
                <w:t>datum</w:t>
              </w:r>
            </w:ins>
          </w:p>
        </w:tc>
        <w:tc>
          <w:tcPr>
            <w:tcW w:w="2019" w:type="dxa"/>
            <w:gridSpan w:val="4"/>
            <w:tcBorders>
              <w:top w:val="single" w:sz="4" w:space="0" w:color="auto"/>
              <w:left w:val="single" w:sz="4" w:space="0" w:color="auto"/>
              <w:bottom w:val="single" w:sz="4" w:space="0" w:color="auto"/>
              <w:right w:val="single" w:sz="4" w:space="0" w:color="auto"/>
            </w:tcBorders>
          </w:tcPr>
          <w:p w14:paraId="39F18469" w14:textId="77777777" w:rsidR="00C3203E" w:rsidRDefault="00C3203E" w:rsidP="003C3745">
            <w:pPr>
              <w:jc w:val="both"/>
              <w:rPr>
                <w:ins w:id="1522" w:author="utb" w:date="2019-09-09T14:42:00Z"/>
              </w:rPr>
            </w:pPr>
          </w:p>
        </w:tc>
      </w:tr>
    </w:tbl>
    <w:p w14:paraId="523E41CD" w14:textId="7BA4DBC4" w:rsidR="00C3203E" w:rsidRDefault="00C3203E">
      <w:pPr>
        <w:rPr>
          <w:ins w:id="1523" w:author="utb" w:date="2019-09-09T14:42:00Z"/>
        </w:rPr>
      </w:pPr>
    </w:p>
    <w:p w14:paraId="7E8FF90B" w14:textId="745216B3" w:rsidR="00C3203E" w:rsidRDefault="00C3203E">
      <w:pPr>
        <w:rPr>
          <w:ins w:id="1524" w:author="utb" w:date="2019-09-09T14:42:00Z"/>
        </w:rPr>
      </w:pPr>
    </w:p>
    <w:p w14:paraId="0C3DCD0A" w14:textId="39EF9D6C" w:rsidR="00C3203E" w:rsidRDefault="00C3203E">
      <w:pPr>
        <w:rPr>
          <w:ins w:id="1525" w:author="utb" w:date="2019-09-09T14:42:00Z"/>
        </w:rPr>
      </w:pPr>
    </w:p>
    <w:p w14:paraId="38771931" w14:textId="4C0E484A" w:rsidR="00C3203E" w:rsidRDefault="00C3203E">
      <w:pPr>
        <w:rPr>
          <w:ins w:id="1526" w:author="utb" w:date="2019-09-09T14:42:00Z"/>
        </w:rPr>
      </w:pPr>
    </w:p>
    <w:p w14:paraId="5AF81067" w14:textId="2B39A408" w:rsidR="00C3203E" w:rsidRDefault="00C3203E">
      <w:pPr>
        <w:rPr>
          <w:ins w:id="1527" w:author="utb" w:date="2019-09-09T14:47:00Z"/>
        </w:rPr>
      </w:pPr>
    </w:p>
    <w:p w14:paraId="5D568578" w14:textId="5B4B4022" w:rsidR="0077135B" w:rsidRDefault="0077135B">
      <w:pPr>
        <w:rPr>
          <w:ins w:id="1528" w:author="utb" w:date="2019-09-09T14:47:00Z"/>
        </w:rPr>
      </w:pP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77135B" w14:paraId="21682952" w14:textId="77777777" w:rsidTr="003C3745">
        <w:trPr>
          <w:ins w:id="1529" w:author="utb" w:date="2019-09-09T14:47:00Z"/>
        </w:trPr>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75E8D87" w14:textId="77777777" w:rsidR="0077135B" w:rsidRDefault="0077135B" w:rsidP="003C3745">
            <w:pPr>
              <w:jc w:val="both"/>
              <w:rPr>
                <w:ins w:id="1530" w:author="utb" w:date="2019-09-09T14:47:00Z"/>
                <w:b/>
                <w:sz w:val="28"/>
              </w:rPr>
            </w:pPr>
            <w:ins w:id="1531" w:author="utb" w:date="2019-09-09T14:47:00Z">
              <w:r>
                <w:rPr>
                  <w:b/>
                  <w:sz w:val="28"/>
                </w:rPr>
                <w:lastRenderedPageBreak/>
                <w:t>C-I – Personální zabezpečení</w:t>
              </w:r>
            </w:ins>
          </w:p>
        </w:tc>
      </w:tr>
      <w:tr w:rsidR="0077135B" w:rsidRPr="00827804" w14:paraId="79DC6E10" w14:textId="77777777" w:rsidTr="003C3745">
        <w:trPr>
          <w:ins w:id="1532" w:author="utb" w:date="2019-09-09T14:47:00Z"/>
        </w:trPr>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405E7E3" w14:textId="77777777" w:rsidR="0077135B" w:rsidRDefault="0077135B" w:rsidP="003C3745">
            <w:pPr>
              <w:jc w:val="both"/>
              <w:rPr>
                <w:ins w:id="1533" w:author="utb" w:date="2019-09-09T14:47:00Z"/>
                <w:b/>
              </w:rPr>
            </w:pPr>
            <w:ins w:id="1534" w:author="utb" w:date="2019-09-09T14:47:00Z">
              <w:r>
                <w:rPr>
                  <w:b/>
                </w:rPr>
                <w:t>Vysoká škola</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19DB2AC" w14:textId="77777777" w:rsidR="0077135B" w:rsidRPr="00827804" w:rsidRDefault="0077135B" w:rsidP="003C3745">
            <w:pPr>
              <w:rPr>
                <w:ins w:id="1535" w:author="utb" w:date="2019-09-09T14:47:00Z"/>
              </w:rPr>
            </w:pPr>
            <w:ins w:id="1536" w:author="utb" w:date="2019-09-09T14:47:00Z">
              <w:r w:rsidRPr="00827804">
                <w:t>Univerzita Tomáše Bati ve Zlíně</w:t>
              </w:r>
            </w:ins>
          </w:p>
        </w:tc>
      </w:tr>
      <w:tr w:rsidR="0077135B" w:rsidRPr="00827804" w14:paraId="1D28D7D0" w14:textId="77777777" w:rsidTr="003C3745">
        <w:trPr>
          <w:ins w:id="1537" w:author="utb" w:date="2019-09-09T14:4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8774623" w14:textId="77777777" w:rsidR="0077135B" w:rsidRDefault="0077135B" w:rsidP="003C3745">
            <w:pPr>
              <w:jc w:val="both"/>
              <w:rPr>
                <w:ins w:id="1538" w:author="utb" w:date="2019-09-09T14:47:00Z"/>
                <w:b/>
              </w:rPr>
            </w:pPr>
            <w:ins w:id="1539" w:author="utb" w:date="2019-09-09T14:47:00Z">
              <w:r>
                <w:rPr>
                  <w:b/>
                </w:rPr>
                <w:t>Součást vysoké školy</w:t>
              </w:r>
            </w:ins>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2CA7CF7" w14:textId="77777777" w:rsidR="0077135B" w:rsidRPr="00827804" w:rsidRDefault="0077135B" w:rsidP="003C3745">
            <w:pPr>
              <w:rPr>
                <w:ins w:id="1540" w:author="utb" w:date="2019-09-09T14:47:00Z"/>
              </w:rPr>
            </w:pPr>
            <w:ins w:id="1541" w:author="utb" w:date="2019-09-09T14:47:00Z">
              <w:r>
                <w:t>Fakulta technologická</w:t>
              </w:r>
            </w:ins>
          </w:p>
        </w:tc>
      </w:tr>
      <w:tr w:rsidR="0077135B" w14:paraId="2C239B66" w14:textId="77777777" w:rsidTr="003C3745">
        <w:trPr>
          <w:ins w:id="1542" w:author="utb" w:date="2019-09-09T14:4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2EC165C" w14:textId="77777777" w:rsidR="0077135B" w:rsidRDefault="0077135B" w:rsidP="003C3745">
            <w:pPr>
              <w:jc w:val="both"/>
              <w:rPr>
                <w:ins w:id="1543" w:author="utb" w:date="2019-09-09T14:47:00Z"/>
                <w:b/>
              </w:rPr>
            </w:pPr>
            <w:ins w:id="1544" w:author="utb" w:date="2019-09-09T14:47:00Z">
              <w:r>
                <w:rPr>
                  <w:b/>
                </w:rPr>
                <w:t>Název studijního programu</w:t>
              </w:r>
            </w:ins>
          </w:p>
        </w:tc>
        <w:tc>
          <w:tcPr>
            <w:tcW w:w="7352" w:type="dxa"/>
            <w:gridSpan w:val="12"/>
            <w:tcBorders>
              <w:top w:val="single" w:sz="4" w:space="0" w:color="auto"/>
              <w:left w:val="single" w:sz="4" w:space="0" w:color="auto"/>
              <w:bottom w:val="single" w:sz="4" w:space="0" w:color="auto"/>
              <w:right w:val="single" w:sz="4" w:space="0" w:color="auto"/>
            </w:tcBorders>
          </w:tcPr>
          <w:p w14:paraId="7622B26B" w14:textId="26291FA2" w:rsidR="0077135B" w:rsidRDefault="0077135B" w:rsidP="003C3745">
            <w:pPr>
              <w:jc w:val="both"/>
              <w:rPr>
                <w:ins w:id="1545" w:author="utb" w:date="2019-09-09T14:47:00Z"/>
              </w:rPr>
            </w:pPr>
            <w:ins w:id="1546" w:author="utb" w:date="2019-09-09T14:47:00Z">
              <w:r>
                <w:t>Technology of Macromolecular Substances</w:t>
              </w:r>
            </w:ins>
          </w:p>
        </w:tc>
      </w:tr>
      <w:tr w:rsidR="0077135B" w14:paraId="00C7C677" w14:textId="77777777" w:rsidTr="003C3745">
        <w:trPr>
          <w:ins w:id="1547" w:author="utb" w:date="2019-09-09T14:4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D0D5A83" w14:textId="77777777" w:rsidR="0077135B" w:rsidRDefault="0077135B" w:rsidP="003C3745">
            <w:pPr>
              <w:jc w:val="both"/>
              <w:rPr>
                <w:ins w:id="1548" w:author="utb" w:date="2019-09-09T14:47:00Z"/>
                <w:b/>
              </w:rPr>
            </w:pPr>
            <w:ins w:id="1549" w:author="utb" w:date="2019-09-09T14:47:00Z">
              <w:r>
                <w:rPr>
                  <w:b/>
                </w:rPr>
                <w:t>Jméno a příjmení</w:t>
              </w:r>
            </w:ins>
          </w:p>
        </w:tc>
        <w:tc>
          <w:tcPr>
            <w:tcW w:w="4547" w:type="dxa"/>
            <w:gridSpan w:val="5"/>
            <w:tcBorders>
              <w:top w:val="single" w:sz="4" w:space="0" w:color="auto"/>
              <w:left w:val="single" w:sz="4" w:space="0" w:color="auto"/>
              <w:bottom w:val="single" w:sz="4" w:space="0" w:color="auto"/>
              <w:right w:val="single" w:sz="4" w:space="0" w:color="auto"/>
            </w:tcBorders>
          </w:tcPr>
          <w:p w14:paraId="34565837" w14:textId="77777777" w:rsidR="0077135B" w:rsidRPr="00007158" w:rsidRDefault="0077135B" w:rsidP="003C3745">
            <w:pPr>
              <w:jc w:val="both"/>
              <w:rPr>
                <w:ins w:id="1550" w:author="utb" w:date="2019-09-09T14:47:00Z"/>
                <w:b/>
              </w:rPr>
            </w:pPr>
            <w:ins w:id="1551" w:author="utb" w:date="2019-09-09T14:47:00Z">
              <w:r w:rsidRPr="00007158">
                <w:rPr>
                  <w:b/>
                </w:rPr>
                <w:t>Dagmar Janáčová</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82FCEF" w14:textId="77777777" w:rsidR="0077135B" w:rsidRDefault="0077135B" w:rsidP="003C3745">
            <w:pPr>
              <w:jc w:val="both"/>
              <w:rPr>
                <w:ins w:id="1552" w:author="utb" w:date="2019-09-09T14:47:00Z"/>
                <w:b/>
              </w:rPr>
            </w:pPr>
            <w:ins w:id="1553" w:author="utb" w:date="2019-09-09T14:47:00Z">
              <w:r>
                <w:rPr>
                  <w:b/>
                </w:rPr>
                <w:t>Tituly</w:t>
              </w:r>
            </w:ins>
          </w:p>
        </w:tc>
        <w:tc>
          <w:tcPr>
            <w:tcW w:w="2096" w:type="dxa"/>
            <w:gridSpan w:val="5"/>
            <w:tcBorders>
              <w:top w:val="single" w:sz="4" w:space="0" w:color="auto"/>
              <w:left w:val="single" w:sz="4" w:space="0" w:color="auto"/>
              <w:bottom w:val="single" w:sz="4" w:space="0" w:color="auto"/>
              <w:right w:val="single" w:sz="4" w:space="0" w:color="auto"/>
            </w:tcBorders>
          </w:tcPr>
          <w:p w14:paraId="0F2E5D8E" w14:textId="77777777" w:rsidR="0077135B" w:rsidRDefault="0077135B" w:rsidP="003C3745">
            <w:pPr>
              <w:jc w:val="both"/>
              <w:rPr>
                <w:ins w:id="1554" w:author="utb" w:date="2019-09-09T14:47:00Z"/>
              </w:rPr>
            </w:pPr>
            <w:ins w:id="1555" w:author="utb" w:date="2019-09-09T14:47:00Z">
              <w:r>
                <w:t>prof. Ing., CSc.</w:t>
              </w:r>
            </w:ins>
          </w:p>
        </w:tc>
      </w:tr>
      <w:tr w:rsidR="0077135B" w14:paraId="176B3265" w14:textId="77777777" w:rsidTr="003C3745">
        <w:trPr>
          <w:ins w:id="1556" w:author="utb" w:date="2019-09-09T14:4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B156759" w14:textId="77777777" w:rsidR="0077135B" w:rsidRDefault="0077135B" w:rsidP="003C3745">
            <w:pPr>
              <w:jc w:val="both"/>
              <w:rPr>
                <w:ins w:id="1557" w:author="utb" w:date="2019-09-09T14:47:00Z"/>
                <w:b/>
              </w:rPr>
            </w:pPr>
            <w:ins w:id="1558" w:author="utb" w:date="2019-09-09T14:47:00Z">
              <w:r>
                <w:rPr>
                  <w:b/>
                </w:rPr>
                <w:t>Rok narození</w:t>
              </w:r>
            </w:ins>
          </w:p>
        </w:tc>
        <w:tc>
          <w:tcPr>
            <w:tcW w:w="821" w:type="dxa"/>
            <w:tcBorders>
              <w:top w:val="single" w:sz="4" w:space="0" w:color="auto"/>
              <w:left w:val="single" w:sz="4" w:space="0" w:color="auto"/>
              <w:bottom w:val="single" w:sz="4" w:space="0" w:color="auto"/>
              <w:right w:val="single" w:sz="4" w:space="0" w:color="auto"/>
            </w:tcBorders>
          </w:tcPr>
          <w:p w14:paraId="4F2A89F0" w14:textId="77777777" w:rsidR="0077135B" w:rsidRDefault="0077135B" w:rsidP="003C3745">
            <w:pPr>
              <w:jc w:val="both"/>
              <w:rPr>
                <w:ins w:id="1559" w:author="utb" w:date="2019-09-09T14:47:00Z"/>
              </w:rPr>
            </w:pPr>
            <w:ins w:id="1560" w:author="utb" w:date="2019-09-09T14:47:00Z">
              <w:r>
                <w:t>1963</w:t>
              </w:r>
            </w:ins>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2DFAA1E7" w14:textId="77777777" w:rsidR="0077135B" w:rsidRDefault="0077135B" w:rsidP="003C3745">
            <w:pPr>
              <w:jc w:val="both"/>
              <w:rPr>
                <w:ins w:id="1561" w:author="utb" w:date="2019-09-09T14:47:00Z"/>
                <w:b/>
              </w:rPr>
            </w:pPr>
            <w:ins w:id="1562" w:author="utb" w:date="2019-09-09T14:47:00Z">
              <w:r>
                <w:rPr>
                  <w:b/>
                </w:rPr>
                <w:t>typ vztahu k VŠ</w:t>
              </w:r>
            </w:ins>
          </w:p>
        </w:tc>
        <w:tc>
          <w:tcPr>
            <w:tcW w:w="824" w:type="dxa"/>
            <w:gridSpan w:val="2"/>
            <w:tcBorders>
              <w:top w:val="single" w:sz="4" w:space="0" w:color="auto"/>
              <w:left w:val="single" w:sz="4" w:space="0" w:color="auto"/>
              <w:bottom w:val="single" w:sz="4" w:space="0" w:color="auto"/>
              <w:right w:val="single" w:sz="4" w:space="0" w:color="auto"/>
            </w:tcBorders>
          </w:tcPr>
          <w:p w14:paraId="0321F7AF" w14:textId="77777777" w:rsidR="0077135B" w:rsidRDefault="0077135B" w:rsidP="003C3745">
            <w:pPr>
              <w:jc w:val="both"/>
              <w:rPr>
                <w:ins w:id="1563" w:author="utb" w:date="2019-09-09T14:47:00Z"/>
              </w:rPr>
            </w:pPr>
            <w:ins w:id="1564" w:author="utb" w:date="2019-09-09T14:47:00Z">
              <w:r>
                <w:t>pp.</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927A31B" w14:textId="77777777" w:rsidR="0077135B" w:rsidRDefault="0077135B" w:rsidP="003C3745">
            <w:pPr>
              <w:jc w:val="both"/>
              <w:rPr>
                <w:ins w:id="1565" w:author="utb" w:date="2019-09-09T14:47:00Z"/>
                <w:b/>
              </w:rPr>
            </w:pPr>
            <w:ins w:id="1566" w:author="utb" w:date="2019-09-09T14:47: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10A914F0" w14:textId="77777777" w:rsidR="0077135B" w:rsidRDefault="0077135B" w:rsidP="003C3745">
            <w:pPr>
              <w:jc w:val="both"/>
              <w:rPr>
                <w:ins w:id="1567" w:author="utb" w:date="2019-09-09T14:47:00Z"/>
              </w:rPr>
            </w:pPr>
            <w:ins w:id="1568" w:author="utb" w:date="2019-09-09T14:47:00Z">
              <w:r>
                <w:t>40</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94E24D" w14:textId="77777777" w:rsidR="0077135B" w:rsidRDefault="0077135B" w:rsidP="003C3745">
            <w:pPr>
              <w:jc w:val="both"/>
              <w:rPr>
                <w:ins w:id="1569" w:author="utb" w:date="2019-09-09T14:47:00Z"/>
                <w:b/>
              </w:rPr>
            </w:pPr>
            <w:ins w:id="1570" w:author="utb" w:date="2019-09-09T14:47: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07BA76C6" w14:textId="77777777" w:rsidR="0077135B" w:rsidRDefault="0077135B" w:rsidP="003C3745">
            <w:pPr>
              <w:jc w:val="both"/>
              <w:rPr>
                <w:ins w:id="1571" w:author="utb" w:date="2019-09-09T14:47:00Z"/>
              </w:rPr>
            </w:pPr>
            <w:ins w:id="1572" w:author="utb" w:date="2019-09-09T14:47:00Z">
              <w:r>
                <w:t>N</w:t>
              </w:r>
            </w:ins>
          </w:p>
        </w:tc>
      </w:tr>
      <w:tr w:rsidR="0077135B" w14:paraId="22FB5372" w14:textId="77777777" w:rsidTr="003C3745">
        <w:trPr>
          <w:ins w:id="1573" w:author="utb" w:date="2019-09-09T14:47:00Z"/>
        </w:trPr>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6790378" w14:textId="77777777" w:rsidR="0077135B" w:rsidRDefault="0077135B" w:rsidP="003C3745">
            <w:pPr>
              <w:jc w:val="both"/>
              <w:rPr>
                <w:ins w:id="1574" w:author="utb" w:date="2019-09-09T14:47:00Z"/>
                <w:b/>
              </w:rPr>
            </w:pPr>
            <w:ins w:id="1575" w:author="utb" w:date="2019-09-09T14:47:00Z">
              <w:r>
                <w:rPr>
                  <w:b/>
                </w:rPr>
                <w:t>Typ vztahu na součásti VŠ, která uskutečňuje st. program</w:t>
              </w:r>
            </w:ins>
          </w:p>
        </w:tc>
        <w:tc>
          <w:tcPr>
            <w:tcW w:w="824" w:type="dxa"/>
            <w:gridSpan w:val="2"/>
            <w:tcBorders>
              <w:top w:val="single" w:sz="4" w:space="0" w:color="auto"/>
              <w:left w:val="single" w:sz="4" w:space="0" w:color="auto"/>
              <w:bottom w:val="single" w:sz="4" w:space="0" w:color="auto"/>
              <w:right w:val="single" w:sz="4" w:space="0" w:color="auto"/>
            </w:tcBorders>
          </w:tcPr>
          <w:p w14:paraId="6B86BD9A" w14:textId="77777777" w:rsidR="0077135B" w:rsidRDefault="0077135B" w:rsidP="003C3745">
            <w:pPr>
              <w:jc w:val="both"/>
              <w:rPr>
                <w:ins w:id="1576" w:author="utb" w:date="2019-09-09T14:47:00Z"/>
              </w:rPr>
            </w:pPr>
            <w:ins w:id="1577" w:author="utb" w:date="2019-09-09T14:47:00Z">
              <w:r>
                <w:t>---</w:t>
              </w:r>
            </w:ins>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B24A0D4" w14:textId="77777777" w:rsidR="0077135B" w:rsidRDefault="0077135B" w:rsidP="003C3745">
            <w:pPr>
              <w:jc w:val="both"/>
              <w:rPr>
                <w:ins w:id="1578" w:author="utb" w:date="2019-09-09T14:47:00Z"/>
                <w:b/>
              </w:rPr>
            </w:pPr>
            <w:ins w:id="1579" w:author="utb" w:date="2019-09-09T14:47:00Z">
              <w:r>
                <w:rPr>
                  <w:b/>
                </w:rPr>
                <w:t>rozsah</w:t>
              </w:r>
            </w:ins>
          </w:p>
        </w:tc>
        <w:tc>
          <w:tcPr>
            <w:tcW w:w="709" w:type="dxa"/>
            <w:gridSpan w:val="2"/>
            <w:tcBorders>
              <w:top w:val="single" w:sz="4" w:space="0" w:color="auto"/>
              <w:left w:val="single" w:sz="4" w:space="0" w:color="auto"/>
              <w:bottom w:val="single" w:sz="4" w:space="0" w:color="auto"/>
              <w:right w:val="single" w:sz="4" w:space="0" w:color="auto"/>
            </w:tcBorders>
          </w:tcPr>
          <w:p w14:paraId="373A9D70" w14:textId="77777777" w:rsidR="0077135B" w:rsidRDefault="0077135B" w:rsidP="003C3745">
            <w:pPr>
              <w:jc w:val="both"/>
              <w:rPr>
                <w:ins w:id="1580" w:author="utb" w:date="2019-09-09T14:47:00Z"/>
              </w:rPr>
            </w:pPr>
            <w:ins w:id="1581" w:author="utb" w:date="2019-09-09T14:47:00Z">
              <w:r>
                <w:t>---</w:t>
              </w:r>
            </w:ins>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B6A2E9" w14:textId="77777777" w:rsidR="0077135B" w:rsidRDefault="0077135B" w:rsidP="003C3745">
            <w:pPr>
              <w:jc w:val="both"/>
              <w:rPr>
                <w:ins w:id="1582" w:author="utb" w:date="2019-09-09T14:47:00Z"/>
                <w:b/>
              </w:rPr>
            </w:pPr>
            <w:ins w:id="1583" w:author="utb" w:date="2019-09-09T14:47:00Z">
              <w:r>
                <w:rPr>
                  <w:b/>
                </w:rPr>
                <w:t>do kdy</w:t>
              </w:r>
            </w:ins>
          </w:p>
        </w:tc>
        <w:tc>
          <w:tcPr>
            <w:tcW w:w="1241" w:type="dxa"/>
            <w:gridSpan w:val="2"/>
            <w:tcBorders>
              <w:top w:val="single" w:sz="4" w:space="0" w:color="auto"/>
              <w:left w:val="single" w:sz="4" w:space="0" w:color="auto"/>
              <w:bottom w:val="single" w:sz="4" w:space="0" w:color="auto"/>
              <w:right w:val="single" w:sz="4" w:space="0" w:color="auto"/>
            </w:tcBorders>
          </w:tcPr>
          <w:p w14:paraId="1F949A97" w14:textId="77777777" w:rsidR="0077135B" w:rsidRDefault="0077135B" w:rsidP="003C3745">
            <w:pPr>
              <w:jc w:val="both"/>
              <w:rPr>
                <w:ins w:id="1584" w:author="utb" w:date="2019-09-09T14:47:00Z"/>
              </w:rPr>
            </w:pPr>
            <w:ins w:id="1585" w:author="utb" w:date="2019-09-09T14:47:00Z">
              <w:r>
                <w:t>---</w:t>
              </w:r>
            </w:ins>
          </w:p>
        </w:tc>
      </w:tr>
      <w:tr w:rsidR="0077135B" w14:paraId="3DD826AB" w14:textId="77777777" w:rsidTr="003C3745">
        <w:trPr>
          <w:ins w:id="1586" w:author="utb" w:date="2019-09-09T14:47:00Z"/>
        </w:trPr>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EBD05EC" w14:textId="77777777" w:rsidR="0077135B" w:rsidRDefault="0077135B" w:rsidP="003C3745">
            <w:pPr>
              <w:jc w:val="both"/>
              <w:rPr>
                <w:ins w:id="1587" w:author="utb" w:date="2019-09-09T14:47:00Z"/>
              </w:rPr>
            </w:pPr>
            <w:ins w:id="1588" w:author="utb" w:date="2019-09-09T14:47:00Z">
              <w:r>
                <w:rPr>
                  <w:b/>
                </w:rPr>
                <w:t>Další současná působení jako akademický pracovník na jiných VŠ</w:t>
              </w:r>
            </w:ins>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98E97A" w14:textId="77777777" w:rsidR="0077135B" w:rsidRDefault="0077135B" w:rsidP="003C3745">
            <w:pPr>
              <w:jc w:val="both"/>
              <w:rPr>
                <w:ins w:id="1589" w:author="utb" w:date="2019-09-09T14:47:00Z"/>
                <w:b/>
              </w:rPr>
            </w:pPr>
            <w:ins w:id="1590" w:author="utb" w:date="2019-09-09T14:47:00Z">
              <w:r>
                <w:rPr>
                  <w:b/>
                </w:rPr>
                <w:t>typ prac. vztahu</w:t>
              </w:r>
            </w:ins>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941D6C0" w14:textId="77777777" w:rsidR="0077135B" w:rsidRDefault="0077135B" w:rsidP="003C3745">
            <w:pPr>
              <w:jc w:val="both"/>
              <w:rPr>
                <w:ins w:id="1591" w:author="utb" w:date="2019-09-09T14:47:00Z"/>
                <w:b/>
              </w:rPr>
            </w:pPr>
            <w:ins w:id="1592" w:author="utb" w:date="2019-09-09T14:47:00Z">
              <w:r>
                <w:rPr>
                  <w:b/>
                </w:rPr>
                <w:t>rozsah</w:t>
              </w:r>
            </w:ins>
          </w:p>
        </w:tc>
      </w:tr>
      <w:tr w:rsidR="0077135B" w14:paraId="5777CE80" w14:textId="77777777" w:rsidTr="003C3745">
        <w:trPr>
          <w:ins w:id="1593" w:author="utb" w:date="2019-09-09T14:47:00Z"/>
        </w:trPr>
        <w:tc>
          <w:tcPr>
            <w:tcW w:w="6035" w:type="dxa"/>
            <w:gridSpan w:val="5"/>
            <w:tcBorders>
              <w:top w:val="single" w:sz="4" w:space="0" w:color="auto"/>
              <w:left w:val="single" w:sz="4" w:space="0" w:color="auto"/>
              <w:bottom w:val="single" w:sz="4" w:space="0" w:color="auto"/>
              <w:right w:val="single" w:sz="4" w:space="0" w:color="auto"/>
            </w:tcBorders>
          </w:tcPr>
          <w:p w14:paraId="28503A53" w14:textId="77777777" w:rsidR="0077135B" w:rsidRDefault="0077135B" w:rsidP="003C3745">
            <w:pPr>
              <w:jc w:val="both"/>
              <w:rPr>
                <w:ins w:id="1594" w:author="utb" w:date="2019-09-09T14:47:00Z"/>
              </w:rPr>
            </w:pPr>
            <w:ins w:id="1595" w:author="utb" w:date="2019-09-09T14:47:00Z">
              <w:r>
                <w:t>---</w:t>
              </w:r>
            </w:ins>
          </w:p>
        </w:tc>
        <w:tc>
          <w:tcPr>
            <w:tcW w:w="1723" w:type="dxa"/>
            <w:gridSpan w:val="3"/>
            <w:tcBorders>
              <w:top w:val="single" w:sz="4" w:space="0" w:color="auto"/>
              <w:left w:val="single" w:sz="4" w:space="0" w:color="auto"/>
              <w:bottom w:val="single" w:sz="4" w:space="0" w:color="auto"/>
              <w:right w:val="single" w:sz="4" w:space="0" w:color="auto"/>
            </w:tcBorders>
          </w:tcPr>
          <w:p w14:paraId="28DA5194" w14:textId="77777777" w:rsidR="0077135B" w:rsidRDefault="0077135B" w:rsidP="003C3745">
            <w:pPr>
              <w:jc w:val="both"/>
              <w:rPr>
                <w:ins w:id="1596" w:author="utb" w:date="2019-09-09T14:47:00Z"/>
              </w:rPr>
            </w:pPr>
          </w:p>
        </w:tc>
        <w:tc>
          <w:tcPr>
            <w:tcW w:w="2096" w:type="dxa"/>
            <w:gridSpan w:val="5"/>
            <w:tcBorders>
              <w:top w:val="single" w:sz="4" w:space="0" w:color="auto"/>
              <w:left w:val="single" w:sz="4" w:space="0" w:color="auto"/>
              <w:bottom w:val="single" w:sz="4" w:space="0" w:color="auto"/>
              <w:right w:val="single" w:sz="4" w:space="0" w:color="auto"/>
            </w:tcBorders>
          </w:tcPr>
          <w:p w14:paraId="5A7862EC" w14:textId="77777777" w:rsidR="0077135B" w:rsidRDefault="0077135B" w:rsidP="003C3745">
            <w:pPr>
              <w:jc w:val="both"/>
              <w:rPr>
                <w:ins w:id="1597" w:author="utb" w:date="2019-09-09T14:47:00Z"/>
              </w:rPr>
            </w:pPr>
          </w:p>
        </w:tc>
      </w:tr>
      <w:tr w:rsidR="0077135B" w14:paraId="0B07AAC7" w14:textId="77777777" w:rsidTr="003C3745">
        <w:trPr>
          <w:ins w:id="1598" w:author="utb" w:date="2019-09-09T14:4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A39EB61" w14:textId="77777777" w:rsidR="0077135B" w:rsidRDefault="0077135B" w:rsidP="003C3745">
            <w:pPr>
              <w:jc w:val="both"/>
              <w:rPr>
                <w:ins w:id="1599" w:author="utb" w:date="2019-09-09T14:47:00Z"/>
              </w:rPr>
            </w:pPr>
            <w:ins w:id="1600" w:author="utb" w:date="2019-09-09T14:47:00Z">
              <w:r>
                <w:rPr>
                  <w:b/>
                </w:rPr>
                <w:t>Předměty příslušného studijního programu a způsob zapojení do jejich výuky, příp. další zapojení do uskutečňování studijního programu</w:t>
              </w:r>
            </w:ins>
          </w:p>
        </w:tc>
      </w:tr>
      <w:tr w:rsidR="0077135B" w:rsidRPr="00D6509E" w14:paraId="01BA36EF" w14:textId="77777777" w:rsidTr="003C3745">
        <w:trPr>
          <w:trHeight w:val="502"/>
          <w:ins w:id="1601" w:author="utb" w:date="2019-09-09T14:47:00Z"/>
        </w:trPr>
        <w:tc>
          <w:tcPr>
            <w:tcW w:w="9854" w:type="dxa"/>
            <w:gridSpan w:val="13"/>
            <w:tcBorders>
              <w:top w:val="nil"/>
              <w:left w:val="single" w:sz="4" w:space="0" w:color="auto"/>
              <w:bottom w:val="single" w:sz="4" w:space="0" w:color="auto"/>
              <w:right w:val="single" w:sz="4" w:space="0" w:color="auto"/>
            </w:tcBorders>
          </w:tcPr>
          <w:p w14:paraId="402F5328" w14:textId="77777777" w:rsidR="0077135B" w:rsidRPr="00C85D61" w:rsidRDefault="0077135B" w:rsidP="003C3745">
            <w:pPr>
              <w:spacing w:before="120" w:after="120"/>
              <w:rPr>
                <w:ins w:id="1602" w:author="utb" w:date="2019-09-09T14:47:00Z"/>
                <w:spacing w:val="-2"/>
                <w:sz w:val="19"/>
              </w:rPr>
            </w:pPr>
            <w:ins w:id="1603" w:author="utb" w:date="2019-09-09T14:47:00Z">
              <w:r w:rsidRPr="00C85D61">
                <w:rPr>
                  <w:spacing w:val="-2"/>
                  <w:sz w:val="19"/>
                </w:rPr>
                <w:t xml:space="preserve">Teorie technologických procesů </w:t>
              </w:r>
              <w:r>
                <w:t>(garant předmětu)</w:t>
              </w:r>
            </w:ins>
          </w:p>
          <w:p w14:paraId="72960E94" w14:textId="77777777" w:rsidR="0077135B" w:rsidRPr="00D6509E" w:rsidRDefault="0077135B" w:rsidP="003C3745">
            <w:pPr>
              <w:spacing w:before="120" w:after="120"/>
              <w:rPr>
                <w:ins w:id="1604" w:author="utb" w:date="2019-09-09T14:47:00Z"/>
                <w:b/>
                <w:u w:val="single"/>
              </w:rPr>
            </w:pPr>
            <w:ins w:id="1605" w:author="utb" w:date="2019-09-09T14:47:00Z">
              <w:r>
                <w:rPr>
                  <w:b/>
                  <w:u w:val="single"/>
                </w:rPr>
                <w:t>V</w:t>
              </w:r>
              <w:r w:rsidRPr="007F3FD2">
                <w:rPr>
                  <w:b/>
                  <w:u w:val="single"/>
                </w:rPr>
                <w:t>yučující</w:t>
              </w:r>
            </w:ins>
          </w:p>
        </w:tc>
      </w:tr>
      <w:tr w:rsidR="0077135B" w14:paraId="4F70E97D" w14:textId="77777777" w:rsidTr="003C3745">
        <w:trPr>
          <w:ins w:id="1606" w:author="utb" w:date="2019-09-09T14:4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FDA2957" w14:textId="77777777" w:rsidR="0077135B" w:rsidRDefault="0077135B" w:rsidP="003C3745">
            <w:pPr>
              <w:jc w:val="both"/>
              <w:rPr>
                <w:ins w:id="1607" w:author="utb" w:date="2019-09-09T14:47:00Z"/>
              </w:rPr>
            </w:pPr>
            <w:ins w:id="1608" w:author="utb" w:date="2019-09-09T14:47:00Z">
              <w:r>
                <w:rPr>
                  <w:b/>
                </w:rPr>
                <w:t xml:space="preserve">Údaje o vzdělání na VŠ </w:t>
              </w:r>
            </w:ins>
          </w:p>
        </w:tc>
      </w:tr>
      <w:tr w:rsidR="0077135B" w14:paraId="1680C6A5" w14:textId="77777777" w:rsidTr="003C3745">
        <w:trPr>
          <w:trHeight w:val="265"/>
          <w:ins w:id="1609" w:author="utb" w:date="2019-09-09T14:47:00Z"/>
        </w:trPr>
        <w:tc>
          <w:tcPr>
            <w:tcW w:w="9854" w:type="dxa"/>
            <w:gridSpan w:val="13"/>
            <w:tcBorders>
              <w:top w:val="single" w:sz="4" w:space="0" w:color="auto"/>
              <w:left w:val="single" w:sz="4" w:space="0" w:color="auto"/>
              <w:bottom w:val="single" w:sz="4" w:space="0" w:color="auto"/>
              <w:right w:val="single" w:sz="4" w:space="0" w:color="auto"/>
            </w:tcBorders>
          </w:tcPr>
          <w:p w14:paraId="39BA4D0F" w14:textId="77777777" w:rsidR="0077135B" w:rsidRPr="008960B5" w:rsidRDefault="0077135B" w:rsidP="003C3745">
            <w:pPr>
              <w:jc w:val="both"/>
              <w:rPr>
                <w:ins w:id="1610" w:author="utb" w:date="2019-09-09T14:47:00Z"/>
              </w:rPr>
            </w:pPr>
            <w:ins w:id="1611" w:author="utb" w:date="2019-09-09T14:47:00Z">
              <w:r w:rsidRPr="008960B5">
                <w:t>1983-87: VUT v Brně, F</w:t>
              </w:r>
              <w:r>
                <w:t>akulta technologická</w:t>
              </w:r>
              <w:r w:rsidRPr="008960B5">
                <w:t xml:space="preserve"> ve Zlíně, obor: 32-11-8 </w:t>
              </w:r>
              <w:r>
                <w:t>„</w:t>
              </w:r>
              <w:r w:rsidRPr="008960B5">
                <w:t>Technologie kůže, plastů a pryže</w:t>
              </w:r>
              <w:r>
                <w:t>“</w:t>
              </w:r>
              <w:r w:rsidRPr="008960B5">
                <w:t xml:space="preserve">, </w:t>
              </w:r>
              <w:r>
                <w:t>(</w:t>
              </w:r>
              <w:r w:rsidRPr="008960B5">
                <w:t>Ing.</w:t>
              </w:r>
              <w:r>
                <w:t>)</w:t>
              </w:r>
            </w:ins>
          </w:p>
          <w:p w14:paraId="3B2AFA76" w14:textId="77777777" w:rsidR="0077135B" w:rsidRDefault="0077135B" w:rsidP="003C3745">
            <w:pPr>
              <w:pStyle w:val="BodyTextIndent2"/>
              <w:ind w:left="1559" w:hanging="1559"/>
              <w:rPr>
                <w:ins w:id="1612" w:author="utb" w:date="2019-09-09T14:47:00Z"/>
                <w:sz w:val="20"/>
                <w:lang w:val="cs-CZ"/>
              </w:rPr>
            </w:pPr>
            <w:ins w:id="1613" w:author="utb" w:date="2019-09-09T14:47:00Z">
              <w:r w:rsidRPr="008960B5">
                <w:rPr>
                  <w:sz w:val="20"/>
                  <w:lang w:val="cs-CZ"/>
                </w:rPr>
                <w:t>1990-93: VUT v Brně, F</w:t>
              </w:r>
              <w:r>
                <w:rPr>
                  <w:sz w:val="20"/>
                  <w:lang w:val="cs-CZ"/>
                </w:rPr>
                <w:t>akulta technologická ve</w:t>
              </w:r>
              <w:r w:rsidRPr="008960B5">
                <w:rPr>
                  <w:sz w:val="20"/>
                  <w:lang w:val="cs-CZ"/>
                </w:rPr>
                <w:t xml:space="preserve"> Zlíně, obor: 39-13-9 </w:t>
              </w:r>
              <w:r>
                <w:rPr>
                  <w:sz w:val="20"/>
                  <w:lang w:val="cs-CZ"/>
                </w:rPr>
                <w:t>„</w:t>
              </w:r>
              <w:r w:rsidRPr="008960B5">
                <w:rPr>
                  <w:sz w:val="20"/>
                  <w:lang w:val="cs-CZ"/>
                </w:rPr>
                <w:t>Nauka o nekovových materiálech</w:t>
              </w:r>
              <w:r>
                <w:rPr>
                  <w:sz w:val="20"/>
                  <w:lang w:val="cs-CZ"/>
                </w:rPr>
                <w:t>“</w:t>
              </w:r>
              <w:r w:rsidRPr="008960B5">
                <w:rPr>
                  <w:sz w:val="20"/>
                  <w:lang w:val="cs-CZ"/>
                </w:rPr>
                <w:t xml:space="preserve">, </w:t>
              </w:r>
              <w:r>
                <w:rPr>
                  <w:sz w:val="20"/>
                  <w:lang w:val="cs-CZ"/>
                </w:rPr>
                <w:t>(</w:t>
              </w:r>
              <w:r w:rsidRPr="008960B5">
                <w:rPr>
                  <w:sz w:val="20"/>
                  <w:lang w:val="cs-CZ"/>
                </w:rPr>
                <w:t>CSc.</w:t>
              </w:r>
              <w:r>
                <w:rPr>
                  <w:sz w:val="20"/>
                  <w:lang w:val="cs-CZ"/>
                </w:rPr>
                <w:t>)</w:t>
              </w:r>
            </w:ins>
          </w:p>
          <w:p w14:paraId="7AD75BAD" w14:textId="77777777" w:rsidR="0077135B" w:rsidRDefault="0077135B" w:rsidP="003C3745">
            <w:pPr>
              <w:jc w:val="both"/>
              <w:rPr>
                <w:ins w:id="1614" w:author="utb" w:date="2019-09-09T14:47:00Z"/>
              </w:rPr>
            </w:pPr>
            <w:ins w:id="1615" w:author="utb" w:date="2019-09-09T14:47:00Z">
              <w:r w:rsidRPr="009D3BE2">
                <w:t>20</w:t>
              </w:r>
              <w:r>
                <w:t xml:space="preserve">03: </w:t>
              </w:r>
              <w:r w:rsidRPr="002D5AE1">
                <w:t>VŠB-TU Ostrava</w:t>
              </w:r>
              <w:r w:rsidRPr="009D3BE2">
                <w:t xml:space="preserve">, Fakulta </w:t>
              </w:r>
              <w:r>
                <w:t>strojní</w:t>
              </w:r>
              <w:r w:rsidRPr="009D3BE2">
                <w:t>, obor „Řízení strojů a procesů“, (doc.)</w:t>
              </w:r>
            </w:ins>
          </w:p>
          <w:p w14:paraId="32E501BF" w14:textId="77777777" w:rsidR="0077135B" w:rsidRDefault="0077135B" w:rsidP="003C3745">
            <w:pPr>
              <w:jc w:val="both"/>
              <w:rPr>
                <w:ins w:id="1616" w:author="utb" w:date="2019-09-09T14:47:00Z"/>
                <w:b/>
              </w:rPr>
            </w:pPr>
            <w:ins w:id="1617" w:author="utb" w:date="2019-09-09T14:47:00Z">
              <w:r w:rsidRPr="009D3BE2">
                <w:t>20</w:t>
              </w:r>
              <w:r>
                <w:t>13:</w:t>
              </w:r>
              <w:r w:rsidRPr="009D3BE2">
                <w:t xml:space="preserve"> UTB ve Zlíně, Fakulta aplikované informatiky, obor „Řízení strojů a procesů“, (</w:t>
              </w:r>
              <w:r>
                <w:t>prof</w:t>
              </w:r>
              <w:r w:rsidRPr="009D3BE2">
                <w:t>.)</w:t>
              </w:r>
            </w:ins>
          </w:p>
        </w:tc>
      </w:tr>
      <w:tr w:rsidR="0077135B" w14:paraId="7D358927" w14:textId="77777777" w:rsidTr="003C3745">
        <w:trPr>
          <w:ins w:id="1618" w:author="utb" w:date="2019-09-09T14:4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5515BA4" w14:textId="77777777" w:rsidR="0077135B" w:rsidRDefault="0077135B" w:rsidP="003C3745">
            <w:pPr>
              <w:jc w:val="both"/>
              <w:rPr>
                <w:ins w:id="1619" w:author="utb" w:date="2019-09-09T14:47:00Z"/>
                <w:b/>
              </w:rPr>
            </w:pPr>
            <w:ins w:id="1620" w:author="utb" w:date="2019-09-09T14:47:00Z">
              <w:r>
                <w:rPr>
                  <w:b/>
                </w:rPr>
                <w:t>Údaje o odborném působení od absolvování VŠ</w:t>
              </w:r>
            </w:ins>
          </w:p>
        </w:tc>
      </w:tr>
      <w:tr w:rsidR="0077135B" w14:paraId="5EE12628" w14:textId="77777777" w:rsidTr="003C3745">
        <w:trPr>
          <w:trHeight w:val="1090"/>
          <w:ins w:id="1621" w:author="utb" w:date="2019-09-09T14:47:00Z"/>
        </w:trPr>
        <w:tc>
          <w:tcPr>
            <w:tcW w:w="9854" w:type="dxa"/>
            <w:gridSpan w:val="13"/>
            <w:tcBorders>
              <w:top w:val="single" w:sz="4" w:space="0" w:color="auto"/>
              <w:left w:val="single" w:sz="4" w:space="0" w:color="auto"/>
              <w:bottom w:val="single" w:sz="4" w:space="0" w:color="auto"/>
              <w:right w:val="single" w:sz="4" w:space="0" w:color="auto"/>
            </w:tcBorders>
          </w:tcPr>
          <w:p w14:paraId="09DB9090" w14:textId="77777777" w:rsidR="0077135B" w:rsidRPr="00AA053F" w:rsidRDefault="0077135B" w:rsidP="003C3745">
            <w:pPr>
              <w:autoSpaceDE w:val="0"/>
              <w:autoSpaceDN w:val="0"/>
              <w:adjustRightInd w:val="0"/>
              <w:spacing w:before="120" w:after="120"/>
              <w:jc w:val="both"/>
              <w:rPr>
                <w:ins w:id="1622" w:author="utb" w:date="2019-09-09T14:47:00Z"/>
              </w:rPr>
            </w:pPr>
            <w:ins w:id="1623" w:author="utb" w:date="2019-09-09T14:47:00Z">
              <w:r w:rsidRPr="00AA053F">
                <w:t xml:space="preserve">1987 – 1989: VUT Brno, </w:t>
              </w:r>
              <w:r w:rsidRPr="008960B5">
                <w:t>F</w:t>
              </w:r>
              <w:r>
                <w:t>akulta technologická</w:t>
              </w:r>
              <w:r w:rsidRPr="008960B5">
                <w:t xml:space="preserve"> ve Zlíně</w:t>
              </w:r>
              <w:r w:rsidRPr="00AA053F">
                <w:t>, studijní pobyt</w:t>
              </w:r>
            </w:ins>
          </w:p>
          <w:p w14:paraId="47458D4C" w14:textId="77777777" w:rsidR="0077135B" w:rsidRPr="00AA053F" w:rsidRDefault="0077135B" w:rsidP="003C3745">
            <w:pPr>
              <w:autoSpaceDE w:val="0"/>
              <w:autoSpaceDN w:val="0"/>
              <w:adjustRightInd w:val="0"/>
              <w:spacing w:before="120" w:after="120"/>
              <w:jc w:val="both"/>
              <w:rPr>
                <w:ins w:id="1624" w:author="utb" w:date="2019-09-09T14:47:00Z"/>
              </w:rPr>
            </w:pPr>
            <w:ins w:id="1625" w:author="utb" w:date="2019-09-09T14:47:00Z">
              <w:r w:rsidRPr="00AA053F">
                <w:t xml:space="preserve">1990 – 1992: VUT Brno, </w:t>
              </w:r>
              <w:r w:rsidRPr="008960B5">
                <w:t>F</w:t>
              </w:r>
              <w:r>
                <w:t>akulta technologická</w:t>
              </w:r>
              <w:r w:rsidRPr="008960B5">
                <w:t xml:space="preserve"> ve Zlíně</w:t>
              </w:r>
              <w:r w:rsidRPr="00AA053F">
                <w:t>, vědeckovýzkumná pracovnice</w:t>
              </w:r>
            </w:ins>
          </w:p>
          <w:p w14:paraId="524A8429" w14:textId="77777777" w:rsidR="0077135B" w:rsidRDefault="0077135B" w:rsidP="003C3745">
            <w:pPr>
              <w:autoSpaceDE w:val="0"/>
              <w:autoSpaceDN w:val="0"/>
              <w:adjustRightInd w:val="0"/>
              <w:spacing w:before="120" w:after="120"/>
              <w:jc w:val="both"/>
              <w:rPr>
                <w:ins w:id="1626" w:author="utb" w:date="2019-09-09T14:47:00Z"/>
              </w:rPr>
            </w:pPr>
            <w:ins w:id="1627" w:author="utb" w:date="2019-09-09T14:47:00Z">
              <w:r w:rsidRPr="00AA053F">
                <w:t>1992 – 2005: VUT Brno (od r. 2001 UTB</w:t>
              </w:r>
              <w:r>
                <w:t xml:space="preserve"> ve</w:t>
              </w:r>
              <w:r w:rsidRPr="00AA053F">
                <w:t xml:space="preserve"> Zlín</w:t>
              </w:r>
              <w:r>
                <w:t>ě</w:t>
              </w:r>
              <w:r w:rsidRPr="00AA053F">
                <w:t xml:space="preserve">), </w:t>
              </w:r>
              <w:r w:rsidRPr="008960B5">
                <w:t>F</w:t>
              </w:r>
              <w:r>
                <w:t>akulta technologická</w:t>
              </w:r>
              <w:r w:rsidRPr="008960B5">
                <w:t xml:space="preserve"> ve Zlíně</w:t>
              </w:r>
              <w:r w:rsidRPr="00AA053F">
                <w:t>, odb</w:t>
              </w:r>
              <w:r>
                <w:t>orná asistentka, od r. 2003 doc</w:t>
              </w:r>
            </w:ins>
          </w:p>
          <w:p w14:paraId="0FBCF3C9" w14:textId="77777777" w:rsidR="0077135B" w:rsidRDefault="0077135B" w:rsidP="003C3745">
            <w:pPr>
              <w:autoSpaceDE w:val="0"/>
              <w:autoSpaceDN w:val="0"/>
              <w:adjustRightInd w:val="0"/>
              <w:spacing w:before="120" w:after="120"/>
              <w:jc w:val="both"/>
              <w:rPr>
                <w:ins w:id="1628" w:author="utb" w:date="2019-09-09T14:47:00Z"/>
              </w:rPr>
            </w:pPr>
            <w:ins w:id="1629" w:author="utb" w:date="2019-09-09T14:47:00Z">
              <w:r w:rsidRPr="00AA053F">
                <w:t>2006 – dosud: UTB Zlín, F</w:t>
              </w:r>
              <w:r>
                <w:t>akulta aplikované informatiky</w:t>
              </w:r>
              <w:r w:rsidRPr="00AA053F">
                <w:t>, Ústav automatizace a řídicí techniky, doc., od r. 2013 prof.</w:t>
              </w:r>
            </w:ins>
          </w:p>
        </w:tc>
      </w:tr>
      <w:tr w:rsidR="0077135B" w14:paraId="51A13C1C" w14:textId="77777777" w:rsidTr="003C3745">
        <w:trPr>
          <w:trHeight w:val="250"/>
          <w:ins w:id="1630" w:author="utb" w:date="2019-09-09T14:4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E81B8F3" w14:textId="77777777" w:rsidR="0077135B" w:rsidRDefault="0077135B" w:rsidP="003C3745">
            <w:pPr>
              <w:jc w:val="both"/>
              <w:rPr>
                <w:ins w:id="1631" w:author="utb" w:date="2019-09-09T14:47:00Z"/>
              </w:rPr>
            </w:pPr>
            <w:ins w:id="1632" w:author="utb" w:date="2019-09-09T14:47:00Z">
              <w:r>
                <w:rPr>
                  <w:b/>
                </w:rPr>
                <w:t>Zkušenosti s vedením kvalifikačních a rigorózních prací</w:t>
              </w:r>
            </w:ins>
          </w:p>
        </w:tc>
      </w:tr>
      <w:tr w:rsidR="0077135B" w14:paraId="5EF0257B" w14:textId="77777777" w:rsidTr="003C3745">
        <w:trPr>
          <w:trHeight w:val="221"/>
          <w:ins w:id="1633" w:author="utb" w:date="2019-09-09T14:47:00Z"/>
        </w:trPr>
        <w:tc>
          <w:tcPr>
            <w:tcW w:w="9854" w:type="dxa"/>
            <w:gridSpan w:val="13"/>
            <w:tcBorders>
              <w:top w:val="single" w:sz="4" w:space="0" w:color="auto"/>
              <w:left w:val="single" w:sz="4" w:space="0" w:color="auto"/>
              <w:bottom w:val="single" w:sz="4" w:space="0" w:color="auto"/>
              <w:right w:val="single" w:sz="4" w:space="0" w:color="auto"/>
            </w:tcBorders>
          </w:tcPr>
          <w:p w14:paraId="318BE580" w14:textId="77777777" w:rsidR="0077135B" w:rsidRDefault="0077135B" w:rsidP="003C3745">
            <w:pPr>
              <w:pStyle w:val="TableParagraph"/>
              <w:spacing w:before="120" w:after="120"/>
              <w:ind w:left="0"/>
              <w:jc w:val="both"/>
              <w:rPr>
                <w:ins w:id="1634" w:author="utb" w:date="2019-09-09T14:47:00Z"/>
              </w:rPr>
            </w:pPr>
            <w:ins w:id="1635" w:author="utb" w:date="2019-09-09T14:47:00Z">
              <w:r w:rsidRPr="002856CE">
                <w:rPr>
                  <w:sz w:val="20"/>
                  <w:szCs w:val="20"/>
                  <w:lang w:val="cs-CZ"/>
                </w:rPr>
                <w:t xml:space="preserve">Počet obhájených prací, které vyučující vedl v období 2014 – 2018: </w:t>
              </w:r>
              <w:r>
                <w:rPr>
                  <w:b/>
                  <w:sz w:val="20"/>
                  <w:szCs w:val="20"/>
                  <w:lang w:val="cs-CZ"/>
                </w:rPr>
                <w:t xml:space="preserve">7 </w:t>
              </w:r>
              <w:r w:rsidRPr="002856CE">
                <w:rPr>
                  <w:sz w:val="20"/>
                  <w:szCs w:val="20"/>
                  <w:lang w:val="cs-CZ"/>
                </w:rPr>
                <w:t xml:space="preserve">BP, </w:t>
              </w:r>
              <w:r>
                <w:rPr>
                  <w:b/>
                  <w:sz w:val="20"/>
                  <w:szCs w:val="20"/>
                  <w:lang w:val="cs-CZ"/>
                </w:rPr>
                <w:t>2</w:t>
              </w:r>
              <w:r w:rsidRPr="002856CE">
                <w:rPr>
                  <w:sz w:val="20"/>
                  <w:szCs w:val="20"/>
                  <w:lang w:val="cs-CZ"/>
                </w:rPr>
                <w:t xml:space="preserve"> DP, </w:t>
              </w:r>
              <w:r>
                <w:rPr>
                  <w:b/>
                  <w:sz w:val="20"/>
                  <w:szCs w:val="20"/>
                  <w:lang w:val="cs-CZ"/>
                </w:rPr>
                <w:t>2</w:t>
              </w:r>
              <w:r w:rsidRPr="002856CE">
                <w:rPr>
                  <w:sz w:val="20"/>
                  <w:szCs w:val="20"/>
                  <w:lang w:val="cs-CZ"/>
                </w:rPr>
                <w:t xml:space="preserve"> DP.</w:t>
              </w:r>
            </w:ins>
          </w:p>
        </w:tc>
      </w:tr>
      <w:tr w:rsidR="0077135B" w14:paraId="4A23AC57" w14:textId="77777777" w:rsidTr="003C3745">
        <w:trPr>
          <w:cantSplit/>
          <w:ins w:id="1636" w:author="utb" w:date="2019-09-09T14:47: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DAD28D" w14:textId="77777777" w:rsidR="0077135B" w:rsidRDefault="0077135B" w:rsidP="003C3745">
            <w:pPr>
              <w:jc w:val="both"/>
              <w:rPr>
                <w:ins w:id="1637" w:author="utb" w:date="2019-09-09T14:47:00Z"/>
              </w:rPr>
            </w:pPr>
            <w:ins w:id="1638" w:author="utb" w:date="2019-09-09T14:47:00Z">
              <w:r>
                <w:rPr>
                  <w:b/>
                </w:rPr>
                <w:t xml:space="preserve">Obor habilitačního řízení </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CC3029" w14:textId="77777777" w:rsidR="0077135B" w:rsidRDefault="0077135B" w:rsidP="003C3745">
            <w:pPr>
              <w:jc w:val="both"/>
              <w:rPr>
                <w:ins w:id="1639" w:author="utb" w:date="2019-09-09T14:47:00Z"/>
              </w:rPr>
            </w:pPr>
            <w:ins w:id="1640" w:author="utb" w:date="2019-09-09T14:47: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A604C91" w14:textId="77777777" w:rsidR="0077135B" w:rsidRDefault="0077135B" w:rsidP="003C3745">
            <w:pPr>
              <w:jc w:val="both"/>
              <w:rPr>
                <w:ins w:id="1641" w:author="utb" w:date="2019-09-09T14:47:00Z"/>
              </w:rPr>
            </w:pPr>
            <w:ins w:id="1642" w:author="utb" w:date="2019-09-09T14:47:00Z">
              <w:r>
                <w:rPr>
                  <w:b/>
                </w:rPr>
                <w:t>Řízení konáno na VŠ</w:t>
              </w:r>
            </w:ins>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B662EF0" w14:textId="77777777" w:rsidR="0077135B" w:rsidRDefault="0077135B" w:rsidP="003C3745">
            <w:pPr>
              <w:jc w:val="both"/>
              <w:rPr>
                <w:ins w:id="1643" w:author="utb" w:date="2019-09-09T14:47:00Z"/>
                <w:b/>
              </w:rPr>
            </w:pPr>
            <w:ins w:id="1644" w:author="utb" w:date="2019-09-09T14:47:00Z">
              <w:r>
                <w:rPr>
                  <w:b/>
                </w:rPr>
                <w:t>Ohlasy publikací</w:t>
              </w:r>
            </w:ins>
          </w:p>
        </w:tc>
      </w:tr>
      <w:tr w:rsidR="0077135B" w14:paraId="0B0B0625" w14:textId="77777777" w:rsidTr="003C3745">
        <w:trPr>
          <w:cantSplit/>
          <w:ins w:id="1645" w:author="utb" w:date="2019-09-09T14:47:00Z"/>
        </w:trPr>
        <w:tc>
          <w:tcPr>
            <w:tcW w:w="3323" w:type="dxa"/>
            <w:gridSpan w:val="2"/>
            <w:tcBorders>
              <w:top w:val="single" w:sz="4" w:space="0" w:color="auto"/>
              <w:left w:val="single" w:sz="4" w:space="0" w:color="auto"/>
              <w:bottom w:val="single" w:sz="4" w:space="0" w:color="auto"/>
              <w:right w:val="single" w:sz="4" w:space="0" w:color="auto"/>
            </w:tcBorders>
          </w:tcPr>
          <w:p w14:paraId="559768E2" w14:textId="77777777" w:rsidR="0077135B" w:rsidRPr="00827804" w:rsidRDefault="0077135B" w:rsidP="003C3745">
            <w:pPr>
              <w:pStyle w:val="western"/>
              <w:spacing w:before="40" w:beforeAutospacing="0" w:after="40" w:line="240" w:lineRule="auto"/>
              <w:rPr>
                <w:ins w:id="1646" w:author="utb" w:date="2019-09-09T14:47:00Z"/>
              </w:rPr>
            </w:pPr>
            <w:ins w:id="1647" w:author="utb" w:date="2019-09-09T14:47:00Z">
              <w:r>
                <w:t>Řízení strojů a procesů</w:t>
              </w:r>
            </w:ins>
          </w:p>
        </w:tc>
        <w:tc>
          <w:tcPr>
            <w:tcW w:w="2244" w:type="dxa"/>
            <w:gridSpan w:val="2"/>
            <w:tcBorders>
              <w:top w:val="single" w:sz="4" w:space="0" w:color="auto"/>
              <w:left w:val="single" w:sz="4" w:space="0" w:color="auto"/>
              <w:bottom w:val="single" w:sz="4" w:space="0" w:color="auto"/>
              <w:right w:val="single" w:sz="4" w:space="0" w:color="auto"/>
            </w:tcBorders>
          </w:tcPr>
          <w:p w14:paraId="2C9F99CB" w14:textId="77777777" w:rsidR="0077135B" w:rsidRPr="00827804" w:rsidRDefault="0077135B" w:rsidP="003C3745">
            <w:pPr>
              <w:pStyle w:val="western"/>
              <w:spacing w:before="40" w:beforeAutospacing="0" w:after="40" w:line="240" w:lineRule="auto"/>
              <w:rPr>
                <w:ins w:id="1648" w:author="utb" w:date="2019-09-09T14:47:00Z"/>
              </w:rPr>
            </w:pPr>
            <w:ins w:id="1649" w:author="utb" w:date="2019-09-09T14:47:00Z">
              <w:r>
                <w:t>2003</w:t>
              </w:r>
            </w:ins>
          </w:p>
        </w:tc>
        <w:tc>
          <w:tcPr>
            <w:tcW w:w="2054" w:type="dxa"/>
            <w:gridSpan w:val="3"/>
            <w:tcBorders>
              <w:top w:val="single" w:sz="4" w:space="0" w:color="auto"/>
              <w:left w:val="single" w:sz="4" w:space="0" w:color="auto"/>
              <w:bottom w:val="single" w:sz="4" w:space="0" w:color="auto"/>
              <w:right w:val="single" w:sz="12" w:space="0" w:color="auto"/>
            </w:tcBorders>
          </w:tcPr>
          <w:p w14:paraId="01DBC59C" w14:textId="77777777" w:rsidR="0077135B" w:rsidRPr="00827804" w:rsidRDefault="0077135B" w:rsidP="003C3745">
            <w:pPr>
              <w:pStyle w:val="western"/>
              <w:spacing w:before="40" w:beforeAutospacing="0" w:after="40" w:line="240" w:lineRule="auto"/>
              <w:rPr>
                <w:ins w:id="1650" w:author="utb" w:date="2019-09-09T14:47:00Z"/>
              </w:rPr>
            </w:pPr>
            <w:ins w:id="1651" w:author="utb" w:date="2019-09-09T14:47:00Z">
              <w:r w:rsidRPr="002D5AE1">
                <w:t>VŠB-TU Ostrava</w:t>
              </w:r>
            </w:ins>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738A260" w14:textId="77777777" w:rsidR="0077135B" w:rsidRDefault="0077135B" w:rsidP="003C3745">
            <w:pPr>
              <w:jc w:val="both"/>
              <w:rPr>
                <w:ins w:id="1652" w:author="utb" w:date="2019-09-09T14:47:00Z"/>
              </w:rPr>
            </w:pPr>
            <w:ins w:id="1653" w:author="utb" w:date="2019-09-09T14:47:00Z">
              <w:r>
                <w:rPr>
                  <w:b/>
                </w:rPr>
                <w:t>WOS</w:t>
              </w:r>
            </w:ins>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BA1945" w14:textId="77777777" w:rsidR="0077135B" w:rsidRDefault="0077135B" w:rsidP="003C3745">
            <w:pPr>
              <w:jc w:val="both"/>
              <w:rPr>
                <w:ins w:id="1654" w:author="utb" w:date="2019-09-09T14:47:00Z"/>
                <w:sz w:val="18"/>
              </w:rPr>
            </w:pPr>
            <w:ins w:id="1655" w:author="utb" w:date="2019-09-09T14:47:00Z">
              <w:r>
                <w:rPr>
                  <w:b/>
                  <w:sz w:val="18"/>
                </w:rPr>
                <w:t>Scopus</w:t>
              </w:r>
            </w:ins>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38680EC2" w14:textId="77777777" w:rsidR="0077135B" w:rsidRDefault="0077135B" w:rsidP="003C3745">
            <w:pPr>
              <w:jc w:val="both"/>
              <w:rPr>
                <w:ins w:id="1656" w:author="utb" w:date="2019-09-09T14:47:00Z"/>
              </w:rPr>
            </w:pPr>
            <w:ins w:id="1657" w:author="utb" w:date="2019-09-09T14:47:00Z">
              <w:r>
                <w:rPr>
                  <w:b/>
                  <w:sz w:val="18"/>
                </w:rPr>
                <w:t>ostatní</w:t>
              </w:r>
            </w:ins>
          </w:p>
        </w:tc>
      </w:tr>
      <w:tr w:rsidR="0077135B" w:rsidRPr="002856CE" w14:paraId="5DA8DFF3" w14:textId="77777777" w:rsidTr="003C3745">
        <w:trPr>
          <w:cantSplit/>
          <w:trHeight w:val="70"/>
          <w:ins w:id="1658" w:author="utb" w:date="2019-09-09T14:47:00Z"/>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F75F81" w14:textId="77777777" w:rsidR="0077135B" w:rsidRDefault="0077135B" w:rsidP="003C3745">
            <w:pPr>
              <w:jc w:val="both"/>
              <w:rPr>
                <w:ins w:id="1659" w:author="utb" w:date="2019-09-09T14:47:00Z"/>
              </w:rPr>
            </w:pPr>
            <w:ins w:id="1660" w:author="utb" w:date="2019-09-09T14:47:00Z">
              <w:r>
                <w:rPr>
                  <w:b/>
                </w:rPr>
                <w:t>Obor jmenovacího řízení</w:t>
              </w:r>
            </w:ins>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17BC31" w14:textId="77777777" w:rsidR="0077135B" w:rsidRDefault="0077135B" w:rsidP="003C3745">
            <w:pPr>
              <w:jc w:val="both"/>
              <w:rPr>
                <w:ins w:id="1661" w:author="utb" w:date="2019-09-09T14:47:00Z"/>
              </w:rPr>
            </w:pPr>
            <w:ins w:id="1662" w:author="utb" w:date="2019-09-09T14:47:00Z">
              <w:r>
                <w:rPr>
                  <w:b/>
                </w:rPr>
                <w:t>Rok udělení hodnosti</w:t>
              </w:r>
            </w:ins>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29B85F5" w14:textId="77777777" w:rsidR="0077135B" w:rsidRDefault="0077135B" w:rsidP="003C3745">
            <w:pPr>
              <w:jc w:val="both"/>
              <w:rPr>
                <w:ins w:id="1663" w:author="utb" w:date="2019-09-09T14:47:00Z"/>
              </w:rPr>
            </w:pPr>
            <w:ins w:id="1664" w:author="utb" w:date="2019-09-09T14:47:00Z">
              <w:r>
                <w:rPr>
                  <w:b/>
                </w:rPr>
                <w:t>Řízení konáno na VŠ</w:t>
              </w:r>
            </w:ins>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36EE00B" w14:textId="77777777" w:rsidR="0077135B" w:rsidRPr="00827804" w:rsidRDefault="0077135B" w:rsidP="003C3745">
            <w:pPr>
              <w:pStyle w:val="western"/>
              <w:spacing w:before="40" w:beforeAutospacing="0"/>
              <w:ind w:left="57" w:right="57"/>
              <w:rPr>
                <w:ins w:id="1665" w:author="utb" w:date="2019-09-09T14:47:00Z"/>
                <w:b/>
              </w:rPr>
            </w:pPr>
            <w:ins w:id="1666" w:author="utb" w:date="2019-09-09T14:47:00Z">
              <w:r>
                <w:rPr>
                  <w:b/>
                </w:rPr>
                <w:t>82</w:t>
              </w:r>
            </w:ins>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F95F03F" w14:textId="77777777" w:rsidR="0077135B" w:rsidRPr="00827804" w:rsidRDefault="0077135B" w:rsidP="003C3745">
            <w:pPr>
              <w:pStyle w:val="western"/>
              <w:spacing w:before="40" w:beforeAutospacing="0"/>
              <w:ind w:left="57" w:right="57"/>
              <w:rPr>
                <w:ins w:id="1667" w:author="utb" w:date="2019-09-09T14:47:00Z"/>
                <w:b/>
              </w:rPr>
            </w:pPr>
            <w:ins w:id="1668" w:author="utb" w:date="2019-09-09T14:47:00Z">
              <w:r>
                <w:rPr>
                  <w:b/>
                </w:rPr>
                <w:t>93</w:t>
              </w:r>
            </w:ins>
          </w:p>
        </w:tc>
        <w:tc>
          <w:tcPr>
            <w:tcW w:w="815" w:type="dxa"/>
            <w:vMerge w:val="restart"/>
            <w:tcBorders>
              <w:top w:val="single" w:sz="4" w:space="0" w:color="auto"/>
              <w:left w:val="single" w:sz="4" w:space="0" w:color="auto"/>
              <w:bottom w:val="single" w:sz="4" w:space="0" w:color="auto"/>
              <w:right w:val="single" w:sz="4" w:space="0" w:color="auto"/>
            </w:tcBorders>
          </w:tcPr>
          <w:p w14:paraId="262E6A18" w14:textId="77777777" w:rsidR="0077135B" w:rsidRPr="002856CE" w:rsidRDefault="0077135B" w:rsidP="003C3745">
            <w:pPr>
              <w:pStyle w:val="western"/>
              <w:spacing w:before="40" w:beforeAutospacing="0" w:line="240" w:lineRule="auto"/>
              <w:ind w:left="57" w:right="57"/>
              <w:rPr>
                <w:ins w:id="1669" w:author="utb" w:date="2019-09-09T14:47:00Z"/>
                <w:b/>
                <w:sz w:val="18"/>
                <w:szCs w:val="18"/>
              </w:rPr>
            </w:pPr>
            <w:ins w:id="1670" w:author="utb" w:date="2019-09-09T14:47:00Z">
              <w:r w:rsidRPr="002856CE">
                <w:rPr>
                  <w:b/>
                  <w:sz w:val="18"/>
                  <w:szCs w:val="18"/>
                </w:rPr>
                <w:t>neevid.</w:t>
              </w:r>
            </w:ins>
          </w:p>
        </w:tc>
      </w:tr>
      <w:tr w:rsidR="0077135B" w14:paraId="38ED9C49" w14:textId="77777777" w:rsidTr="003C3745">
        <w:trPr>
          <w:trHeight w:val="205"/>
          <w:ins w:id="1671" w:author="utb" w:date="2019-09-09T14:47:00Z"/>
        </w:trPr>
        <w:tc>
          <w:tcPr>
            <w:tcW w:w="3323" w:type="dxa"/>
            <w:gridSpan w:val="2"/>
            <w:tcBorders>
              <w:top w:val="single" w:sz="4" w:space="0" w:color="auto"/>
              <w:left w:val="single" w:sz="4" w:space="0" w:color="auto"/>
              <w:bottom w:val="single" w:sz="4" w:space="0" w:color="auto"/>
              <w:right w:val="single" w:sz="4" w:space="0" w:color="auto"/>
            </w:tcBorders>
          </w:tcPr>
          <w:p w14:paraId="32A46730" w14:textId="77777777" w:rsidR="0077135B" w:rsidRDefault="0077135B" w:rsidP="003C3745">
            <w:pPr>
              <w:spacing w:before="40" w:after="40"/>
              <w:jc w:val="both"/>
              <w:rPr>
                <w:ins w:id="1672" w:author="utb" w:date="2019-09-09T14:47:00Z"/>
              </w:rPr>
            </w:pPr>
            <w:ins w:id="1673" w:author="utb" w:date="2019-09-09T14:47:00Z">
              <w:r>
                <w:t>Řízení strojů a procesů</w:t>
              </w:r>
            </w:ins>
          </w:p>
        </w:tc>
        <w:tc>
          <w:tcPr>
            <w:tcW w:w="2244" w:type="dxa"/>
            <w:gridSpan w:val="2"/>
            <w:tcBorders>
              <w:top w:val="single" w:sz="4" w:space="0" w:color="auto"/>
              <w:left w:val="single" w:sz="4" w:space="0" w:color="auto"/>
              <w:bottom w:val="single" w:sz="4" w:space="0" w:color="auto"/>
              <w:right w:val="single" w:sz="4" w:space="0" w:color="auto"/>
            </w:tcBorders>
          </w:tcPr>
          <w:p w14:paraId="68176437" w14:textId="77777777" w:rsidR="0077135B" w:rsidRDefault="0077135B" w:rsidP="003C3745">
            <w:pPr>
              <w:spacing w:before="40" w:after="40"/>
              <w:jc w:val="both"/>
              <w:rPr>
                <w:ins w:id="1674" w:author="utb" w:date="2019-09-09T14:47:00Z"/>
              </w:rPr>
            </w:pPr>
            <w:ins w:id="1675" w:author="utb" w:date="2019-09-09T14:47:00Z">
              <w:r>
                <w:t>2013</w:t>
              </w:r>
            </w:ins>
          </w:p>
        </w:tc>
        <w:tc>
          <w:tcPr>
            <w:tcW w:w="2054" w:type="dxa"/>
            <w:gridSpan w:val="3"/>
            <w:tcBorders>
              <w:top w:val="single" w:sz="4" w:space="0" w:color="auto"/>
              <w:left w:val="single" w:sz="4" w:space="0" w:color="auto"/>
              <w:bottom w:val="single" w:sz="4" w:space="0" w:color="auto"/>
              <w:right w:val="single" w:sz="12" w:space="0" w:color="auto"/>
            </w:tcBorders>
          </w:tcPr>
          <w:p w14:paraId="646C92A1" w14:textId="77777777" w:rsidR="0077135B" w:rsidRDefault="0077135B" w:rsidP="003C3745">
            <w:pPr>
              <w:spacing w:before="40" w:after="40"/>
              <w:jc w:val="both"/>
              <w:rPr>
                <w:ins w:id="1676" w:author="utb" w:date="2019-09-09T14:47:00Z"/>
              </w:rPr>
            </w:pPr>
            <w:ins w:id="1677" w:author="utb" w:date="2019-09-09T14:47:00Z">
              <w:r>
                <w:t>UTB ve Zlíně</w:t>
              </w:r>
            </w:ins>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44225F9" w14:textId="77777777" w:rsidR="0077135B" w:rsidRDefault="0077135B" w:rsidP="003C3745">
            <w:pPr>
              <w:rPr>
                <w:ins w:id="1678" w:author="utb" w:date="2019-09-09T14:47:00Z"/>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B7821E" w14:textId="77777777" w:rsidR="0077135B" w:rsidRDefault="0077135B" w:rsidP="003C3745">
            <w:pPr>
              <w:rPr>
                <w:ins w:id="1679" w:author="utb" w:date="2019-09-09T14:47:00Z"/>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307AFBC" w14:textId="77777777" w:rsidR="0077135B" w:rsidRDefault="0077135B" w:rsidP="003C3745">
            <w:pPr>
              <w:rPr>
                <w:ins w:id="1680" w:author="utb" w:date="2019-09-09T14:47:00Z"/>
                <w:b/>
              </w:rPr>
            </w:pPr>
          </w:p>
        </w:tc>
      </w:tr>
      <w:tr w:rsidR="0077135B" w14:paraId="7A1AFFC2" w14:textId="77777777" w:rsidTr="003C3745">
        <w:trPr>
          <w:ins w:id="1681" w:author="utb" w:date="2019-09-09T14:4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E915FF5" w14:textId="77777777" w:rsidR="0077135B" w:rsidRDefault="0077135B" w:rsidP="003C3745">
            <w:pPr>
              <w:jc w:val="both"/>
              <w:rPr>
                <w:ins w:id="1682" w:author="utb" w:date="2019-09-09T14:47:00Z"/>
                <w:b/>
              </w:rPr>
            </w:pPr>
            <w:ins w:id="1683" w:author="utb" w:date="2019-09-09T14:47:00Z">
              <w:r>
                <w:rPr>
                  <w:b/>
                </w:rPr>
                <w:t xml:space="preserve">Přehled o nejvýznamnější publikační a další tvůrčí činnosti nebo další profesní činnosti u odborníků z praxe vztahující se k zabezpečovaným předmětům </w:t>
              </w:r>
            </w:ins>
          </w:p>
        </w:tc>
      </w:tr>
      <w:tr w:rsidR="0077135B" w14:paraId="47DCC14E" w14:textId="77777777" w:rsidTr="003C3745">
        <w:trPr>
          <w:trHeight w:val="2347"/>
          <w:ins w:id="1684" w:author="utb" w:date="2019-09-09T14:47:00Z"/>
        </w:trPr>
        <w:tc>
          <w:tcPr>
            <w:tcW w:w="9854" w:type="dxa"/>
            <w:gridSpan w:val="13"/>
            <w:tcBorders>
              <w:top w:val="single" w:sz="4" w:space="0" w:color="auto"/>
              <w:left w:val="single" w:sz="4" w:space="0" w:color="auto"/>
              <w:bottom w:val="single" w:sz="4" w:space="0" w:color="auto"/>
              <w:right w:val="single" w:sz="4" w:space="0" w:color="auto"/>
            </w:tcBorders>
            <w:shd w:val="clear" w:color="auto" w:fill="auto"/>
          </w:tcPr>
          <w:p w14:paraId="78D2B9CC" w14:textId="77777777" w:rsidR="0077135B" w:rsidRPr="00007158" w:rsidRDefault="0077135B" w:rsidP="003C3745">
            <w:pPr>
              <w:jc w:val="both"/>
              <w:rPr>
                <w:ins w:id="1685" w:author="utb" w:date="2019-09-09T14:47:00Z"/>
                <w:sz w:val="18"/>
              </w:rPr>
            </w:pPr>
            <w:ins w:id="1686" w:author="utb" w:date="2019-09-09T14:47:00Z">
              <w:r w:rsidRPr="00007158">
                <w:rPr>
                  <w:b/>
                  <w:sz w:val="18"/>
                </w:rPr>
                <w:t>J</w:t>
              </w:r>
              <w:r w:rsidRPr="00007158">
                <w:rPr>
                  <w:b/>
                  <w:caps/>
                  <w:sz w:val="18"/>
                </w:rPr>
                <w:t>anáčová</w:t>
              </w:r>
              <w:r w:rsidRPr="00007158">
                <w:rPr>
                  <w:b/>
                  <w:sz w:val="18"/>
                </w:rPr>
                <w:t>, D.(65%)</w:t>
              </w:r>
              <w:r w:rsidRPr="00007158">
                <w:rPr>
                  <w:sz w:val="18"/>
                </w:rPr>
                <w:t>; V</w:t>
              </w:r>
              <w:r w:rsidRPr="00007158">
                <w:rPr>
                  <w:caps/>
                  <w:sz w:val="18"/>
                </w:rPr>
                <w:t>ašek</w:t>
              </w:r>
              <w:r w:rsidRPr="00007158">
                <w:rPr>
                  <w:sz w:val="18"/>
                </w:rPr>
                <w:t>, V.; </w:t>
              </w:r>
              <w:r w:rsidRPr="00007158">
                <w:rPr>
                  <w:caps/>
                  <w:sz w:val="18"/>
                </w:rPr>
                <w:t>Pitel´</w:t>
              </w:r>
              <w:r w:rsidRPr="00007158">
                <w:rPr>
                  <w:sz w:val="18"/>
                </w:rPr>
                <w:t>, J.; V</w:t>
              </w:r>
              <w:r w:rsidRPr="00007158">
                <w:rPr>
                  <w:caps/>
                  <w:sz w:val="18"/>
                </w:rPr>
                <w:t>ítečková</w:t>
              </w:r>
              <w:r w:rsidRPr="00007158">
                <w:rPr>
                  <w:sz w:val="18"/>
                </w:rPr>
                <w:t>, M.; D</w:t>
              </w:r>
              <w:r w:rsidRPr="00007158">
                <w:rPr>
                  <w:caps/>
                  <w:sz w:val="18"/>
                </w:rPr>
                <w:t>rga</w:t>
              </w:r>
              <w:r w:rsidRPr="00007158">
                <w:rPr>
                  <w:sz w:val="18"/>
                </w:rPr>
                <w:t>, R.; K</w:t>
              </w:r>
              <w:r w:rsidRPr="00007158">
                <w:rPr>
                  <w:caps/>
                  <w:sz w:val="18"/>
                </w:rPr>
                <w:t>řenek</w:t>
              </w:r>
              <w:r w:rsidRPr="00007158">
                <w:rPr>
                  <w:sz w:val="18"/>
                </w:rPr>
                <w:t>, J.; L</w:t>
              </w:r>
              <w:r w:rsidRPr="00007158">
                <w:rPr>
                  <w:caps/>
                  <w:sz w:val="18"/>
                </w:rPr>
                <w:t>íška</w:t>
              </w:r>
              <w:r w:rsidRPr="00007158">
                <w:rPr>
                  <w:sz w:val="18"/>
                </w:rPr>
                <w:t xml:space="preserve">, O. Modeling of the ecological separation process of printed circuit boards. In MATEC  Les Ulis : EDP Sciences, </w:t>
              </w:r>
              <w:r w:rsidRPr="00007158">
                <w:rPr>
                  <w:b/>
                  <w:sz w:val="18"/>
                </w:rPr>
                <w:t>2018</w:t>
              </w:r>
              <w:r w:rsidRPr="00007158">
                <w:rPr>
                  <w:sz w:val="18"/>
                </w:rPr>
                <w:t xml:space="preserve">, s. nestr. ISSN 2261-236X. </w:t>
              </w:r>
            </w:ins>
          </w:p>
          <w:p w14:paraId="472EBEEB" w14:textId="77777777" w:rsidR="0077135B" w:rsidRPr="00007158" w:rsidRDefault="0077135B" w:rsidP="003C3745">
            <w:pPr>
              <w:jc w:val="both"/>
              <w:rPr>
                <w:ins w:id="1687" w:author="utb" w:date="2019-09-09T14:47:00Z"/>
                <w:b/>
                <w:sz w:val="18"/>
              </w:rPr>
            </w:pPr>
          </w:p>
          <w:p w14:paraId="675F284B" w14:textId="77777777" w:rsidR="0077135B" w:rsidRPr="00007158" w:rsidRDefault="0077135B" w:rsidP="003C3745">
            <w:pPr>
              <w:jc w:val="both"/>
              <w:rPr>
                <w:ins w:id="1688" w:author="utb" w:date="2019-09-09T14:47:00Z"/>
                <w:sz w:val="18"/>
              </w:rPr>
            </w:pPr>
            <w:ins w:id="1689" w:author="utb" w:date="2019-09-09T14:47:00Z">
              <w:r w:rsidRPr="00007158">
                <w:rPr>
                  <w:b/>
                  <w:sz w:val="18"/>
                </w:rPr>
                <w:t>J</w:t>
              </w:r>
              <w:r w:rsidRPr="00007158">
                <w:rPr>
                  <w:b/>
                  <w:caps/>
                  <w:sz w:val="18"/>
                </w:rPr>
                <w:t>anáčová</w:t>
              </w:r>
              <w:r w:rsidRPr="00007158">
                <w:rPr>
                  <w:b/>
                  <w:sz w:val="18"/>
                </w:rPr>
                <w:t>, D.(50%)</w:t>
              </w:r>
              <w:r w:rsidRPr="00007158">
                <w:rPr>
                  <w:sz w:val="18"/>
                </w:rPr>
                <w:t>; K</w:t>
              </w:r>
              <w:r w:rsidRPr="00007158">
                <w:rPr>
                  <w:caps/>
                  <w:sz w:val="18"/>
                </w:rPr>
                <w:t>olomazní</w:t>
              </w:r>
              <w:r w:rsidRPr="00007158">
                <w:rPr>
                  <w:sz w:val="18"/>
                </w:rPr>
                <w:t>k, K.; M</w:t>
              </w:r>
              <w:r w:rsidRPr="00007158">
                <w:rPr>
                  <w:caps/>
                  <w:sz w:val="18"/>
                </w:rPr>
                <w:t>okrejš</w:t>
              </w:r>
              <w:r w:rsidRPr="00007158">
                <w:rPr>
                  <w:sz w:val="18"/>
                </w:rPr>
                <w:t>, P.; V</w:t>
              </w:r>
              <w:r w:rsidRPr="00007158">
                <w:rPr>
                  <w:caps/>
                  <w:sz w:val="18"/>
                </w:rPr>
                <w:t>ašek</w:t>
              </w:r>
              <w:r w:rsidRPr="00007158">
                <w:rPr>
                  <w:sz w:val="18"/>
                </w:rPr>
                <w:t>, V.; L</w:t>
              </w:r>
              <w:r w:rsidRPr="00007158">
                <w:rPr>
                  <w:caps/>
                  <w:sz w:val="18"/>
                </w:rPr>
                <w:t>íška</w:t>
              </w:r>
              <w:r w:rsidRPr="00007158">
                <w:rPr>
                  <w:sz w:val="18"/>
                </w:rPr>
                <w:t xml:space="preserve">, O. The balance model for heat transport from hydrolytic reaction. In MATEC Web of Conferences. Les Ulis : EDP Sciences, </w:t>
              </w:r>
              <w:r w:rsidRPr="00007158">
                <w:rPr>
                  <w:b/>
                  <w:sz w:val="18"/>
                </w:rPr>
                <w:t>2017</w:t>
              </w:r>
              <w:r w:rsidRPr="00007158">
                <w:rPr>
                  <w:sz w:val="18"/>
                </w:rPr>
                <w:t>, s. nestr.. ISSN 2261-236X</w:t>
              </w:r>
            </w:ins>
          </w:p>
          <w:p w14:paraId="4899A6CD" w14:textId="77777777" w:rsidR="0077135B" w:rsidRPr="00007158" w:rsidRDefault="0077135B" w:rsidP="003C3745">
            <w:pPr>
              <w:jc w:val="both"/>
              <w:rPr>
                <w:ins w:id="1690" w:author="utb" w:date="2019-09-09T14:47:00Z"/>
                <w:b/>
                <w:sz w:val="18"/>
              </w:rPr>
            </w:pPr>
          </w:p>
          <w:p w14:paraId="49A0F358" w14:textId="77777777" w:rsidR="0077135B" w:rsidRPr="00007158" w:rsidRDefault="0077135B" w:rsidP="003C3745">
            <w:pPr>
              <w:jc w:val="both"/>
              <w:rPr>
                <w:ins w:id="1691" w:author="utb" w:date="2019-09-09T14:47:00Z"/>
                <w:sz w:val="18"/>
              </w:rPr>
            </w:pPr>
            <w:ins w:id="1692" w:author="utb" w:date="2019-09-09T14:47:00Z">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(60%)</w:t>
              </w:r>
              <w:r w:rsidRPr="00007158">
                <w:rPr>
                  <w:sz w:val="18"/>
                </w:rPr>
                <w:t>, K</w:t>
              </w:r>
              <w:r w:rsidRPr="00007158">
                <w:rPr>
                  <w:caps/>
                  <w:sz w:val="18"/>
                </w:rPr>
                <w:t>řenek</w:t>
              </w:r>
              <w:r w:rsidRPr="00007158">
                <w:rPr>
                  <w:sz w:val="18"/>
                </w:rPr>
                <w:t>, J., V</w:t>
              </w:r>
              <w:r w:rsidRPr="00007158">
                <w:rPr>
                  <w:caps/>
                  <w:sz w:val="18"/>
                </w:rPr>
                <w:t>ítečková</w:t>
              </w:r>
              <w:r w:rsidRPr="00007158">
                <w:rPr>
                  <w:sz w:val="18"/>
                </w:rPr>
                <w:t>, M. a V. V</w:t>
              </w:r>
              <w:r w:rsidRPr="00007158">
                <w:rPr>
                  <w:caps/>
                  <w:sz w:val="18"/>
                </w:rPr>
                <w:t>ašek</w:t>
              </w:r>
              <w:r w:rsidRPr="00007158">
                <w:rPr>
                  <w:sz w:val="18"/>
                </w:rPr>
                <w:t xml:space="preserve">. Ecology treatment of printed circuit boards. Acta Mechanica Slovaca, </w:t>
              </w:r>
              <w:r w:rsidRPr="00007158">
                <w:rPr>
                  <w:b/>
                  <w:sz w:val="18"/>
                </w:rPr>
                <w:t>2017</w:t>
              </w:r>
              <w:r w:rsidRPr="00007158">
                <w:rPr>
                  <w:sz w:val="18"/>
                </w:rPr>
                <w:t>, 21(4), 28-32, ISSN 1335-2393.</w:t>
              </w:r>
            </w:ins>
          </w:p>
          <w:p w14:paraId="3EA44DE3" w14:textId="77777777" w:rsidR="0077135B" w:rsidRPr="00007158" w:rsidRDefault="0077135B" w:rsidP="003C3745">
            <w:pPr>
              <w:jc w:val="both"/>
              <w:rPr>
                <w:ins w:id="1693" w:author="utb" w:date="2019-09-09T14:47:00Z"/>
                <w:sz w:val="18"/>
              </w:rPr>
            </w:pPr>
          </w:p>
          <w:p w14:paraId="404CCBEA" w14:textId="77777777" w:rsidR="0077135B" w:rsidRPr="00007158" w:rsidRDefault="0077135B" w:rsidP="003C3745">
            <w:pPr>
              <w:jc w:val="both"/>
              <w:rPr>
                <w:ins w:id="1694" w:author="utb" w:date="2019-09-09T14:47:00Z"/>
                <w:sz w:val="18"/>
              </w:rPr>
            </w:pPr>
            <w:ins w:id="1695" w:author="utb" w:date="2019-09-09T14:47:00Z">
              <w:r w:rsidRPr="00007158">
                <w:rPr>
                  <w:sz w:val="18"/>
                </w:rPr>
                <w:t>S</w:t>
              </w:r>
              <w:r w:rsidRPr="00007158">
                <w:rPr>
                  <w:caps/>
                  <w:sz w:val="18"/>
                </w:rPr>
                <w:t>viatski</w:t>
              </w:r>
              <w:r w:rsidRPr="00007158">
                <w:rPr>
                  <w:sz w:val="18"/>
                </w:rPr>
                <w:t>, V., R</w:t>
              </w:r>
              <w:r w:rsidRPr="00007158">
                <w:rPr>
                  <w:caps/>
                  <w:sz w:val="18"/>
                </w:rPr>
                <w:t>epko</w:t>
              </w:r>
              <w:r w:rsidRPr="00007158">
                <w:rPr>
                  <w:sz w:val="18"/>
                </w:rPr>
                <w:t xml:space="preserve">, A., </w:t>
              </w:r>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(25%)</w:t>
              </w:r>
              <w:r w:rsidRPr="00007158">
                <w:rPr>
                  <w:sz w:val="18"/>
                </w:rPr>
                <w:t>, I</w:t>
              </w:r>
              <w:r w:rsidRPr="00007158">
                <w:rPr>
                  <w:caps/>
                  <w:sz w:val="18"/>
                </w:rPr>
                <w:t>vandič</w:t>
              </w:r>
              <w:r w:rsidRPr="00007158">
                <w:rPr>
                  <w:sz w:val="18"/>
                </w:rPr>
                <w:t>, Ž., P</w:t>
              </w:r>
              <w:r w:rsidRPr="00007158">
                <w:rPr>
                  <w:caps/>
                  <w:sz w:val="18"/>
                </w:rPr>
                <w:t>erminova</w:t>
              </w:r>
              <w:r w:rsidRPr="00007158">
                <w:rPr>
                  <w:sz w:val="18"/>
                </w:rPr>
                <w:t>, O. a Y. N</w:t>
              </w:r>
              <w:r w:rsidRPr="00007158">
                <w:rPr>
                  <w:caps/>
                  <w:sz w:val="18"/>
                </w:rPr>
                <w:t>ikitin</w:t>
              </w:r>
              <w:r w:rsidRPr="00007158">
                <w:rPr>
                  <w:sz w:val="18"/>
                </w:rPr>
                <w:t xml:space="preserve">. Regeneration of a fibrous sorbent based on a centrifugal process for environmental geology of oil and groundwater degradation. </w:t>
              </w:r>
              <w:r w:rsidRPr="00007158">
                <w:rPr>
                  <w:i/>
                  <w:iCs/>
                  <w:sz w:val="18"/>
                </w:rPr>
                <w:t>Acta Montanistica Slovaca</w:t>
              </w:r>
              <w:r w:rsidRPr="00007158">
                <w:rPr>
                  <w:sz w:val="18"/>
                </w:rPr>
                <w:t xml:space="preserve">, </w:t>
              </w:r>
              <w:r w:rsidRPr="00007158">
                <w:rPr>
                  <w:b/>
                  <w:sz w:val="18"/>
                </w:rPr>
                <w:t>2016</w:t>
              </w:r>
              <w:r w:rsidRPr="00007158">
                <w:rPr>
                  <w:sz w:val="18"/>
                </w:rPr>
                <w:t xml:space="preserve">, roč. 21, č. 4, s. 272-279. ISSN 1335-1788. </w:t>
              </w:r>
            </w:ins>
          </w:p>
          <w:p w14:paraId="5D37B0AA" w14:textId="77777777" w:rsidR="0077135B" w:rsidRPr="00007158" w:rsidRDefault="0077135B" w:rsidP="003C3745">
            <w:pPr>
              <w:jc w:val="both"/>
              <w:rPr>
                <w:ins w:id="1696" w:author="utb" w:date="2019-09-09T14:47:00Z"/>
                <w:b/>
                <w:sz w:val="18"/>
              </w:rPr>
            </w:pPr>
          </w:p>
          <w:p w14:paraId="3C814FBC" w14:textId="77777777" w:rsidR="0077135B" w:rsidRPr="00442AF8" w:rsidRDefault="0077135B" w:rsidP="003C3745">
            <w:pPr>
              <w:jc w:val="both"/>
              <w:rPr>
                <w:ins w:id="1697" w:author="utb" w:date="2019-09-09T14:47:00Z"/>
              </w:rPr>
            </w:pPr>
            <w:ins w:id="1698" w:author="utb" w:date="2019-09-09T14:47:00Z">
              <w:r w:rsidRPr="00007158">
                <w:rPr>
                  <w:b/>
                  <w:sz w:val="18"/>
                </w:rPr>
                <w:t>J</w:t>
              </w:r>
              <w:r w:rsidRPr="00007158">
                <w:rPr>
                  <w:b/>
                  <w:caps/>
                  <w:sz w:val="18"/>
                </w:rPr>
                <w:t>anáčová</w:t>
              </w:r>
              <w:r w:rsidRPr="00007158">
                <w:rPr>
                  <w:b/>
                  <w:sz w:val="18"/>
                </w:rPr>
                <w:t>, D.(40%)</w:t>
              </w:r>
              <w:r w:rsidRPr="00007158">
                <w:rPr>
                  <w:sz w:val="18"/>
                </w:rPr>
                <w:t>; V</w:t>
              </w:r>
              <w:r w:rsidRPr="00007158">
                <w:rPr>
                  <w:caps/>
                  <w:sz w:val="18"/>
                </w:rPr>
                <w:t>ašek</w:t>
              </w:r>
              <w:r w:rsidRPr="00007158">
                <w:rPr>
                  <w:sz w:val="18"/>
                </w:rPr>
                <w:t>, V.; K</w:t>
              </w:r>
              <w:r w:rsidRPr="00007158">
                <w:rPr>
                  <w:caps/>
                  <w:sz w:val="18"/>
                </w:rPr>
                <w:t>olomazník</w:t>
              </w:r>
              <w:r w:rsidRPr="00007158">
                <w:rPr>
                  <w:sz w:val="18"/>
                </w:rPr>
                <w:t xml:space="preserve">, K.. The cost function for extraction of bound component from material. In Latest Trends on Systems. Vol. II. Rhodes : Europment, </w:t>
              </w:r>
              <w:r w:rsidRPr="00007158">
                <w:rPr>
                  <w:b/>
                  <w:sz w:val="18"/>
                </w:rPr>
                <w:t>2014</w:t>
              </w:r>
              <w:r w:rsidRPr="00007158">
                <w:rPr>
                  <w:sz w:val="18"/>
                </w:rPr>
                <w:t>, s. 395-398. ISSN 1790-5117. ISBN 978-1-61804-244-6.</w:t>
              </w:r>
            </w:ins>
          </w:p>
        </w:tc>
      </w:tr>
      <w:tr w:rsidR="0077135B" w14:paraId="7AE8D66F" w14:textId="77777777" w:rsidTr="003C3745">
        <w:trPr>
          <w:trHeight w:val="218"/>
          <w:ins w:id="1699" w:author="utb" w:date="2019-09-09T14:47:00Z"/>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AF09749" w14:textId="77777777" w:rsidR="0077135B" w:rsidRDefault="0077135B" w:rsidP="003C3745">
            <w:pPr>
              <w:rPr>
                <w:ins w:id="1700" w:author="utb" w:date="2019-09-09T14:47:00Z"/>
                <w:b/>
              </w:rPr>
            </w:pPr>
            <w:ins w:id="1701" w:author="utb" w:date="2019-09-09T14:47:00Z">
              <w:r>
                <w:rPr>
                  <w:b/>
                </w:rPr>
                <w:t>Působení v zahraničí</w:t>
              </w:r>
            </w:ins>
          </w:p>
        </w:tc>
      </w:tr>
      <w:tr w:rsidR="0077135B" w14:paraId="658D3EDC" w14:textId="77777777" w:rsidTr="003C3745">
        <w:trPr>
          <w:trHeight w:val="328"/>
          <w:ins w:id="1702" w:author="utb" w:date="2019-09-09T14:47:00Z"/>
        </w:trPr>
        <w:tc>
          <w:tcPr>
            <w:tcW w:w="9854" w:type="dxa"/>
            <w:gridSpan w:val="13"/>
            <w:tcBorders>
              <w:top w:val="single" w:sz="4" w:space="0" w:color="auto"/>
              <w:left w:val="single" w:sz="4" w:space="0" w:color="auto"/>
              <w:bottom w:val="single" w:sz="4" w:space="0" w:color="auto"/>
              <w:right w:val="single" w:sz="4" w:space="0" w:color="auto"/>
            </w:tcBorders>
          </w:tcPr>
          <w:p w14:paraId="51775789" w14:textId="77777777" w:rsidR="0077135B" w:rsidRPr="009D3BE2" w:rsidRDefault="0077135B" w:rsidP="003C3745">
            <w:pPr>
              <w:rPr>
                <w:ins w:id="1703" w:author="utb" w:date="2019-09-09T14:47:00Z"/>
                <w:lang w:val="sk-SK"/>
              </w:rPr>
            </w:pPr>
            <w:ins w:id="1704" w:author="utb" w:date="2019-09-09T14:47:00Z">
              <w:r>
                <w:rPr>
                  <w:lang w:val="sk-SK"/>
                </w:rPr>
                <w:t xml:space="preserve">12/95 - 02/1996: </w:t>
              </w:r>
              <w:r>
                <w:t>Chalmers University of Technology, Göteborg, Švédsko.</w:t>
              </w:r>
              <w:r w:rsidRPr="009D3BE2">
                <w:rPr>
                  <w:lang w:val="sk-SK"/>
                </w:rPr>
                <w:t>, (</w:t>
              </w:r>
              <w:r>
                <w:rPr>
                  <w:lang w:val="sk-SK"/>
                </w:rPr>
                <w:t>3</w:t>
              </w:r>
              <w:r w:rsidRPr="009D3BE2">
                <w:rPr>
                  <w:lang w:val="sk-SK"/>
                </w:rPr>
                <w:t>-měsíční studijní pobyt);</w:t>
              </w:r>
            </w:ins>
          </w:p>
          <w:p w14:paraId="6A65FC4E" w14:textId="77777777" w:rsidR="0077135B" w:rsidRDefault="0077135B" w:rsidP="003C3745">
            <w:pPr>
              <w:spacing w:after="40"/>
              <w:jc w:val="both"/>
              <w:rPr>
                <w:ins w:id="1705" w:author="utb" w:date="2019-09-09T14:47:00Z"/>
                <w:b/>
              </w:rPr>
            </w:pPr>
            <w:ins w:id="1706" w:author="utb" w:date="2019-09-09T14:47:00Z">
              <w:r>
                <w:rPr>
                  <w:lang w:val="sk-SK"/>
                </w:rPr>
                <w:t>01 - 03/1999</w:t>
              </w:r>
              <w:r w:rsidRPr="00AA053F">
                <w:t>:  Roland Spranz Unternehmensberatung Bonn, Querfurt, Německo</w:t>
              </w:r>
              <w:r>
                <w:t xml:space="preserve"> </w:t>
              </w:r>
              <w:r w:rsidRPr="009D3BE2">
                <w:rPr>
                  <w:lang w:val="sk-SK"/>
                </w:rPr>
                <w:t>(3-měsíční studijní pobyt);</w:t>
              </w:r>
            </w:ins>
          </w:p>
        </w:tc>
      </w:tr>
      <w:tr w:rsidR="0077135B" w14:paraId="0DC07304" w14:textId="77777777" w:rsidTr="003C3745">
        <w:trPr>
          <w:cantSplit/>
          <w:trHeight w:val="470"/>
          <w:ins w:id="1707" w:author="utb" w:date="2019-09-09T14:47:00Z"/>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6B167CB" w14:textId="77777777" w:rsidR="0077135B" w:rsidRDefault="0077135B" w:rsidP="003C3745">
            <w:pPr>
              <w:jc w:val="both"/>
              <w:rPr>
                <w:ins w:id="1708" w:author="utb" w:date="2019-09-09T14:47:00Z"/>
                <w:b/>
              </w:rPr>
            </w:pPr>
            <w:ins w:id="1709" w:author="utb" w:date="2019-09-09T14:47:00Z">
              <w:r>
                <w:rPr>
                  <w:b/>
                </w:rPr>
                <w:t xml:space="preserve">Podpis </w:t>
              </w:r>
            </w:ins>
          </w:p>
        </w:tc>
        <w:tc>
          <w:tcPr>
            <w:tcW w:w="4547" w:type="dxa"/>
            <w:gridSpan w:val="5"/>
            <w:tcBorders>
              <w:top w:val="single" w:sz="4" w:space="0" w:color="auto"/>
              <w:left w:val="single" w:sz="4" w:space="0" w:color="auto"/>
              <w:bottom w:val="single" w:sz="4" w:space="0" w:color="auto"/>
              <w:right w:val="single" w:sz="4" w:space="0" w:color="auto"/>
            </w:tcBorders>
          </w:tcPr>
          <w:p w14:paraId="0EE7C9D7" w14:textId="77777777" w:rsidR="0077135B" w:rsidRDefault="0077135B" w:rsidP="003C3745">
            <w:pPr>
              <w:jc w:val="both"/>
              <w:rPr>
                <w:ins w:id="1710" w:author="utb" w:date="2019-09-09T14:47:00Z"/>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36F094" w14:textId="77777777" w:rsidR="0077135B" w:rsidRDefault="0077135B" w:rsidP="003C3745">
            <w:pPr>
              <w:jc w:val="both"/>
              <w:rPr>
                <w:ins w:id="1711" w:author="utb" w:date="2019-09-09T14:47:00Z"/>
              </w:rPr>
            </w:pPr>
            <w:ins w:id="1712" w:author="utb" w:date="2019-09-09T14:47:00Z">
              <w:r>
                <w:rPr>
                  <w:b/>
                </w:rPr>
                <w:t>datum</w:t>
              </w:r>
            </w:ins>
          </w:p>
        </w:tc>
        <w:tc>
          <w:tcPr>
            <w:tcW w:w="2019" w:type="dxa"/>
            <w:gridSpan w:val="4"/>
            <w:tcBorders>
              <w:top w:val="single" w:sz="4" w:space="0" w:color="auto"/>
              <w:left w:val="single" w:sz="4" w:space="0" w:color="auto"/>
              <w:bottom w:val="single" w:sz="4" w:space="0" w:color="auto"/>
              <w:right w:val="single" w:sz="4" w:space="0" w:color="auto"/>
            </w:tcBorders>
          </w:tcPr>
          <w:p w14:paraId="6FB855CC" w14:textId="77777777" w:rsidR="0077135B" w:rsidRDefault="0077135B" w:rsidP="003C3745">
            <w:pPr>
              <w:jc w:val="both"/>
              <w:rPr>
                <w:ins w:id="1713" w:author="utb" w:date="2019-09-09T14:47:00Z"/>
              </w:rPr>
            </w:pPr>
          </w:p>
        </w:tc>
      </w:tr>
    </w:tbl>
    <w:p w14:paraId="70E835A2" w14:textId="2B091654" w:rsidR="0077135B" w:rsidRDefault="0077135B">
      <w:pPr>
        <w:rPr>
          <w:ins w:id="1714" w:author="utb" w:date="2019-09-09T14:47:00Z"/>
        </w:rPr>
      </w:pPr>
    </w:p>
    <w:p w14:paraId="16AA5EFF" w14:textId="210B253F" w:rsidR="0077135B" w:rsidRDefault="0077135B">
      <w:pPr>
        <w:rPr>
          <w:ins w:id="1715" w:author="utb" w:date="2019-09-09T14:47:00Z"/>
        </w:rPr>
      </w:pPr>
    </w:p>
    <w:p w14:paraId="43A095BD" w14:textId="029D41D0" w:rsidR="0077135B" w:rsidRDefault="0077135B">
      <w:pPr>
        <w:rPr>
          <w:ins w:id="1716" w:author="utb" w:date="2019-09-09T14:47:00Z"/>
        </w:rPr>
      </w:pPr>
    </w:p>
    <w:p w14:paraId="65F28D58" w14:textId="25255F6F" w:rsidR="0077135B" w:rsidRDefault="0077135B">
      <w:pPr>
        <w:rPr>
          <w:ins w:id="1717" w:author="utb" w:date="2019-09-09T14:47:00Z"/>
        </w:rPr>
      </w:pPr>
    </w:p>
    <w:p w14:paraId="25CAF679" w14:textId="765E4EEE" w:rsidR="0077135B" w:rsidRDefault="0077135B">
      <w:pPr>
        <w:rPr>
          <w:ins w:id="1718" w:author="utb" w:date="2019-09-09T14:47:00Z"/>
        </w:rPr>
      </w:pPr>
    </w:p>
    <w:p w14:paraId="1B06EB89" w14:textId="77777777" w:rsidR="0077135B" w:rsidRDefault="0077135B">
      <w:pPr>
        <w:rPr>
          <w:ins w:id="1719" w:author="utb" w:date="2019-09-09T14:42:00Z"/>
        </w:rPr>
      </w:pPr>
    </w:p>
    <w:p w14:paraId="77F892EE" w14:textId="77777777" w:rsidR="00C3203E" w:rsidRDefault="00C3203E"/>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D6509E" w14:paraId="0AFDB7F3"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6B864BF" w14:textId="0D3EE217" w:rsidR="00D6509E" w:rsidRDefault="00D6509E" w:rsidP="00023EDA">
            <w:pPr>
              <w:jc w:val="both"/>
              <w:rPr>
                <w:b/>
                <w:sz w:val="28"/>
              </w:rPr>
            </w:pPr>
            <w:r>
              <w:rPr>
                <w:b/>
                <w:sz w:val="28"/>
              </w:rPr>
              <w:lastRenderedPageBreak/>
              <w:t>C-I – Personální zabezpečení</w:t>
            </w:r>
          </w:p>
        </w:tc>
      </w:tr>
      <w:tr w:rsidR="00D6509E" w:rsidRPr="00827804" w14:paraId="0B9C9427"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286A079" w14:textId="77777777" w:rsidR="00D6509E" w:rsidRDefault="00D6509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1C70877" w14:textId="77777777" w:rsidR="00D6509E" w:rsidRPr="00827804" w:rsidRDefault="00D6509E" w:rsidP="00023EDA">
            <w:r w:rsidRPr="00827804">
              <w:t>Univerzita Tomáše Bati ve Zlíně</w:t>
            </w:r>
          </w:p>
        </w:tc>
      </w:tr>
      <w:tr w:rsidR="00D6509E" w:rsidRPr="00827804" w14:paraId="4178070B"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0EC4442" w14:textId="77777777" w:rsidR="00D6509E" w:rsidRDefault="00D6509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3035245" w14:textId="77777777" w:rsidR="00D6509E" w:rsidRPr="00827804" w:rsidRDefault="00D6509E" w:rsidP="00023EDA">
            <w:r w:rsidRPr="00827804">
              <w:t>Fakulta technologická</w:t>
            </w:r>
          </w:p>
        </w:tc>
      </w:tr>
      <w:tr w:rsidR="00D6509E" w14:paraId="1D0D22FB"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4B31301" w14:textId="77777777" w:rsidR="00D6509E" w:rsidRDefault="00D6509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54ECD751" w14:textId="035EBCBE" w:rsidR="00D6509E" w:rsidRDefault="006D21C5" w:rsidP="00023EDA">
            <w:pPr>
              <w:jc w:val="both"/>
            </w:pPr>
            <w:r>
              <w:t>Technology of Macromolecular Substances</w:t>
            </w:r>
          </w:p>
        </w:tc>
      </w:tr>
      <w:tr w:rsidR="00D6509E" w14:paraId="13A4BB95"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C03C7E2" w14:textId="77777777" w:rsidR="00D6509E" w:rsidRDefault="00D6509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5817F4A1" w14:textId="77777777" w:rsidR="00D6509E" w:rsidRDefault="00D6509E" w:rsidP="00023EDA">
            <w:pPr>
              <w:jc w:val="both"/>
            </w:pPr>
            <w:bookmarkStart w:id="1720" w:name="Kašpárková"/>
            <w:bookmarkEnd w:id="1720"/>
            <w:r w:rsidRPr="00827804">
              <w:rPr>
                <w:b/>
              </w:rPr>
              <w:t>Věra Kašpárková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10A1ED" w14:textId="77777777" w:rsidR="00D6509E" w:rsidRDefault="00D6509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B20C7FA" w14:textId="77777777" w:rsidR="00D6509E" w:rsidRDefault="00D6509E" w:rsidP="00D6509E">
            <w:pPr>
              <w:jc w:val="both"/>
            </w:pPr>
            <w:r w:rsidRPr="00827804">
              <w:t xml:space="preserve">doc. Ing., </w:t>
            </w:r>
            <w:r>
              <w:t>CSc</w:t>
            </w:r>
            <w:r w:rsidRPr="00827804">
              <w:t>.</w:t>
            </w:r>
          </w:p>
        </w:tc>
      </w:tr>
      <w:tr w:rsidR="003B3A9A" w14:paraId="3DAFF0B8"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1BCFCFA" w14:textId="77777777" w:rsidR="00D6509E" w:rsidRDefault="00D6509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3A41BEFD" w14:textId="77777777" w:rsidR="00D6509E" w:rsidRDefault="00D6509E" w:rsidP="00D6509E">
            <w:pPr>
              <w:jc w:val="both"/>
            </w:pPr>
            <w:r>
              <w:t>1961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0748C448" w14:textId="77777777" w:rsidR="00D6509E" w:rsidRDefault="00D6509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D9EC5DE" w14:textId="77777777" w:rsidR="00D6509E" w:rsidRDefault="00D6509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F19829C"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0B44D8D" w14:textId="77777777" w:rsidR="00D6509E" w:rsidRDefault="00D6509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0FDA84"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B3EA796" w14:textId="77777777" w:rsidR="00D6509E" w:rsidRDefault="00D6509E" w:rsidP="00023EDA">
            <w:pPr>
              <w:jc w:val="both"/>
            </w:pPr>
            <w:r>
              <w:t>N</w:t>
            </w:r>
          </w:p>
        </w:tc>
      </w:tr>
      <w:tr w:rsidR="00D6509E" w14:paraId="53BAA25F"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B2AAC5" w14:textId="77777777" w:rsidR="00D6509E" w:rsidRDefault="00D6509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5E4E1EEE" w14:textId="77777777" w:rsidR="00D6509E" w:rsidRDefault="00D6509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760588B8"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D5AE923" w14:textId="77777777" w:rsidR="00D6509E" w:rsidRDefault="00D6509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AECBF1"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3D2A96D" w14:textId="77777777" w:rsidR="00D6509E" w:rsidRDefault="00D6509E" w:rsidP="00023EDA">
            <w:pPr>
              <w:jc w:val="both"/>
            </w:pPr>
            <w:r>
              <w:t>---</w:t>
            </w:r>
          </w:p>
        </w:tc>
      </w:tr>
      <w:tr w:rsidR="00D6509E" w14:paraId="243D08C5"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9F4064E" w14:textId="77777777" w:rsidR="00D6509E" w:rsidRDefault="00D6509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A2B879" w14:textId="77777777" w:rsidR="00D6509E" w:rsidRDefault="00D6509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A8BE781" w14:textId="77777777" w:rsidR="00D6509E" w:rsidRDefault="00D6509E" w:rsidP="00023EDA">
            <w:pPr>
              <w:jc w:val="both"/>
              <w:rPr>
                <w:b/>
              </w:rPr>
            </w:pPr>
            <w:r>
              <w:rPr>
                <w:b/>
              </w:rPr>
              <w:t>rozsah</w:t>
            </w:r>
          </w:p>
        </w:tc>
      </w:tr>
      <w:tr w:rsidR="00D6509E" w14:paraId="620F9542"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54863D4A" w14:textId="77777777" w:rsidR="00D6509E" w:rsidRDefault="00D6509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CEA23EA" w14:textId="77777777" w:rsidR="00D6509E" w:rsidRDefault="00D6509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7D708E4A" w14:textId="77777777" w:rsidR="00D6509E" w:rsidRDefault="00D6509E" w:rsidP="00023EDA">
            <w:pPr>
              <w:jc w:val="both"/>
            </w:pPr>
            <w:r>
              <w:t>---</w:t>
            </w:r>
          </w:p>
        </w:tc>
      </w:tr>
      <w:tr w:rsidR="00D6509E" w14:paraId="0305409A"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ADDDFDE"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7CE207C9"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6519672" w14:textId="77777777" w:rsidR="00D6509E" w:rsidRDefault="00D6509E" w:rsidP="00023EDA">
            <w:pPr>
              <w:jc w:val="both"/>
            </w:pPr>
          </w:p>
        </w:tc>
      </w:tr>
      <w:tr w:rsidR="00D6509E" w14:paraId="3C54B824"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7B8BF55C"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350CB14"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D8B8407" w14:textId="77777777" w:rsidR="00D6509E" w:rsidRDefault="00D6509E" w:rsidP="00023EDA">
            <w:pPr>
              <w:jc w:val="both"/>
            </w:pPr>
          </w:p>
        </w:tc>
      </w:tr>
      <w:tr w:rsidR="00D6509E" w14:paraId="5D978F13"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9290E61"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71955C9"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1FCE2DB" w14:textId="77777777" w:rsidR="00D6509E" w:rsidRDefault="00D6509E" w:rsidP="00023EDA">
            <w:pPr>
              <w:jc w:val="both"/>
            </w:pPr>
          </w:p>
        </w:tc>
      </w:tr>
      <w:tr w:rsidR="00D6509E" w14:paraId="566B0C3B"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A58A97E" w14:textId="77777777" w:rsidR="00D6509E" w:rsidRDefault="00D6509E" w:rsidP="00023EDA">
            <w:pPr>
              <w:jc w:val="both"/>
            </w:pPr>
            <w:r>
              <w:rPr>
                <w:b/>
              </w:rPr>
              <w:t>Předměty příslušného studijního programu a způsob zapojení do jejich výuky, příp. další zapojení do uskutečňování studijního programu</w:t>
            </w:r>
          </w:p>
        </w:tc>
      </w:tr>
      <w:tr w:rsidR="00D6509E" w:rsidRPr="00D6509E" w14:paraId="02578EE3"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63C11BE2" w14:textId="77777777" w:rsidR="00D6509E" w:rsidRPr="00D6509E" w:rsidRDefault="00D6509E" w:rsidP="007F3FD2">
            <w:pPr>
              <w:spacing w:before="120" w:after="120"/>
              <w:jc w:val="both"/>
              <w:rPr>
                <w:b/>
                <w:u w:val="single"/>
              </w:rPr>
            </w:pPr>
            <w:r w:rsidRPr="007F3FD2">
              <w:rPr>
                <w:b/>
                <w:u w:val="single"/>
              </w:rPr>
              <w:t>Š</w:t>
            </w:r>
            <w:r w:rsidR="007F3FD2">
              <w:rPr>
                <w:b/>
                <w:u w:val="single"/>
              </w:rPr>
              <w:t>kolitel</w:t>
            </w:r>
          </w:p>
        </w:tc>
      </w:tr>
      <w:tr w:rsidR="00D6509E" w14:paraId="5724458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4114F83" w14:textId="77777777" w:rsidR="00D6509E" w:rsidRDefault="00D6509E" w:rsidP="00023EDA">
            <w:pPr>
              <w:jc w:val="both"/>
            </w:pPr>
            <w:r>
              <w:rPr>
                <w:b/>
              </w:rPr>
              <w:t xml:space="preserve">Údaje o vzdělání na VŠ </w:t>
            </w:r>
          </w:p>
        </w:tc>
      </w:tr>
      <w:tr w:rsidR="00D6509E" w14:paraId="71C015DC"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258B72CE" w14:textId="77777777" w:rsidR="00D6509E" w:rsidRDefault="00D6509E" w:rsidP="00D6509E">
            <w:pPr>
              <w:spacing w:before="120" w:after="120"/>
              <w:jc w:val="both"/>
              <w:rPr>
                <w:b/>
              </w:rPr>
            </w:pPr>
            <w:r w:rsidRPr="00827804">
              <w:rPr>
                <w:rFonts w:eastAsia="Calibri"/>
              </w:rPr>
              <w:t xml:space="preserve">1991: VUT Brno, FT, </w:t>
            </w:r>
            <w:r w:rsidRPr="00827804">
              <w:t>obor Nauka o nekovových materiálech, CSc.</w:t>
            </w:r>
          </w:p>
        </w:tc>
      </w:tr>
      <w:tr w:rsidR="00D6509E" w14:paraId="1653C47B"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1138EA2" w14:textId="77777777" w:rsidR="00D6509E" w:rsidRDefault="00D6509E" w:rsidP="00023EDA">
            <w:pPr>
              <w:jc w:val="both"/>
              <w:rPr>
                <w:b/>
              </w:rPr>
            </w:pPr>
            <w:r>
              <w:rPr>
                <w:b/>
              </w:rPr>
              <w:t>Údaje o odborném působení od absolvování VŠ</w:t>
            </w:r>
          </w:p>
        </w:tc>
      </w:tr>
      <w:tr w:rsidR="00D6509E" w14:paraId="30750106"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26A55E41" w14:textId="77777777" w:rsidR="00D6509E" w:rsidRPr="00827804" w:rsidRDefault="00D6509E" w:rsidP="00D6509E">
            <w:pPr>
              <w:spacing w:before="120" w:after="60"/>
              <w:jc w:val="both"/>
            </w:pPr>
            <w:r w:rsidRPr="00827804">
              <w:t>1991 – 1993: Statoil (Borealis), Stathelle, Norsko, postdoc., výzkumný pracovník</w:t>
            </w:r>
          </w:p>
          <w:p w14:paraId="311DA69A" w14:textId="77777777" w:rsidR="00D6509E" w:rsidRPr="00827804" w:rsidRDefault="00D6509E" w:rsidP="00D6509E">
            <w:pPr>
              <w:spacing w:before="60" w:after="60"/>
              <w:jc w:val="both"/>
            </w:pPr>
            <w:r w:rsidRPr="00827804">
              <w:t>1993 – 2002: Amersham Health (GE Healthcare), Oslo, Norsko, výzkumný pracovník – senior researcher</w:t>
            </w:r>
          </w:p>
          <w:p w14:paraId="598D2441" w14:textId="77777777" w:rsidR="00D6509E" w:rsidRPr="00827804" w:rsidRDefault="00D6509E" w:rsidP="00D6509E">
            <w:pPr>
              <w:spacing w:before="60" w:after="60"/>
              <w:jc w:val="both"/>
            </w:pPr>
            <w:r w:rsidRPr="00827804">
              <w:t>2002 – 2004: Institut pro testování a certifikaci, Zlín, certifikační specialista – zdravotnické prostředky</w:t>
            </w:r>
          </w:p>
          <w:p w14:paraId="16B4C84D" w14:textId="77777777" w:rsidR="00D6509E" w:rsidRDefault="00D6509E" w:rsidP="00D6509E">
            <w:pPr>
              <w:spacing w:before="60" w:after="120"/>
              <w:jc w:val="both"/>
            </w:pPr>
            <w:r w:rsidRPr="00827804">
              <w:t>2005 – dosud: UTB Zlín, odborný asistent, docent</w:t>
            </w:r>
          </w:p>
        </w:tc>
      </w:tr>
      <w:tr w:rsidR="00D6509E" w14:paraId="2407D2EF"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3B50EDC" w14:textId="77777777" w:rsidR="00D6509E" w:rsidRDefault="00D6509E" w:rsidP="00023EDA">
            <w:pPr>
              <w:jc w:val="both"/>
            </w:pPr>
            <w:r>
              <w:rPr>
                <w:b/>
              </w:rPr>
              <w:t>Zkušenosti s vedením kvalifikačních a rigorózních prací</w:t>
            </w:r>
          </w:p>
        </w:tc>
      </w:tr>
      <w:tr w:rsidR="00D6509E" w14:paraId="6F2A7E5F"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5B33D977" w14:textId="77777777" w:rsidR="00D6509E" w:rsidRPr="00D6509E" w:rsidRDefault="00D6509E" w:rsidP="00D6509E">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Pr="00D6509E">
              <w:rPr>
                <w:b/>
                <w:sz w:val="20"/>
                <w:szCs w:val="20"/>
                <w:lang w:val="cs-CZ"/>
              </w:rPr>
              <w:t>3</w:t>
            </w:r>
            <w:r w:rsidRPr="00D6509E">
              <w:rPr>
                <w:sz w:val="20"/>
                <w:szCs w:val="20"/>
                <w:lang w:val="cs-CZ"/>
              </w:rPr>
              <w:t xml:space="preserve"> BP, </w:t>
            </w:r>
            <w:r w:rsidRPr="00D6509E">
              <w:rPr>
                <w:b/>
                <w:sz w:val="20"/>
                <w:szCs w:val="20"/>
                <w:lang w:val="cs-CZ"/>
              </w:rPr>
              <w:t>13</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3B3A9A" w14:paraId="5F2E3542"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3F020A" w14:textId="77777777" w:rsidR="00D6509E" w:rsidRDefault="00D6509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3E1978"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163D048" w14:textId="77777777" w:rsidR="00D6509E" w:rsidRDefault="00D6509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D3A4322" w14:textId="77777777" w:rsidR="00D6509E" w:rsidRDefault="00D6509E" w:rsidP="00023EDA">
            <w:pPr>
              <w:jc w:val="both"/>
              <w:rPr>
                <w:b/>
              </w:rPr>
            </w:pPr>
            <w:r>
              <w:rPr>
                <w:b/>
              </w:rPr>
              <w:t>Ohlasy publikací</w:t>
            </w:r>
          </w:p>
        </w:tc>
      </w:tr>
      <w:tr w:rsidR="003B3A9A" w14:paraId="64889FF4"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0ABE10E0" w14:textId="77777777" w:rsidR="00D6509E" w:rsidRPr="00827804" w:rsidRDefault="00D6509E" w:rsidP="00D6509E">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389A2A6E" w14:textId="77777777" w:rsidR="00D6509E" w:rsidRPr="00827804" w:rsidRDefault="00D6509E" w:rsidP="00D6509E">
            <w:pPr>
              <w:pStyle w:val="western"/>
              <w:spacing w:before="40" w:beforeAutospacing="0" w:after="40" w:line="240" w:lineRule="auto"/>
            </w:pPr>
            <w:r w:rsidRPr="00827804">
              <w:t>20</w:t>
            </w:r>
            <w:r>
              <w:t>10</w:t>
            </w:r>
          </w:p>
        </w:tc>
        <w:tc>
          <w:tcPr>
            <w:tcW w:w="2054" w:type="dxa"/>
            <w:gridSpan w:val="3"/>
            <w:tcBorders>
              <w:top w:val="single" w:sz="4" w:space="0" w:color="auto"/>
              <w:left w:val="single" w:sz="4" w:space="0" w:color="auto"/>
              <w:bottom w:val="single" w:sz="4" w:space="0" w:color="auto"/>
              <w:right w:val="single" w:sz="12" w:space="0" w:color="auto"/>
            </w:tcBorders>
          </w:tcPr>
          <w:p w14:paraId="0D5A9BA0" w14:textId="77777777" w:rsidR="00D6509E" w:rsidRPr="00827804" w:rsidRDefault="00D6509E" w:rsidP="00D6509E">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810FE8C" w14:textId="77777777" w:rsidR="00D6509E" w:rsidRDefault="00D6509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022E41" w14:textId="77777777" w:rsidR="00D6509E" w:rsidRDefault="00D6509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41B554F2" w14:textId="77777777" w:rsidR="00D6509E" w:rsidRDefault="00D6509E" w:rsidP="00023EDA">
            <w:pPr>
              <w:jc w:val="both"/>
            </w:pPr>
            <w:r>
              <w:rPr>
                <w:b/>
                <w:sz w:val="18"/>
              </w:rPr>
              <w:t>ostatní</w:t>
            </w:r>
          </w:p>
        </w:tc>
      </w:tr>
      <w:tr w:rsidR="003B3A9A" w:rsidRPr="002856CE" w14:paraId="0317CB2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6D3DE3" w14:textId="77777777" w:rsidR="00D6509E" w:rsidRDefault="00D6509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EC1D09"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A22A782" w14:textId="77777777" w:rsidR="00D6509E" w:rsidRDefault="00D6509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E80D369" w14:textId="77777777" w:rsidR="00D6509E" w:rsidRPr="00F61094" w:rsidRDefault="00D6509E" w:rsidP="00023EDA">
            <w:pPr>
              <w:pStyle w:val="western"/>
              <w:spacing w:before="40" w:beforeAutospacing="0" w:line="240" w:lineRule="auto"/>
              <w:ind w:left="57" w:right="57"/>
              <w:rPr>
                <w:b/>
              </w:rPr>
            </w:pPr>
            <w:r>
              <w:rPr>
                <w:b/>
              </w:rPr>
              <w:t>484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F3B2AEC" w14:textId="77777777" w:rsidR="00D6509E" w:rsidRPr="00F61094" w:rsidRDefault="00D6509E" w:rsidP="00023EDA">
            <w:pPr>
              <w:pStyle w:val="western"/>
              <w:spacing w:before="40" w:beforeAutospacing="0" w:line="240" w:lineRule="auto"/>
              <w:ind w:left="57" w:right="57"/>
              <w:rPr>
                <w:b/>
              </w:rPr>
            </w:pPr>
            <w:r>
              <w:rPr>
                <w:b/>
              </w:rPr>
              <w:t>441</w:t>
            </w:r>
          </w:p>
        </w:tc>
        <w:tc>
          <w:tcPr>
            <w:tcW w:w="815" w:type="dxa"/>
            <w:vMerge w:val="restart"/>
            <w:tcBorders>
              <w:top w:val="single" w:sz="4" w:space="0" w:color="auto"/>
              <w:left w:val="single" w:sz="4" w:space="0" w:color="auto"/>
              <w:bottom w:val="single" w:sz="4" w:space="0" w:color="auto"/>
              <w:right w:val="single" w:sz="4" w:space="0" w:color="auto"/>
            </w:tcBorders>
          </w:tcPr>
          <w:p w14:paraId="4BEAA063" w14:textId="77777777" w:rsidR="00D6509E" w:rsidRPr="002856CE" w:rsidRDefault="00D6509E" w:rsidP="00023EDA">
            <w:pPr>
              <w:pStyle w:val="western"/>
              <w:spacing w:before="40" w:beforeAutospacing="0" w:line="240" w:lineRule="auto"/>
              <w:ind w:left="57" w:right="57"/>
              <w:rPr>
                <w:b/>
                <w:sz w:val="18"/>
                <w:szCs w:val="18"/>
              </w:rPr>
            </w:pPr>
            <w:r w:rsidRPr="002856CE">
              <w:rPr>
                <w:b/>
                <w:sz w:val="18"/>
                <w:szCs w:val="18"/>
              </w:rPr>
              <w:t>neevid.</w:t>
            </w:r>
          </w:p>
        </w:tc>
      </w:tr>
      <w:tr w:rsidR="00D6509E" w14:paraId="1E1B3081"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42D9AB87" w14:textId="77777777" w:rsidR="00D6509E" w:rsidRDefault="00D6509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33962666" w14:textId="77777777" w:rsidR="00D6509E" w:rsidRDefault="00D6509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224BE50F" w14:textId="77777777" w:rsidR="00D6509E" w:rsidRDefault="00D6509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49F274C" w14:textId="77777777" w:rsidR="00D6509E" w:rsidRDefault="00D6509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B366F2" w14:textId="77777777" w:rsidR="00D6509E" w:rsidRDefault="00D6509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1581580A" w14:textId="77777777" w:rsidR="00D6509E" w:rsidRDefault="00D6509E" w:rsidP="00023EDA">
            <w:pPr>
              <w:rPr>
                <w:b/>
              </w:rPr>
            </w:pPr>
          </w:p>
        </w:tc>
      </w:tr>
      <w:tr w:rsidR="00D6509E" w14:paraId="41AED9F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4209989" w14:textId="77777777" w:rsidR="00D6509E" w:rsidRDefault="00D6509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D6509E" w14:paraId="07AF326D"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6BED81BE" w14:textId="77777777" w:rsidR="00D6509E" w:rsidRDefault="00D6509E" w:rsidP="00D6509E">
            <w:pPr>
              <w:spacing w:before="100" w:after="100"/>
              <w:jc w:val="both"/>
              <w:rPr>
                <w:caps/>
              </w:rPr>
            </w:pPr>
            <w:r>
              <w:rPr>
                <w:caps/>
              </w:rPr>
              <w:t>MikulcovÁ, V., Bordes, R.</w:t>
            </w:r>
            <w:r w:rsidRPr="00827804">
              <w:rPr>
                <w:caps/>
              </w:rPr>
              <w:t xml:space="preserve">, </w:t>
            </w:r>
            <w:r>
              <w:rPr>
                <w:caps/>
              </w:rPr>
              <w:t xml:space="preserve">MINAŘÍK, a., </w:t>
            </w:r>
            <w:r w:rsidRPr="00827804">
              <w:rPr>
                <w:b/>
                <w:caps/>
              </w:rPr>
              <w:t xml:space="preserve">Kašpárková, V. </w:t>
            </w:r>
            <w:r>
              <w:rPr>
                <w:b/>
                <w:caps/>
              </w:rPr>
              <w:t>(40%)</w:t>
            </w:r>
            <w:r w:rsidRPr="00827804">
              <w:rPr>
                <w:caps/>
              </w:rPr>
              <w:t xml:space="preserve">: </w:t>
            </w:r>
            <w:r w:rsidRPr="00AB4BFF">
              <w:t xml:space="preserve">Pickering oil-in-water emulsions stabilized by carboxylated cellulose nanocrystals - Effect of the </w:t>
            </w:r>
            <w:r>
              <w:t>pH</w:t>
            </w:r>
            <w:r w:rsidRPr="00AB4BFF">
              <w:rPr>
                <w:i/>
              </w:rPr>
              <w:t>. Food</w:t>
            </w:r>
            <w:r>
              <w:t xml:space="preserve"> </w:t>
            </w:r>
            <w:r w:rsidRPr="00827804">
              <w:rPr>
                <w:i/>
              </w:rPr>
              <w:t>Hydrocolloids</w:t>
            </w:r>
            <w:r w:rsidRPr="002F32AF">
              <w:rPr>
                <w:caps/>
              </w:rPr>
              <w:t xml:space="preserve"> </w:t>
            </w:r>
            <w:r>
              <w:rPr>
                <w:caps/>
              </w:rPr>
              <w:t>8</w:t>
            </w:r>
            <w:r w:rsidRPr="002F32AF">
              <w:rPr>
                <w:caps/>
              </w:rPr>
              <w:t>0</w:t>
            </w:r>
            <w:r>
              <w:rPr>
                <w:caps/>
              </w:rPr>
              <w:t xml:space="preserve">, 60-67, </w:t>
            </w:r>
            <w:r w:rsidRPr="00CD1416">
              <w:rPr>
                <w:b/>
                <w:caps/>
              </w:rPr>
              <w:t>2018</w:t>
            </w:r>
            <w:r>
              <w:rPr>
                <w:caps/>
              </w:rPr>
              <w:t xml:space="preserve">. </w:t>
            </w:r>
            <w:r w:rsidRPr="002F32AF">
              <w:rPr>
                <w:caps/>
              </w:rPr>
              <w:t>DOI 10.1016/</w:t>
            </w:r>
            <w:r w:rsidRPr="00AB4BFF">
              <w:t>j.foodhyd</w:t>
            </w:r>
            <w:r w:rsidRPr="002F32AF">
              <w:rPr>
                <w:caps/>
              </w:rPr>
              <w:t>.2018.01.034</w:t>
            </w:r>
            <w:r>
              <w:rPr>
                <w:caps/>
              </w:rPr>
              <w:t>.</w:t>
            </w:r>
          </w:p>
          <w:p w14:paraId="11975721" w14:textId="77777777" w:rsidR="00D6509E" w:rsidRDefault="00D6509E" w:rsidP="00D6509E">
            <w:pPr>
              <w:spacing w:before="100" w:after="100"/>
              <w:jc w:val="both"/>
              <w:rPr>
                <w:caps/>
              </w:rPr>
            </w:pPr>
            <w:r w:rsidRPr="00AB4BFF">
              <w:rPr>
                <w:b/>
                <w:caps/>
              </w:rPr>
              <w:t>Ka</w:t>
            </w:r>
            <w:r>
              <w:rPr>
                <w:b/>
                <w:caps/>
              </w:rPr>
              <w:t>ŠPÁRKOVÁ</w:t>
            </w:r>
            <w:r w:rsidRPr="00AB4BFF">
              <w:rPr>
                <w:b/>
                <w:caps/>
              </w:rPr>
              <w:t>, V</w:t>
            </w:r>
            <w:r w:rsidRPr="00CD1416">
              <w:rPr>
                <w:b/>
                <w:caps/>
              </w:rPr>
              <w:t>.</w:t>
            </w:r>
            <w:r>
              <w:rPr>
                <w:caps/>
              </w:rPr>
              <w:t xml:space="preserve"> </w:t>
            </w:r>
            <w:r w:rsidRPr="00827804">
              <w:rPr>
                <w:b/>
                <w:caps/>
              </w:rPr>
              <w:t>(</w:t>
            </w:r>
            <w:r>
              <w:rPr>
                <w:b/>
                <w:caps/>
              </w:rPr>
              <w:t>22%</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Cap</w:t>
            </w:r>
            <w:r>
              <w:rPr>
                <w:caps/>
              </w:rPr>
              <w:t>Á</w:t>
            </w:r>
            <w:r w:rsidRPr="00A03D2D">
              <w:rPr>
                <w:caps/>
              </w:rPr>
              <w:t>kov</w:t>
            </w:r>
            <w:r>
              <w:rPr>
                <w:caps/>
              </w:rPr>
              <w:t>á</w:t>
            </w:r>
            <w:r w:rsidRPr="00A03D2D">
              <w:rPr>
                <w:caps/>
              </w:rPr>
              <w:t>, Z</w:t>
            </w:r>
            <w:r>
              <w:rPr>
                <w:caps/>
              </w:rPr>
              <w:t>.,</w:t>
            </w:r>
            <w:r w:rsidRPr="00A03D2D">
              <w:rPr>
                <w:caps/>
              </w:rPr>
              <w:t xml:space="preserve"> </w:t>
            </w:r>
            <w:r w:rsidRPr="00CD1416">
              <w:t>et al</w:t>
            </w:r>
            <w:r w:rsidRPr="00A03D2D">
              <w:rPr>
                <w:caps/>
              </w:rPr>
              <w:t>.</w:t>
            </w:r>
            <w:r>
              <w:rPr>
                <w:caps/>
              </w:rPr>
              <w:t xml:space="preserve">: </w:t>
            </w:r>
            <w:r w:rsidRPr="00AB4BFF">
              <w:t>Cell-compatible conducting polyaniline films prepared in colloidal dispersion mode</w:t>
            </w:r>
            <w:r>
              <w:t xml:space="preserve">. </w:t>
            </w:r>
            <w:r w:rsidRPr="00AB4BFF">
              <w:rPr>
                <w:i/>
              </w:rPr>
              <w:t>Colloids and Surfaces B</w:t>
            </w:r>
            <w:r>
              <w:rPr>
                <w:i/>
              </w:rPr>
              <w:t xml:space="preserve">: </w:t>
            </w:r>
            <w:r w:rsidRPr="00AB4BFF">
              <w:rPr>
                <w:i/>
              </w:rPr>
              <w:t>Biointerfaces</w:t>
            </w:r>
            <w:r>
              <w:t xml:space="preserve"> </w:t>
            </w:r>
            <w:r w:rsidRPr="00A03D2D">
              <w:rPr>
                <w:caps/>
              </w:rPr>
              <w:t>157</w:t>
            </w:r>
            <w:r>
              <w:rPr>
                <w:caps/>
              </w:rPr>
              <w:t>,</w:t>
            </w:r>
            <w:r w:rsidRPr="00A03D2D">
              <w:rPr>
                <w:caps/>
              </w:rPr>
              <w:t xml:space="preserve"> 309-316</w:t>
            </w:r>
            <w:r>
              <w:rPr>
                <w:caps/>
              </w:rPr>
              <w:t>,</w:t>
            </w:r>
            <w:r w:rsidRPr="00CD1416">
              <w:rPr>
                <w:b/>
                <w:caps/>
              </w:rPr>
              <w:t xml:space="preserve"> 2017</w:t>
            </w:r>
            <w:r>
              <w:rPr>
                <w:caps/>
              </w:rPr>
              <w:t xml:space="preserve">. </w:t>
            </w:r>
            <w:r w:rsidRPr="0005170A">
              <w:rPr>
                <w:caps/>
              </w:rPr>
              <w:t>DOI 10.1016/</w:t>
            </w:r>
            <w:r w:rsidRPr="00AB4BFF">
              <w:t>j.colsurfb</w:t>
            </w:r>
            <w:r w:rsidRPr="0005170A">
              <w:rPr>
                <w:caps/>
              </w:rPr>
              <w:t>.2017.05.066</w:t>
            </w:r>
            <w:r>
              <w:rPr>
                <w:caps/>
              </w:rPr>
              <w:t>.</w:t>
            </w:r>
          </w:p>
          <w:p w14:paraId="75F63F43" w14:textId="77777777" w:rsidR="00D6509E" w:rsidRDefault="00D6509E" w:rsidP="00D6509E">
            <w:pPr>
              <w:spacing w:before="100" w:after="100"/>
              <w:jc w:val="both"/>
            </w:pPr>
            <w:r w:rsidRPr="00827804">
              <w:rPr>
                <w:caps/>
              </w:rPr>
              <w:t xml:space="preserve">MikulcovÁ, V., Bordes, R., </w:t>
            </w:r>
            <w:r w:rsidRPr="00827804">
              <w:rPr>
                <w:b/>
                <w:caps/>
              </w:rPr>
              <w:t>Kašpárková, V. (</w:t>
            </w:r>
            <w:r>
              <w:rPr>
                <w:b/>
                <w:caps/>
              </w:rPr>
              <w:t>47</w:t>
            </w:r>
            <w:r w:rsidRPr="00827804">
              <w:rPr>
                <w:b/>
                <w:caps/>
              </w:rPr>
              <w:t>%)</w:t>
            </w:r>
            <w:r w:rsidRPr="00827804">
              <w:rPr>
                <w:caps/>
              </w:rPr>
              <w:t>: O</w:t>
            </w:r>
            <w:r w:rsidRPr="00827804">
              <w:t xml:space="preserve">n the preparation and antibacterial activity of emulsions stabilized with nanocellulose particles. </w:t>
            </w:r>
            <w:r w:rsidRPr="00827804">
              <w:rPr>
                <w:i/>
              </w:rPr>
              <w:t>Food Hydrocolloids</w:t>
            </w:r>
            <w:r w:rsidRPr="00827804">
              <w:t xml:space="preserve"> 61, 780-792, </w:t>
            </w:r>
            <w:r w:rsidRPr="00CD1416">
              <w:rPr>
                <w:b/>
              </w:rPr>
              <w:t>2016</w:t>
            </w:r>
            <w:r w:rsidRPr="006E4335">
              <w:t>.</w:t>
            </w:r>
            <w:r w:rsidRPr="00827804">
              <w:t xml:space="preserve"> DOI 10.1016/j.foodhyd.2016.06.031. </w:t>
            </w:r>
          </w:p>
          <w:p w14:paraId="02E5E8FA" w14:textId="77777777" w:rsidR="00D6509E" w:rsidRPr="00827804" w:rsidRDefault="00D6509E" w:rsidP="00D6509E">
            <w:pPr>
              <w:spacing w:before="100" w:after="100"/>
              <w:jc w:val="both"/>
            </w:pPr>
            <w:r w:rsidRPr="00E66395">
              <w:rPr>
                <w:b/>
                <w:caps/>
              </w:rPr>
              <w:t>Ka</w:t>
            </w:r>
            <w:r>
              <w:rPr>
                <w:b/>
                <w:caps/>
              </w:rPr>
              <w:t>ŠPÁRKOVÁ</w:t>
            </w:r>
            <w:r w:rsidRPr="00E66395">
              <w:rPr>
                <w:b/>
                <w:caps/>
              </w:rPr>
              <w:t>, V</w:t>
            </w:r>
            <w:r w:rsidRPr="00CD1416">
              <w:rPr>
                <w:b/>
                <w:caps/>
              </w:rPr>
              <w:t>.</w:t>
            </w:r>
            <w:r>
              <w:rPr>
                <w:caps/>
              </w:rPr>
              <w:t xml:space="preserve"> </w:t>
            </w:r>
            <w:r w:rsidRPr="00827804">
              <w:rPr>
                <w:b/>
                <w:caps/>
              </w:rPr>
              <w:t>(</w:t>
            </w:r>
            <w:r>
              <w:rPr>
                <w:b/>
                <w:caps/>
              </w:rPr>
              <w:t>28%</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w:t>
            </w:r>
            <w:r w:rsidRPr="00AB4BFF">
              <w:rPr>
                <w:caps/>
              </w:rPr>
              <w:t>Stejskal, J</w:t>
            </w:r>
            <w:r>
              <w:rPr>
                <w:caps/>
              </w:rPr>
              <w:t xml:space="preserve">., </w:t>
            </w:r>
            <w:r w:rsidRPr="00CD1416">
              <w:t>et al</w:t>
            </w:r>
            <w:r w:rsidRPr="00AB4BFF">
              <w:rPr>
                <w:caps/>
              </w:rPr>
              <w:t>.</w:t>
            </w:r>
            <w:r>
              <w:rPr>
                <w:caps/>
              </w:rPr>
              <w:t xml:space="preserve">: </w:t>
            </w:r>
            <w:r>
              <w:t xml:space="preserve">Conductivity, impurity profile, and cytotoxicity of solvent-extracted polyaniline. </w:t>
            </w:r>
            <w:r w:rsidRPr="00AB4BFF">
              <w:rPr>
                <w:i/>
              </w:rPr>
              <w:t>Polymers for Advanced Technologies</w:t>
            </w:r>
            <w:r>
              <w:t xml:space="preserve"> 27(2), 156-161, </w:t>
            </w:r>
            <w:r w:rsidRPr="00CD1416">
              <w:rPr>
                <w:b/>
              </w:rPr>
              <w:t>2016</w:t>
            </w:r>
            <w:r>
              <w:t>. DOI</w:t>
            </w:r>
            <w:r w:rsidRPr="00357266">
              <w:t xml:space="preserve"> 10.1002/pat.3611</w:t>
            </w:r>
            <w:r>
              <w:t>.</w:t>
            </w:r>
          </w:p>
          <w:p w14:paraId="49276735" w14:textId="77777777" w:rsidR="00D6509E" w:rsidRDefault="00D6509E" w:rsidP="00D6509E">
            <w:pPr>
              <w:spacing w:before="100" w:after="100"/>
              <w:jc w:val="both"/>
              <w:rPr>
                <w:b/>
              </w:rPr>
            </w:pPr>
            <w:r w:rsidRPr="00A03D2D">
              <w:rPr>
                <w:caps/>
              </w:rPr>
              <w:t>Kucekov</w:t>
            </w:r>
            <w:r>
              <w:rPr>
                <w:caps/>
              </w:rPr>
              <w:t>Á</w:t>
            </w:r>
            <w:r w:rsidRPr="00A03D2D">
              <w:rPr>
                <w:caps/>
              </w:rPr>
              <w:t>, Z</w:t>
            </w:r>
            <w:r>
              <w:rPr>
                <w:caps/>
              </w:rPr>
              <w:t xml:space="preserve">., </w:t>
            </w:r>
            <w:r w:rsidRPr="00A03D2D">
              <w:rPr>
                <w:caps/>
              </w:rPr>
              <w:t xml:space="preserve"> Humpol</w:t>
            </w:r>
            <w:r>
              <w:rPr>
                <w:caps/>
              </w:rPr>
              <w:t>íč</w:t>
            </w:r>
            <w:r w:rsidRPr="00A03D2D">
              <w:rPr>
                <w:caps/>
              </w:rPr>
              <w:t>ek, P</w:t>
            </w:r>
            <w:r>
              <w:rPr>
                <w:caps/>
              </w:rPr>
              <w:t xml:space="preserve">., </w:t>
            </w:r>
            <w:r w:rsidRPr="00AB4BFF">
              <w:rPr>
                <w:b/>
                <w:caps/>
              </w:rPr>
              <w:t>KaŠPÁRKOVÁ, V</w:t>
            </w:r>
            <w:r>
              <w:rPr>
                <w:b/>
                <w:caps/>
              </w:rPr>
              <w:t>.</w:t>
            </w:r>
            <w:r>
              <w:rPr>
                <w:caps/>
              </w:rPr>
              <w:t xml:space="preserve"> </w:t>
            </w:r>
            <w:r w:rsidRPr="00AB4BFF">
              <w:rPr>
                <w:b/>
                <w:caps/>
              </w:rPr>
              <w:t>(</w:t>
            </w:r>
            <w:r>
              <w:rPr>
                <w:b/>
                <w:caps/>
              </w:rPr>
              <w:t>28</w:t>
            </w:r>
            <w:r w:rsidRPr="00AB4BFF">
              <w:rPr>
                <w:b/>
                <w:caps/>
              </w:rPr>
              <w:t>%)</w:t>
            </w:r>
            <w:r>
              <w:rPr>
                <w:caps/>
              </w:rPr>
              <w:t xml:space="preserve">, </w:t>
            </w:r>
            <w:r w:rsidRPr="00CD1416">
              <w:t>et al</w:t>
            </w:r>
            <w:r w:rsidRPr="00A03D2D">
              <w:rPr>
                <w:caps/>
              </w:rPr>
              <w:t>.</w:t>
            </w:r>
            <w:r>
              <w:rPr>
                <w:caps/>
              </w:rPr>
              <w:t xml:space="preserve">: </w:t>
            </w:r>
            <w:r w:rsidRPr="00AB4BFF">
              <w:t xml:space="preserve">Colloidal polyaniline dispersions: </w:t>
            </w:r>
            <w:r>
              <w:t>A</w:t>
            </w:r>
            <w:r w:rsidRPr="00AB4BFF">
              <w:t>ntibacterial activity, cytotoxicity and neutrophil oxidative burst</w:t>
            </w:r>
            <w:r>
              <w:t xml:space="preserve">. </w:t>
            </w:r>
            <w:r>
              <w:rPr>
                <w:i/>
              </w:rPr>
              <w:t xml:space="preserve">Colloids and Surfaces B: </w:t>
            </w:r>
            <w:r w:rsidRPr="00E66395">
              <w:rPr>
                <w:i/>
              </w:rPr>
              <w:t>Biointerfaces</w:t>
            </w:r>
            <w:r>
              <w:t xml:space="preserve"> </w:t>
            </w:r>
            <w:r w:rsidRPr="00A03D2D">
              <w:rPr>
                <w:caps/>
              </w:rPr>
              <w:t>116</w:t>
            </w:r>
            <w:r>
              <w:rPr>
                <w:caps/>
              </w:rPr>
              <w:t xml:space="preserve">, </w:t>
            </w:r>
            <w:r w:rsidRPr="00A03D2D">
              <w:rPr>
                <w:caps/>
              </w:rPr>
              <w:t>411-417</w:t>
            </w:r>
            <w:r>
              <w:rPr>
                <w:caps/>
              </w:rPr>
              <w:t xml:space="preserve">, </w:t>
            </w:r>
            <w:r w:rsidRPr="00CD1416">
              <w:rPr>
                <w:b/>
                <w:caps/>
              </w:rPr>
              <w:t>2014</w:t>
            </w:r>
            <w:r>
              <w:rPr>
                <w:caps/>
              </w:rPr>
              <w:t>. DOI</w:t>
            </w:r>
            <w:r w:rsidRPr="00357266">
              <w:rPr>
                <w:caps/>
              </w:rPr>
              <w:t xml:space="preserve"> 10.1016/j.colsurfb.2014.01.027</w:t>
            </w:r>
            <w:r>
              <w:rPr>
                <w:caps/>
              </w:rPr>
              <w:t>.</w:t>
            </w:r>
            <w:r w:rsidRPr="00357266">
              <w:rPr>
                <w:caps/>
              </w:rPr>
              <w:t xml:space="preserve"> </w:t>
            </w:r>
            <w:r w:rsidRPr="00A03D2D">
              <w:rPr>
                <w:caps/>
              </w:rPr>
              <w:t xml:space="preserve"> </w:t>
            </w:r>
          </w:p>
        </w:tc>
      </w:tr>
      <w:tr w:rsidR="00D6509E" w14:paraId="7535F15E"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72E45BA" w14:textId="77777777" w:rsidR="00D6509E" w:rsidRDefault="00D6509E" w:rsidP="00023EDA">
            <w:pPr>
              <w:rPr>
                <w:b/>
              </w:rPr>
            </w:pPr>
            <w:r>
              <w:rPr>
                <w:b/>
              </w:rPr>
              <w:t>Působení v zahraničí</w:t>
            </w:r>
          </w:p>
        </w:tc>
      </w:tr>
      <w:tr w:rsidR="00D6509E" w14:paraId="337BFBF8"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179AC91" w14:textId="77777777" w:rsidR="00D6509E" w:rsidRPr="00827804" w:rsidRDefault="00D6509E" w:rsidP="00D6509E">
            <w:pPr>
              <w:pStyle w:val="Publ1"/>
              <w:spacing w:before="60" w:after="60" w:line="240" w:lineRule="auto"/>
              <w:ind w:right="57"/>
              <w:contextualSpacing/>
              <w:rPr>
                <w:sz w:val="20"/>
              </w:rPr>
            </w:pPr>
            <w:r w:rsidRPr="00827804">
              <w:rPr>
                <w:sz w:val="20"/>
              </w:rPr>
              <w:t>09/1991 – 09/1993:  Borealis (dříve Statoil), Stathelle, Norsko, postdoc./výzkumný pracovník (2 roky)</w:t>
            </w:r>
          </w:p>
          <w:p w14:paraId="23DE159D" w14:textId="77777777" w:rsidR="00D6509E" w:rsidRDefault="00D6509E" w:rsidP="00D6509E">
            <w:pPr>
              <w:spacing w:before="60" w:after="60"/>
              <w:jc w:val="both"/>
            </w:pPr>
            <w:r w:rsidRPr="00827804">
              <w:t>09/1993 – 09/2002: GE Healthcare (dříve Amersham Health), Oslo, Norsko, výzkumný pracovník (9 roků)</w:t>
            </w:r>
          </w:p>
          <w:p w14:paraId="19EFE0D5" w14:textId="77777777" w:rsidR="00D6509E" w:rsidRDefault="00D6509E" w:rsidP="00D6509E">
            <w:pPr>
              <w:spacing w:before="60" w:after="60"/>
              <w:jc w:val="both"/>
              <w:rPr>
                <w:b/>
              </w:rPr>
            </w:pPr>
          </w:p>
          <w:p w14:paraId="22911915" w14:textId="77777777" w:rsidR="00D6509E" w:rsidRDefault="00D6509E" w:rsidP="00D6509E">
            <w:pPr>
              <w:spacing w:before="60" w:after="60"/>
              <w:jc w:val="both"/>
              <w:rPr>
                <w:b/>
              </w:rPr>
            </w:pPr>
          </w:p>
        </w:tc>
      </w:tr>
      <w:tr w:rsidR="00D6509E" w14:paraId="0D3391B2"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67E1B8E" w14:textId="77777777" w:rsidR="00D6509E" w:rsidRDefault="00D6509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1EF3F4D9" w14:textId="77777777" w:rsidR="00D6509E" w:rsidRDefault="00D6509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04EFA4" w14:textId="77777777" w:rsidR="00D6509E" w:rsidRDefault="00D6509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86A3302" w14:textId="77777777" w:rsidR="00D6509E" w:rsidRDefault="00D6509E" w:rsidP="00023EDA">
            <w:pPr>
              <w:jc w:val="both"/>
            </w:pPr>
          </w:p>
        </w:tc>
      </w:tr>
    </w:tbl>
    <w:p w14:paraId="273ABE49" w14:textId="77777777" w:rsidR="000256E7" w:rsidRDefault="000256E7">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7"/>
        <w:gridCol w:w="1701"/>
        <w:gridCol w:w="356"/>
        <w:gridCol w:w="468"/>
        <w:gridCol w:w="1014"/>
        <w:gridCol w:w="572"/>
        <w:gridCol w:w="137"/>
        <w:gridCol w:w="77"/>
        <w:gridCol w:w="495"/>
        <w:gridCol w:w="283"/>
        <w:gridCol w:w="426"/>
        <w:gridCol w:w="815"/>
      </w:tblGrid>
      <w:tr w:rsidR="000765EF" w14:paraId="70690164" w14:textId="77777777" w:rsidTr="00B7684B">
        <w:tc>
          <w:tcPr>
            <w:tcW w:w="9854"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0E691576" w14:textId="2A916775" w:rsidR="000765EF" w:rsidRDefault="000765EF" w:rsidP="00023EDA">
            <w:pPr>
              <w:jc w:val="both"/>
              <w:rPr>
                <w:b/>
                <w:sz w:val="28"/>
              </w:rPr>
            </w:pPr>
            <w:r>
              <w:rPr>
                <w:b/>
                <w:sz w:val="28"/>
              </w:rPr>
              <w:lastRenderedPageBreak/>
              <w:t>C-I – Personální zabezpečení</w:t>
            </w:r>
          </w:p>
        </w:tc>
      </w:tr>
      <w:tr w:rsidR="000765EF" w:rsidRPr="00827804" w14:paraId="1E9EE70D"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07675C02" w14:textId="77777777" w:rsidR="000765EF" w:rsidRDefault="000765EF" w:rsidP="00023EDA">
            <w:pPr>
              <w:jc w:val="both"/>
              <w:rPr>
                <w:b/>
              </w:rPr>
            </w:pPr>
            <w:r>
              <w:rPr>
                <w:b/>
              </w:rPr>
              <w:t>Vysoká škola</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234163D0" w14:textId="77777777" w:rsidR="000765EF" w:rsidRPr="00827804" w:rsidRDefault="000765EF" w:rsidP="00023EDA">
            <w:r w:rsidRPr="00827804">
              <w:t>Univerzita Tomáše Bati ve Zlíně</w:t>
            </w:r>
          </w:p>
        </w:tc>
      </w:tr>
      <w:tr w:rsidR="000765EF" w:rsidRPr="00827804" w14:paraId="556857D3"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11291F2" w14:textId="77777777" w:rsidR="000765EF" w:rsidRDefault="000765EF" w:rsidP="00023EDA">
            <w:pPr>
              <w:jc w:val="both"/>
              <w:rPr>
                <w:b/>
              </w:rPr>
            </w:pPr>
            <w:r>
              <w:rPr>
                <w:b/>
              </w:rPr>
              <w:t>Součást vysoké školy</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5075E1E8" w14:textId="77777777" w:rsidR="000765EF" w:rsidRPr="00827804" w:rsidRDefault="000765EF" w:rsidP="00023EDA">
            <w:r w:rsidRPr="00827804">
              <w:t>Fakulta technologická</w:t>
            </w:r>
          </w:p>
        </w:tc>
      </w:tr>
      <w:tr w:rsidR="000765EF" w14:paraId="05D6724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EFE0BA0" w14:textId="77777777" w:rsidR="000765EF" w:rsidRDefault="000765EF" w:rsidP="00023EDA">
            <w:pPr>
              <w:jc w:val="both"/>
              <w:rPr>
                <w:b/>
              </w:rPr>
            </w:pPr>
            <w:r>
              <w:rPr>
                <w:b/>
              </w:rPr>
              <w:t>Název studijního programu</w:t>
            </w:r>
          </w:p>
        </w:tc>
        <w:tc>
          <w:tcPr>
            <w:tcW w:w="7352" w:type="dxa"/>
            <w:gridSpan w:val="13"/>
            <w:tcBorders>
              <w:top w:val="single" w:sz="4" w:space="0" w:color="auto"/>
              <w:left w:val="single" w:sz="4" w:space="0" w:color="auto"/>
              <w:bottom w:val="single" w:sz="4" w:space="0" w:color="auto"/>
              <w:right w:val="single" w:sz="4" w:space="0" w:color="auto"/>
            </w:tcBorders>
          </w:tcPr>
          <w:p w14:paraId="1310C807" w14:textId="647B74D3" w:rsidR="000765EF" w:rsidRDefault="006D21C5" w:rsidP="00023EDA">
            <w:pPr>
              <w:jc w:val="both"/>
            </w:pPr>
            <w:r>
              <w:t>Technology of Macromolecular Substances</w:t>
            </w:r>
          </w:p>
        </w:tc>
      </w:tr>
      <w:tr w:rsidR="000765EF" w14:paraId="70609BAF"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EEB27C6" w14:textId="77777777" w:rsidR="000765EF" w:rsidRDefault="000765EF" w:rsidP="00023EDA">
            <w:pPr>
              <w:jc w:val="both"/>
              <w:rPr>
                <w:b/>
              </w:rPr>
            </w:pPr>
            <w:r>
              <w:rPr>
                <w:b/>
              </w:rPr>
              <w:t>Jméno a příjmení</w:t>
            </w:r>
          </w:p>
        </w:tc>
        <w:tc>
          <w:tcPr>
            <w:tcW w:w="4547" w:type="dxa"/>
            <w:gridSpan w:val="6"/>
            <w:tcBorders>
              <w:top w:val="single" w:sz="4" w:space="0" w:color="auto"/>
              <w:left w:val="single" w:sz="4" w:space="0" w:color="auto"/>
              <w:bottom w:val="single" w:sz="4" w:space="0" w:color="auto"/>
              <w:right w:val="single" w:sz="4" w:space="0" w:color="auto"/>
            </w:tcBorders>
          </w:tcPr>
          <w:p w14:paraId="6E6194D1" w14:textId="77777777" w:rsidR="000765EF" w:rsidRDefault="000765EF" w:rsidP="00023EDA">
            <w:pPr>
              <w:jc w:val="both"/>
            </w:pPr>
            <w:bookmarkStart w:id="1721" w:name="Koutný"/>
            <w:bookmarkEnd w:id="1721"/>
            <w:r>
              <w:rPr>
                <w:b/>
              </w:rPr>
              <w:t>Marek Koutný</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97177A"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F6C7F69" w14:textId="77777777" w:rsidR="000765EF" w:rsidRDefault="000765EF" w:rsidP="000765EF">
            <w:pPr>
              <w:jc w:val="both"/>
            </w:pPr>
            <w:r>
              <w:t>prof. Mgr., Ph.D.</w:t>
            </w:r>
          </w:p>
        </w:tc>
      </w:tr>
      <w:tr w:rsidR="003B3A9A" w14:paraId="5E292CA6"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5417FC9"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CD01B8E" w14:textId="77777777" w:rsidR="000765EF" w:rsidRDefault="000765EF" w:rsidP="000765EF">
            <w:pPr>
              <w:jc w:val="both"/>
            </w:pPr>
            <w:r>
              <w:t>1973</w:t>
            </w:r>
          </w:p>
        </w:tc>
        <w:tc>
          <w:tcPr>
            <w:tcW w:w="188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BE191C"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5D63132"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52A25D5"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CFA079E"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02E474"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D032ED9" w14:textId="77777777" w:rsidR="000765EF" w:rsidRDefault="000765EF" w:rsidP="00023EDA">
            <w:pPr>
              <w:jc w:val="both"/>
            </w:pPr>
            <w:r>
              <w:t>N</w:t>
            </w:r>
          </w:p>
        </w:tc>
      </w:tr>
      <w:tr w:rsidR="000765EF" w14:paraId="7CE8F246" w14:textId="77777777" w:rsidTr="00B7684B">
        <w:tc>
          <w:tcPr>
            <w:tcW w:w="521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A2B2C5"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8B120EF"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7E4943EB"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BBF7911"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947430"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693A4EAB" w14:textId="77777777" w:rsidR="000765EF" w:rsidRDefault="000765EF" w:rsidP="00023EDA">
            <w:pPr>
              <w:jc w:val="both"/>
            </w:pPr>
            <w:r>
              <w:t>---</w:t>
            </w:r>
          </w:p>
        </w:tc>
      </w:tr>
      <w:tr w:rsidR="000765EF" w14:paraId="2B935F89" w14:textId="77777777" w:rsidTr="00B7684B">
        <w:tc>
          <w:tcPr>
            <w:tcW w:w="6035"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FA366D0"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ABE4F3"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F7AF845" w14:textId="77777777" w:rsidR="000765EF" w:rsidRDefault="000765EF" w:rsidP="00023EDA">
            <w:pPr>
              <w:jc w:val="both"/>
              <w:rPr>
                <w:b/>
              </w:rPr>
            </w:pPr>
            <w:r>
              <w:rPr>
                <w:b/>
              </w:rPr>
              <w:t>rozsah</w:t>
            </w:r>
          </w:p>
        </w:tc>
      </w:tr>
      <w:tr w:rsidR="000765EF" w14:paraId="1BF28DBF" w14:textId="77777777" w:rsidTr="00B7684B">
        <w:tc>
          <w:tcPr>
            <w:tcW w:w="6035" w:type="dxa"/>
            <w:gridSpan w:val="6"/>
            <w:tcBorders>
              <w:top w:val="single" w:sz="4" w:space="0" w:color="auto"/>
              <w:left w:val="single" w:sz="4" w:space="0" w:color="auto"/>
              <w:bottom w:val="single" w:sz="4" w:space="0" w:color="auto"/>
              <w:right w:val="single" w:sz="4" w:space="0" w:color="auto"/>
            </w:tcBorders>
          </w:tcPr>
          <w:p w14:paraId="4FC4D6F9"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4D77DDE1"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0A87EF43" w14:textId="77777777" w:rsidR="000765EF" w:rsidRDefault="000765EF" w:rsidP="00023EDA">
            <w:pPr>
              <w:jc w:val="both"/>
            </w:pPr>
            <w:r>
              <w:t>---</w:t>
            </w:r>
          </w:p>
        </w:tc>
      </w:tr>
      <w:tr w:rsidR="000765EF" w14:paraId="147E2233" w14:textId="77777777" w:rsidTr="00B7684B">
        <w:tc>
          <w:tcPr>
            <w:tcW w:w="6035" w:type="dxa"/>
            <w:gridSpan w:val="6"/>
            <w:tcBorders>
              <w:top w:val="single" w:sz="4" w:space="0" w:color="auto"/>
              <w:left w:val="single" w:sz="4" w:space="0" w:color="auto"/>
              <w:bottom w:val="single" w:sz="4" w:space="0" w:color="auto"/>
              <w:right w:val="single" w:sz="4" w:space="0" w:color="auto"/>
            </w:tcBorders>
          </w:tcPr>
          <w:p w14:paraId="433498E6"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3DA9874"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4177F5F" w14:textId="77777777" w:rsidR="000765EF" w:rsidRDefault="000765EF" w:rsidP="00023EDA">
            <w:pPr>
              <w:jc w:val="both"/>
            </w:pPr>
          </w:p>
        </w:tc>
      </w:tr>
      <w:tr w:rsidR="000765EF" w14:paraId="0E6F3654"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45F2CB54"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7A12633B" w14:textId="77777777" w:rsidTr="00B7684B">
        <w:trPr>
          <w:trHeight w:val="359"/>
        </w:trPr>
        <w:tc>
          <w:tcPr>
            <w:tcW w:w="9854" w:type="dxa"/>
            <w:gridSpan w:val="14"/>
            <w:tcBorders>
              <w:top w:val="nil"/>
              <w:left w:val="single" w:sz="4" w:space="0" w:color="auto"/>
              <w:bottom w:val="single" w:sz="4" w:space="0" w:color="auto"/>
              <w:right w:val="single" w:sz="4" w:space="0" w:color="auto"/>
            </w:tcBorders>
          </w:tcPr>
          <w:p w14:paraId="5B83DBB4" w14:textId="01270ED7" w:rsidR="000765EF" w:rsidRPr="000765EF" w:rsidRDefault="00785E81" w:rsidP="00023EDA">
            <w:pPr>
              <w:spacing w:before="120" w:after="120"/>
              <w:jc w:val="both"/>
            </w:pPr>
            <w:r>
              <w:t>Biochemistry</w:t>
            </w:r>
            <w:r w:rsidR="000765EF" w:rsidRPr="000765EF">
              <w:t xml:space="preserve"> (garant)</w:t>
            </w:r>
          </w:p>
          <w:p w14:paraId="6C906227" w14:textId="77777777" w:rsidR="000765EF" w:rsidRPr="00D6509E" w:rsidRDefault="000765EF" w:rsidP="007F3FD2">
            <w:pPr>
              <w:spacing w:before="120" w:after="120"/>
              <w:jc w:val="both"/>
              <w:rPr>
                <w:b/>
                <w:u w:val="single"/>
              </w:rPr>
            </w:pPr>
            <w:r w:rsidRPr="007F3FD2">
              <w:rPr>
                <w:b/>
                <w:u w:val="single"/>
              </w:rPr>
              <w:t>Š</w:t>
            </w:r>
            <w:r w:rsidR="007F3FD2">
              <w:rPr>
                <w:b/>
                <w:u w:val="single"/>
              </w:rPr>
              <w:t>kolitel, vyučující</w:t>
            </w:r>
          </w:p>
        </w:tc>
      </w:tr>
      <w:tr w:rsidR="000765EF" w14:paraId="7914CE7E"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E75D262" w14:textId="77777777" w:rsidR="000765EF" w:rsidRDefault="000765EF" w:rsidP="00023EDA">
            <w:pPr>
              <w:jc w:val="both"/>
            </w:pPr>
            <w:r>
              <w:rPr>
                <w:b/>
              </w:rPr>
              <w:t xml:space="preserve">Údaje o vzdělání na VŠ </w:t>
            </w:r>
          </w:p>
        </w:tc>
      </w:tr>
      <w:tr w:rsidR="000765EF" w14:paraId="4F70B0D0" w14:textId="77777777" w:rsidTr="00B7684B">
        <w:trPr>
          <w:trHeight w:val="265"/>
        </w:trPr>
        <w:tc>
          <w:tcPr>
            <w:tcW w:w="9854" w:type="dxa"/>
            <w:gridSpan w:val="14"/>
            <w:tcBorders>
              <w:top w:val="single" w:sz="4" w:space="0" w:color="auto"/>
              <w:left w:val="single" w:sz="4" w:space="0" w:color="auto"/>
              <w:bottom w:val="single" w:sz="4" w:space="0" w:color="auto"/>
              <w:right w:val="single" w:sz="4" w:space="0" w:color="auto"/>
            </w:tcBorders>
          </w:tcPr>
          <w:p w14:paraId="2E42B042" w14:textId="77777777" w:rsidR="000765EF" w:rsidRDefault="000765EF" w:rsidP="00023EDA">
            <w:pPr>
              <w:spacing w:before="120" w:after="120"/>
              <w:jc w:val="both"/>
              <w:rPr>
                <w:b/>
              </w:rPr>
            </w:pPr>
            <w:r w:rsidRPr="00837EAB">
              <w:t>1999: MU Brno, PřF, obor Biochemie, Ph.D.</w:t>
            </w:r>
          </w:p>
        </w:tc>
      </w:tr>
      <w:tr w:rsidR="000765EF" w14:paraId="648FDE99"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13BF76D" w14:textId="77777777" w:rsidR="000765EF" w:rsidRDefault="000765EF" w:rsidP="00023EDA">
            <w:pPr>
              <w:jc w:val="both"/>
              <w:rPr>
                <w:b/>
              </w:rPr>
            </w:pPr>
            <w:r>
              <w:rPr>
                <w:b/>
              </w:rPr>
              <w:t>Údaje o odborném působení od absolvování VŠ</w:t>
            </w:r>
          </w:p>
        </w:tc>
      </w:tr>
      <w:tr w:rsidR="000765EF" w14:paraId="2D5ACFD4" w14:textId="77777777" w:rsidTr="00B7684B">
        <w:trPr>
          <w:trHeight w:val="1090"/>
        </w:trPr>
        <w:tc>
          <w:tcPr>
            <w:tcW w:w="9854" w:type="dxa"/>
            <w:gridSpan w:val="14"/>
            <w:tcBorders>
              <w:top w:val="single" w:sz="4" w:space="0" w:color="auto"/>
              <w:left w:val="single" w:sz="4" w:space="0" w:color="auto"/>
              <w:bottom w:val="single" w:sz="4" w:space="0" w:color="auto"/>
              <w:right w:val="single" w:sz="4" w:space="0" w:color="auto"/>
            </w:tcBorders>
          </w:tcPr>
          <w:p w14:paraId="7E5B70CA" w14:textId="77777777" w:rsidR="000765EF" w:rsidRDefault="000765EF" w:rsidP="000765EF">
            <w:pPr>
              <w:spacing w:before="60" w:after="60"/>
              <w:jc w:val="both"/>
              <w:rPr>
                <w:color w:val="000000"/>
              </w:rPr>
            </w:pPr>
            <w:r w:rsidRPr="00837EAB">
              <w:t>1999 – dosud: UTB Zlín</w:t>
            </w:r>
            <w:r w:rsidRPr="00837EAB">
              <w:rPr>
                <w:color w:val="000000"/>
              </w:rPr>
              <w:t>, FT, odborný asistent, od r. 2007 docent, od r. 2007 ředitel Ústavu inženýrství ochrany životního prostředí, od r. 2015 profesor</w:t>
            </w:r>
          </w:p>
          <w:p w14:paraId="1502F417" w14:textId="77777777" w:rsidR="000765EF" w:rsidRDefault="000765EF" w:rsidP="000765EF">
            <w:pPr>
              <w:spacing w:before="120" w:after="120"/>
              <w:jc w:val="both"/>
            </w:pPr>
            <w:r w:rsidRPr="0061463D">
              <w:rPr>
                <w:color w:val="000000"/>
              </w:rPr>
              <w:t>Další odborné zkušenosti:</w:t>
            </w:r>
            <w:r>
              <w:rPr>
                <w:color w:val="000000"/>
              </w:rPr>
              <w:t xml:space="preserve"> </w:t>
            </w:r>
            <w:r w:rsidRPr="000B4753">
              <w:rPr>
                <w:rFonts w:cs="Cambria"/>
                <w:b/>
              </w:rPr>
              <w:t>GAČR</w:t>
            </w:r>
            <w:r w:rsidRPr="000B4753">
              <w:rPr>
                <w:rFonts w:cs="Cambria"/>
              </w:rPr>
              <w:t xml:space="preserve"> (člen Expertního panelu, 2016 </w:t>
            </w:r>
            <w:r w:rsidRPr="00167113">
              <w:t xml:space="preserve">– </w:t>
            </w:r>
            <w:r w:rsidRPr="000B4753">
              <w:rPr>
                <w:rFonts w:cs="Cambria"/>
              </w:rPr>
              <w:t>2017)</w:t>
            </w:r>
            <w:r>
              <w:rPr>
                <w:rFonts w:cs="Cambria"/>
              </w:rPr>
              <w:t xml:space="preserve">, </w:t>
            </w:r>
            <w:r w:rsidRPr="000B4753">
              <w:rPr>
                <w:rFonts w:cs="Cambria"/>
                <w:b/>
              </w:rPr>
              <w:t>H2020</w:t>
            </w:r>
            <w:r w:rsidRPr="000B4753">
              <w:rPr>
                <w:rFonts w:cs="Cambria"/>
              </w:rPr>
              <w:t xml:space="preserve"> (člen Expertního panelu, 2016)</w:t>
            </w:r>
            <w:r>
              <w:rPr>
                <w:rFonts w:cs="Cambria"/>
              </w:rPr>
              <w:t xml:space="preserve">, </w:t>
            </w:r>
            <w:r w:rsidRPr="000B4753">
              <w:rPr>
                <w:rFonts w:cs="Cambria"/>
                <w:b/>
                <w:lang w:val="en-GB"/>
              </w:rPr>
              <w:t>Applied Soil Ecology</w:t>
            </w:r>
            <w:r w:rsidRPr="000B4753">
              <w:rPr>
                <w:rFonts w:cs="Cambria"/>
              </w:rPr>
              <w:t xml:space="preserve"> (člen ediční rady časopisu, od r. 2013)</w:t>
            </w:r>
          </w:p>
        </w:tc>
      </w:tr>
      <w:tr w:rsidR="000765EF" w14:paraId="2E0B5D5E" w14:textId="77777777" w:rsidTr="00B7684B">
        <w:trPr>
          <w:trHeight w:val="250"/>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FE3B7B5" w14:textId="77777777" w:rsidR="000765EF" w:rsidRDefault="000765EF" w:rsidP="00023EDA">
            <w:pPr>
              <w:jc w:val="both"/>
            </w:pPr>
            <w:r>
              <w:rPr>
                <w:b/>
              </w:rPr>
              <w:t>Zkušenosti s vedením kvalifikačních a rigorózních prací</w:t>
            </w:r>
          </w:p>
        </w:tc>
      </w:tr>
      <w:tr w:rsidR="000765EF" w:rsidRPr="00D6509E" w14:paraId="5E0B161C" w14:textId="77777777" w:rsidTr="00B7684B">
        <w:trPr>
          <w:trHeight w:val="221"/>
        </w:trPr>
        <w:tc>
          <w:tcPr>
            <w:tcW w:w="9854" w:type="dxa"/>
            <w:gridSpan w:val="14"/>
            <w:tcBorders>
              <w:top w:val="single" w:sz="4" w:space="0" w:color="auto"/>
              <w:left w:val="single" w:sz="4" w:space="0" w:color="auto"/>
              <w:bottom w:val="single" w:sz="4" w:space="0" w:color="auto"/>
              <w:right w:val="single" w:sz="4" w:space="0" w:color="auto"/>
            </w:tcBorders>
          </w:tcPr>
          <w:p w14:paraId="0509A4FC" w14:textId="77777777" w:rsidR="000765EF" w:rsidRPr="000765EF" w:rsidRDefault="000765EF" w:rsidP="000765EF">
            <w:pPr>
              <w:pStyle w:val="TableParagraph"/>
              <w:spacing w:before="120" w:after="120"/>
              <w:ind w:left="0"/>
              <w:jc w:val="both"/>
              <w:rPr>
                <w:sz w:val="20"/>
                <w:szCs w:val="20"/>
              </w:rPr>
            </w:pPr>
            <w:r w:rsidRPr="000765EF">
              <w:rPr>
                <w:sz w:val="20"/>
                <w:szCs w:val="20"/>
                <w:lang w:val="cs-CZ"/>
              </w:rPr>
              <w:t xml:space="preserve">Počet obhájených prací, které vyučující vedl v období 2014 – 2018: </w:t>
            </w:r>
            <w:r w:rsidRPr="000765EF">
              <w:rPr>
                <w:b/>
                <w:sz w:val="20"/>
                <w:szCs w:val="20"/>
                <w:lang w:val="cs-CZ"/>
              </w:rPr>
              <w:t>2</w:t>
            </w:r>
            <w:r w:rsidRPr="000765EF">
              <w:rPr>
                <w:sz w:val="20"/>
                <w:szCs w:val="20"/>
                <w:lang w:val="cs-CZ"/>
              </w:rPr>
              <w:t xml:space="preserve"> BP, </w:t>
            </w:r>
            <w:r w:rsidRPr="000765EF">
              <w:rPr>
                <w:b/>
                <w:sz w:val="20"/>
                <w:szCs w:val="20"/>
                <w:lang w:val="cs-CZ"/>
              </w:rPr>
              <w:t>8</w:t>
            </w:r>
            <w:r w:rsidRPr="000765EF">
              <w:rPr>
                <w:sz w:val="20"/>
                <w:szCs w:val="20"/>
                <w:lang w:val="cs-CZ"/>
              </w:rPr>
              <w:t xml:space="preserve"> DP, </w:t>
            </w:r>
            <w:r w:rsidRPr="000765EF">
              <w:rPr>
                <w:b/>
                <w:sz w:val="20"/>
                <w:szCs w:val="20"/>
                <w:lang w:val="cs-CZ"/>
              </w:rPr>
              <w:t>4</w:t>
            </w:r>
            <w:r w:rsidRPr="000765EF">
              <w:rPr>
                <w:sz w:val="20"/>
                <w:szCs w:val="20"/>
                <w:lang w:val="cs-CZ"/>
              </w:rPr>
              <w:t xml:space="preserve"> DisP.</w:t>
            </w:r>
          </w:p>
        </w:tc>
      </w:tr>
      <w:tr w:rsidR="003B3A9A" w14:paraId="68E03FB6" w14:textId="77777777" w:rsidTr="00C54710">
        <w:trPr>
          <w:cantSplit/>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5C23B6" w14:textId="77777777" w:rsidR="000765EF" w:rsidRDefault="000765EF" w:rsidP="00023EDA">
            <w:pPr>
              <w:jc w:val="both"/>
            </w:pPr>
            <w:r>
              <w:rPr>
                <w:b/>
              </w:rPr>
              <w:t xml:space="preserve">Obor habilitačního řízení </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D2DA67"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31180BB"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21843B36" w14:textId="77777777" w:rsidR="000765EF" w:rsidRDefault="000765EF" w:rsidP="00023EDA">
            <w:pPr>
              <w:jc w:val="both"/>
              <w:rPr>
                <w:b/>
              </w:rPr>
            </w:pPr>
            <w:r>
              <w:rPr>
                <w:b/>
              </w:rPr>
              <w:t>Ohlasy publikací</w:t>
            </w:r>
          </w:p>
        </w:tc>
      </w:tr>
      <w:tr w:rsidR="003B3A9A" w14:paraId="07DCE27B" w14:textId="77777777" w:rsidTr="00C54710">
        <w:trPr>
          <w:cantSplit/>
        </w:trPr>
        <w:tc>
          <w:tcPr>
            <w:tcW w:w="3510" w:type="dxa"/>
            <w:gridSpan w:val="3"/>
            <w:tcBorders>
              <w:top w:val="single" w:sz="4" w:space="0" w:color="auto"/>
              <w:left w:val="single" w:sz="4" w:space="0" w:color="auto"/>
              <w:bottom w:val="single" w:sz="4" w:space="0" w:color="auto"/>
              <w:right w:val="single" w:sz="4" w:space="0" w:color="auto"/>
            </w:tcBorders>
          </w:tcPr>
          <w:p w14:paraId="7DF912B0" w14:textId="77777777" w:rsidR="000765EF" w:rsidRPr="00837EAB" w:rsidRDefault="000765EF" w:rsidP="00023EDA">
            <w:pPr>
              <w:pStyle w:val="western"/>
              <w:spacing w:before="40" w:beforeAutospacing="0" w:after="40" w:line="240" w:lineRule="auto"/>
              <w:ind w:right="57"/>
            </w:pPr>
            <w:r w:rsidRPr="00837EAB">
              <w:t>Technologie makromolekulárních látek</w:t>
            </w:r>
          </w:p>
        </w:tc>
        <w:tc>
          <w:tcPr>
            <w:tcW w:w="2057" w:type="dxa"/>
            <w:gridSpan w:val="2"/>
            <w:tcBorders>
              <w:top w:val="single" w:sz="4" w:space="0" w:color="auto"/>
              <w:left w:val="single" w:sz="4" w:space="0" w:color="auto"/>
              <w:bottom w:val="single" w:sz="4" w:space="0" w:color="auto"/>
              <w:right w:val="single" w:sz="4" w:space="0" w:color="auto"/>
            </w:tcBorders>
          </w:tcPr>
          <w:p w14:paraId="574EE784" w14:textId="77777777" w:rsidR="000765EF" w:rsidRPr="00837EAB" w:rsidRDefault="000765EF" w:rsidP="00023EDA">
            <w:pPr>
              <w:pStyle w:val="western"/>
              <w:spacing w:before="40" w:beforeAutospacing="0" w:after="40" w:line="240" w:lineRule="auto"/>
              <w:ind w:right="57"/>
            </w:pPr>
            <w:r w:rsidRPr="00837EAB">
              <w:t>2007</w:t>
            </w:r>
          </w:p>
        </w:tc>
        <w:tc>
          <w:tcPr>
            <w:tcW w:w="2054" w:type="dxa"/>
            <w:gridSpan w:val="3"/>
            <w:tcBorders>
              <w:top w:val="single" w:sz="4" w:space="0" w:color="auto"/>
              <w:left w:val="single" w:sz="4" w:space="0" w:color="auto"/>
              <w:bottom w:val="single" w:sz="4" w:space="0" w:color="auto"/>
              <w:right w:val="single" w:sz="12" w:space="0" w:color="auto"/>
            </w:tcBorders>
          </w:tcPr>
          <w:p w14:paraId="09149D48" w14:textId="77777777" w:rsidR="000765EF" w:rsidRPr="00837EAB" w:rsidRDefault="000765EF" w:rsidP="00023EDA">
            <w:pPr>
              <w:pStyle w:val="western"/>
              <w:spacing w:before="40" w:beforeAutospacing="0" w:after="40" w:line="240" w:lineRule="auto"/>
              <w:ind w:right="57"/>
            </w:pPr>
            <w:r w:rsidRPr="00837EAB">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6E27CF7"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E0F734"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678803F" w14:textId="77777777" w:rsidR="000765EF" w:rsidRDefault="000765EF" w:rsidP="00023EDA">
            <w:pPr>
              <w:jc w:val="both"/>
            </w:pPr>
            <w:r>
              <w:rPr>
                <w:b/>
                <w:sz w:val="18"/>
              </w:rPr>
              <w:t>ostatní</w:t>
            </w:r>
          </w:p>
        </w:tc>
      </w:tr>
      <w:tr w:rsidR="003B3A9A" w:rsidRPr="002856CE" w14:paraId="3E51A591" w14:textId="77777777" w:rsidTr="00C54710">
        <w:trPr>
          <w:cantSplit/>
          <w:trHeight w:val="70"/>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E94A3F" w14:textId="77777777" w:rsidR="000765EF" w:rsidRDefault="000765EF" w:rsidP="00023EDA">
            <w:pPr>
              <w:jc w:val="both"/>
            </w:pPr>
            <w:r>
              <w:rPr>
                <w:b/>
              </w:rPr>
              <w:t>Obor jmenovacího řízení</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D22A40"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0ABD182" w14:textId="77777777" w:rsidR="000765EF" w:rsidRDefault="000765EF"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A915699" w14:textId="77777777" w:rsidR="000765EF" w:rsidRPr="00837EAB" w:rsidRDefault="000765EF" w:rsidP="00023EDA">
            <w:pPr>
              <w:pStyle w:val="western"/>
              <w:spacing w:before="40" w:beforeAutospacing="0" w:line="240" w:lineRule="auto"/>
              <w:ind w:left="57" w:right="57"/>
              <w:rPr>
                <w:b/>
              </w:rPr>
            </w:pPr>
            <w:r>
              <w:rPr>
                <w:b/>
              </w:rPr>
              <w:t>633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4B3F469" w14:textId="77777777" w:rsidR="000765EF" w:rsidRPr="00837EAB" w:rsidRDefault="000765EF" w:rsidP="00023EDA">
            <w:pPr>
              <w:pStyle w:val="western"/>
              <w:spacing w:before="40" w:beforeAutospacing="0" w:line="240" w:lineRule="auto"/>
              <w:ind w:left="57" w:right="57"/>
              <w:rPr>
                <w:b/>
              </w:rPr>
            </w:pPr>
            <w:r>
              <w:rPr>
                <w:b/>
              </w:rPr>
              <w:t>632</w:t>
            </w:r>
          </w:p>
        </w:tc>
        <w:tc>
          <w:tcPr>
            <w:tcW w:w="815" w:type="dxa"/>
            <w:vMerge w:val="restart"/>
            <w:tcBorders>
              <w:top w:val="single" w:sz="4" w:space="0" w:color="auto"/>
              <w:left w:val="single" w:sz="4" w:space="0" w:color="auto"/>
              <w:bottom w:val="single" w:sz="4" w:space="0" w:color="auto"/>
              <w:right w:val="single" w:sz="4" w:space="0" w:color="auto"/>
            </w:tcBorders>
          </w:tcPr>
          <w:p w14:paraId="36B44F44" w14:textId="77777777" w:rsidR="000765EF" w:rsidRPr="002856CE" w:rsidRDefault="000765EF" w:rsidP="00023EDA">
            <w:pPr>
              <w:pStyle w:val="western"/>
              <w:spacing w:before="40" w:beforeAutospacing="0" w:line="240" w:lineRule="auto"/>
              <w:ind w:left="57" w:right="57"/>
              <w:rPr>
                <w:b/>
                <w:sz w:val="18"/>
                <w:szCs w:val="18"/>
              </w:rPr>
            </w:pPr>
            <w:r w:rsidRPr="002856CE">
              <w:rPr>
                <w:b/>
                <w:sz w:val="18"/>
                <w:szCs w:val="18"/>
              </w:rPr>
              <w:t>neevid.</w:t>
            </w:r>
          </w:p>
        </w:tc>
      </w:tr>
      <w:tr w:rsidR="000765EF" w14:paraId="650A776A" w14:textId="77777777" w:rsidTr="00B7684B">
        <w:trPr>
          <w:trHeight w:val="205"/>
        </w:trPr>
        <w:tc>
          <w:tcPr>
            <w:tcW w:w="3510" w:type="dxa"/>
            <w:gridSpan w:val="3"/>
            <w:tcBorders>
              <w:top w:val="single" w:sz="4" w:space="0" w:color="auto"/>
              <w:left w:val="single" w:sz="4" w:space="0" w:color="auto"/>
              <w:bottom w:val="single" w:sz="4" w:space="0" w:color="auto"/>
              <w:right w:val="single" w:sz="4" w:space="0" w:color="auto"/>
            </w:tcBorders>
          </w:tcPr>
          <w:p w14:paraId="5D49788D" w14:textId="77777777" w:rsidR="000765EF" w:rsidRPr="00837EAB" w:rsidRDefault="000765EF" w:rsidP="00023EDA">
            <w:pPr>
              <w:spacing w:after="40"/>
              <w:contextualSpacing/>
              <w:jc w:val="both"/>
              <w:rPr>
                <w:kern w:val="2"/>
              </w:rPr>
            </w:pPr>
            <w:r w:rsidRPr="00837EAB">
              <w:t>Chemie a technologie ochrany životního prostředí</w:t>
            </w:r>
          </w:p>
        </w:tc>
        <w:tc>
          <w:tcPr>
            <w:tcW w:w="2057" w:type="dxa"/>
            <w:gridSpan w:val="2"/>
            <w:tcBorders>
              <w:top w:val="single" w:sz="4" w:space="0" w:color="auto"/>
              <w:left w:val="single" w:sz="4" w:space="0" w:color="auto"/>
              <w:bottom w:val="single" w:sz="4" w:space="0" w:color="auto"/>
              <w:right w:val="single" w:sz="4" w:space="0" w:color="auto"/>
            </w:tcBorders>
          </w:tcPr>
          <w:p w14:paraId="66A2A0FF" w14:textId="77777777" w:rsidR="000765EF" w:rsidRPr="00837EAB" w:rsidRDefault="000765EF" w:rsidP="00023EDA">
            <w:pPr>
              <w:spacing w:after="40"/>
              <w:contextualSpacing/>
              <w:jc w:val="both"/>
              <w:rPr>
                <w:kern w:val="2"/>
              </w:rPr>
            </w:pPr>
            <w:r w:rsidRPr="00837EAB">
              <w:t>2015</w:t>
            </w:r>
          </w:p>
        </w:tc>
        <w:tc>
          <w:tcPr>
            <w:tcW w:w="2054" w:type="dxa"/>
            <w:gridSpan w:val="3"/>
            <w:tcBorders>
              <w:top w:val="single" w:sz="4" w:space="0" w:color="auto"/>
              <w:left w:val="single" w:sz="4" w:space="0" w:color="auto"/>
              <w:bottom w:val="single" w:sz="4" w:space="0" w:color="auto"/>
              <w:right w:val="single" w:sz="12" w:space="0" w:color="auto"/>
            </w:tcBorders>
          </w:tcPr>
          <w:p w14:paraId="0807466F" w14:textId="77777777" w:rsidR="000765EF" w:rsidRPr="00837EAB" w:rsidRDefault="000765EF" w:rsidP="00023EDA">
            <w:pPr>
              <w:spacing w:after="40"/>
              <w:contextualSpacing/>
              <w:jc w:val="both"/>
              <w:rPr>
                <w:kern w:val="2"/>
              </w:rPr>
            </w:pPr>
            <w:r w:rsidRPr="00837EAB">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1A25C41A" w14:textId="77777777" w:rsidR="000765EF" w:rsidRDefault="000765EF"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5E0E0A1" w14:textId="77777777" w:rsidR="000765EF"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0F164966" w14:textId="77777777" w:rsidR="000765EF" w:rsidRDefault="000765EF" w:rsidP="00023EDA">
            <w:pPr>
              <w:rPr>
                <w:b/>
              </w:rPr>
            </w:pPr>
          </w:p>
        </w:tc>
      </w:tr>
      <w:tr w:rsidR="000765EF" w14:paraId="120BD16B"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D940189"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7E3BCC3F" w14:textId="77777777" w:rsidTr="00B7684B">
        <w:trPr>
          <w:trHeight w:val="2347"/>
        </w:trPr>
        <w:tc>
          <w:tcPr>
            <w:tcW w:w="9854" w:type="dxa"/>
            <w:gridSpan w:val="14"/>
            <w:tcBorders>
              <w:top w:val="single" w:sz="4" w:space="0" w:color="auto"/>
              <w:left w:val="single" w:sz="4" w:space="0" w:color="auto"/>
              <w:bottom w:val="single" w:sz="4" w:space="0" w:color="auto"/>
              <w:right w:val="single" w:sz="4" w:space="0" w:color="auto"/>
            </w:tcBorders>
          </w:tcPr>
          <w:p w14:paraId="6A6DB7E1" w14:textId="77777777" w:rsidR="000765EF" w:rsidRDefault="000765EF" w:rsidP="000765EF">
            <w:pPr>
              <w:spacing w:before="120" w:after="120"/>
              <w:jc w:val="both"/>
              <w:rPr>
                <w:rFonts w:eastAsia="Calibri"/>
              </w:rPr>
            </w:pPr>
            <w:r w:rsidRPr="00C60353">
              <w:rPr>
                <w:rFonts w:eastAsia="Calibri"/>
              </w:rPr>
              <w:t xml:space="preserve">MIKUŠOVÁ, N., HUMPOLÍČEK, P., RŮŽIČKA, J., CAPÁKOVÁ, Z., JANŮ, K., KAŠPÁRKOVÁ, V., BOBER, P., STEJSKAL, J., </w:t>
            </w:r>
            <w:r w:rsidRPr="002C065A">
              <w:rPr>
                <w:rFonts w:eastAsia="Calibri"/>
                <w:b/>
              </w:rPr>
              <w:t>KOUTNÝ, M.</w:t>
            </w:r>
            <w:r>
              <w:rPr>
                <w:rFonts w:eastAsia="Calibri"/>
                <w:b/>
              </w:rPr>
              <w:t xml:space="preserve"> (10%)</w:t>
            </w:r>
            <w:r w:rsidRPr="000E6098">
              <w:rPr>
                <w:rFonts w:eastAsia="Calibri"/>
              </w:rPr>
              <w:t>,</w:t>
            </w:r>
            <w:r w:rsidRPr="00C60353">
              <w:rPr>
                <w:rFonts w:eastAsia="Calibri"/>
              </w:rPr>
              <w:t xml:space="preserve"> FILATOVÁ, K., LEHOCKÝ, M., PONÍŽIL, P.</w:t>
            </w:r>
            <w:r>
              <w:rPr>
                <w:rFonts w:eastAsia="Calibri"/>
              </w:rPr>
              <w:t xml:space="preserve">: </w:t>
            </w:r>
            <w:r w:rsidRPr="00C60353">
              <w:rPr>
                <w:rFonts w:eastAsia="Calibri"/>
              </w:rPr>
              <w:t>Formation of bacterial and fungal biofilm on conducting polyaniline</w:t>
            </w:r>
            <w:r>
              <w:rPr>
                <w:rFonts w:eastAsia="Calibri"/>
              </w:rPr>
              <w:t xml:space="preserve">. </w:t>
            </w:r>
            <w:r w:rsidRPr="000E6098">
              <w:rPr>
                <w:rFonts w:eastAsia="Calibri"/>
                <w:i/>
              </w:rPr>
              <w:t>Chemical Papers</w:t>
            </w:r>
            <w:r>
              <w:rPr>
                <w:rFonts w:eastAsia="Calibri"/>
              </w:rPr>
              <w:t xml:space="preserve"> 71(2), </w:t>
            </w:r>
            <w:r w:rsidRPr="00C60353">
              <w:rPr>
                <w:rFonts w:eastAsia="Calibri"/>
              </w:rPr>
              <w:t>505-512</w:t>
            </w:r>
            <w:r>
              <w:rPr>
                <w:rFonts w:eastAsia="Calibri"/>
              </w:rPr>
              <w:t xml:space="preserve">, </w:t>
            </w:r>
            <w:r w:rsidRPr="000E6098">
              <w:rPr>
                <w:rFonts w:eastAsia="Calibri"/>
                <w:b/>
              </w:rPr>
              <w:t>2017</w:t>
            </w:r>
            <w:r w:rsidRPr="00C60353">
              <w:rPr>
                <w:rFonts w:eastAsia="Calibri"/>
              </w:rPr>
              <w:t>.</w:t>
            </w:r>
          </w:p>
          <w:p w14:paraId="0E3433EB" w14:textId="77777777" w:rsidR="000765EF" w:rsidRPr="00837EAB" w:rsidRDefault="000765EF" w:rsidP="000765EF">
            <w:pPr>
              <w:spacing w:before="120" w:after="120"/>
              <w:jc w:val="both"/>
              <w:rPr>
                <w:rFonts w:eastAsia="Calibri"/>
              </w:rPr>
            </w:pPr>
            <w:r w:rsidRPr="00837EAB">
              <w:rPr>
                <w:rFonts w:eastAsia="Calibri"/>
              </w:rPr>
              <w:t xml:space="preserve">ŠERÁ, J., STLOUKAL, P., JANČOVÁ, P., VERNEY, V., PEKAŘOVÁ, S., </w:t>
            </w:r>
            <w:r w:rsidRPr="00837EAB">
              <w:rPr>
                <w:rFonts w:eastAsia="Calibri"/>
                <w:b/>
              </w:rPr>
              <w:t>KOUTNÝ, M. (35%)</w:t>
            </w:r>
            <w:r w:rsidRPr="00837EAB">
              <w:rPr>
                <w:rFonts w:eastAsia="Calibri"/>
              </w:rPr>
              <w:t xml:space="preserve">: Accelerated biodegradation of agriculture film based on aromatic-aliphatic copolyester in soil under mesophilic conditions. </w:t>
            </w:r>
            <w:r w:rsidRPr="00837EAB">
              <w:rPr>
                <w:rFonts w:eastAsia="Calibri"/>
                <w:i/>
              </w:rPr>
              <w:t>Journal of Agricultural and Food Chemistry</w:t>
            </w:r>
            <w:r w:rsidRPr="00837EAB">
              <w:rPr>
                <w:rFonts w:eastAsia="Calibri"/>
              </w:rPr>
              <w:t xml:space="preserve"> 64, 5653-5661, </w:t>
            </w:r>
            <w:r w:rsidRPr="00837EAB">
              <w:rPr>
                <w:rFonts w:eastAsia="Calibri"/>
                <w:b/>
              </w:rPr>
              <w:t>2016</w:t>
            </w:r>
            <w:r w:rsidRPr="00837EAB">
              <w:rPr>
                <w:rFonts w:eastAsia="Calibri"/>
              </w:rPr>
              <w:t xml:space="preserve">. </w:t>
            </w:r>
          </w:p>
          <w:p w14:paraId="03B8778C" w14:textId="77777777" w:rsidR="000765EF" w:rsidRPr="00837EAB" w:rsidRDefault="000765EF" w:rsidP="000765EF">
            <w:pPr>
              <w:spacing w:before="120" w:after="120"/>
              <w:jc w:val="both"/>
              <w:rPr>
                <w:rFonts w:eastAsia="Calibri"/>
              </w:rPr>
            </w:pPr>
            <w:r w:rsidRPr="00837EAB">
              <w:rPr>
                <w:rFonts w:eastAsia="Calibri"/>
              </w:rPr>
              <w:t xml:space="preserve">STLOUKAL, P., JANDIKOVÁ, G., </w:t>
            </w:r>
            <w:r w:rsidRPr="00837EAB">
              <w:rPr>
                <w:rFonts w:eastAsia="Calibri"/>
                <w:b/>
              </w:rPr>
              <w:t>KOUTNÝ, M. (15%)</w:t>
            </w:r>
            <w:r w:rsidRPr="00837EAB">
              <w:rPr>
                <w:rFonts w:eastAsia="Calibri"/>
              </w:rPr>
              <w:t xml:space="preserve">, SEDLAŘÍK, V.: Carbodiimide additive to control hydrolytic stability and biodegradability of PLA. </w:t>
            </w:r>
            <w:r w:rsidRPr="00837EAB">
              <w:rPr>
                <w:rFonts w:eastAsia="Calibri"/>
                <w:i/>
              </w:rPr>
              <w:t>Polymer Testing</w:t>
            </w:r>
            <w:r w:rsidRPr="00837EAB">
              <w:rPr>
                <w:rFonts w:eastAsia="Calibri"/>
              </w:rPr>
              <w:t xml:space="preserve"> 54, 19-28, </w:t>
            </w:r>
            <w:r w:rsidRPr="00837EAB">
              <w:rPr>
                <w:rFonts w:eastAsia="Calibri"/>
                <w:b/>
              </w:rPr>
              <w:t>2016</w:t>
            </w:r>
            <w:r w:rsidRPr="00837EAB">
              <w:rPr>
                <w:rFonts w:eastAsia="Calibri"/>
              </w:rPr>
              <w:t>.</w:t>
            </w:r>
            <w:r w:rsidRPr="00837EAB">
              <w:rPr>
                <w:rFonts w:eastAsia="Calibri"/>
                <w:b/>
              </w:rPr>
              <w:t xml:space="preserve"> </w:t>
            </w:r>
          </w:p>
          <w:p w14:paraId="56CED9AD" w14:textId="77777777" w:rsidR="000765EF" w:rsidRPr="00923900" w:rsidRDefault="000765EF" w:rsidP="000765EF">
            <w:pPr>
              <w:spacing w:before="120" w:after="120"/>
              <w:jc w:val="both"/>
              <w:rPr>
                <w:b/>
                <w:shd w:val="clear" w:color="auto" w:fill="FFFFFF"/>
              </w:rPr>
            </w:pPr>
            <w:r w:rsidRPr="00923900">
              <w:rPr>
                <w:caps/>
                <w:shd w:val="clear" w:color="auto" w:fill="FFFFFF"/>
              </w:rPr>
              <w:t xml:space="preserve">Stloukal, P., Pekařová, S., Kalendová, A., Mattausch, H., Laske, S., Holzer, C., Chitu, L., Bodner, S., Maier, G., Šlouf, M., </w:t>
            </w:r>
            <w:r w:rsidRPr="00923900">
              <w:rPr>
                <w:b/>
                <w:caps/>
                <w:shd w:val="clear" w:color="auto" w:fill="FFFFFF"/>
              </w:rPr>
              <w:t>KoutnÝ, M. (20%)</w:t>
            </w:r>
            <w:r w:rsidRPr="00923900">
              <w:rPr>
                <w:caps/>
                <w:shd w:val="clear" w:color="auto" w:fill="FFFFFF"/>
              </w:rPr>
              <w:t xml:space="preserve">: </w:t>
            </w:r>
            <w:r w:rsidRPr="00923900">
              <w:rPr>
                <w:shd w:val="clear" w:color="auto" w:fill="FFFFFF"/>
              </w:rPr>
              <w:t xml:space="preserve">Kinetics and mechanism of the biodegradation of PLA/clay nanocomposites during thermophilic phase of composting process. </w:t>
            </w:r>
            <w:r w:rsidRPr="00923900">
              <w:rPr>
                <w:i/>
                <w:iCs/>
                <w:shd w:val="clear" w:color="auto" w:fill="FFFFFF"/>
              </w:rPr>
              <w:t>Waste Management</w:t>
            </w:r>
            <w:r w:rsidRPr="00923900">
              <w:rPr>
                <w:shd w:val="clear" w:color="auto" w:fill="FFFFFF"/>
              </w:rPr>
              <w:t xml:space="preserve"> </w:t>
            </w:r>
            <w:r w:rsidRPr="00923900">
              <w:rPr>
                <w:iCs/>
                <w:shd w:val="clear" w:color="auto" w:fill="FFFFFF"/>
              </w:rPr>
              <w:t>42</w:t>
            </w:r>
            <w:r w:rsidRPr="00923900">
              <w:rPr>
                <w:shd w:val="clear" w:color="auto" w:fill="FFFFFF"/>
              </w:rPr>
              <w:t xml:space="preserve">, 31-40, </w:t>
            </w:r>
            <w:r w:rsidRPr="00923900">
              <w:rPr>
                <w:b/>
                <w:shd w:val="clear" w:color="auto" w:fill="FFFFFF"/>
              </w:rPr>
              <w:t>2015</w:t>
            </w:r>
            <w:r w:rsidRPr="00923900">
              <w:rPr>
                <w:shd w:val="clear" w:color="auto" w:fill="FFFFFF"/>
              </w:rPr>
              <w:t>.</w:t>
            </w:r>
          </w:p>
          <w:p w14:paraId="588194F1" w14:textId="77777777" w:rsidR="000765EF" w:rsidRDefault="000765EF" w:rsidP="000765EF">
            <w:pPr>
              <w:spacing w:before="120" w:after="120"/>
              <w:jc w:val="both"/>
              <w:rPr>
                <w:b/>
              </w:rPr>
            </w:pPr>
            <w:r w:rsidRPr="00837EAB">
              <w:rPr>
                <w:rFonts w:eastAsia="Calibri"/>
                <w:caps/>
              </w:rPr>
              <w:t xml:space="preserve">Wunderlichová, L., Buňková, L., </w:t>
            </w:r>
            <w:r w:rsidRPr="00837EAB">
              <w:rPr>
                <w:rFonts w:eastAsia="Calibri"/>
                <w:b/>
                <w:caps/>
              </w:rPr>
              <w:t>Koutný, M. (5%)</w:t>
            </w:r>
            <w:r w:rsidRPr="00837EAB">
              <w:rPr>
                <w:rFonts w:eastAsia="Calibri"/>
                <w:caps/>
              </w:rPr>
              <w:t xml:space="preserve">, Jančová, P., Buňka, F.: </w:t>
            </w:r>
            <w:r w:rsidRPr="00837EAB">
              <w:rPr>
                <w:rFonts w:eastAsia="Calibri"/>
              </w:rPr>
              <w:t>Formation, degradation, and detoxification of putrescine by foodborne bacteria: A review. </w:t>
            </w:r>
            <w:r w:rsidRPr="00837EAB">
              <w:rPr>
                <w:rFonts w:eastAsia="Calibri"/>
                <w:i/>
                <w:iCs/>
              </w:rPr>
              <w:t xml:space="preserve">Comprehensive Reviews in Food Science and Food </w:t>
            </w:r>
            <w:r w:rsidRPr="004E339C">
              <w:rPr>
                <w:rFonts w:eastAsia="Calibri"/>
                <w:i/>
                <w:iCs/>
              </w:rPr>
              <w:t>Safety</w:t>
            </w:r>
            <w:r w:rsidRPr="004E339C">
              <w:rPr>
                <w:rFonts w:eastAsia="Calibri"/>
              </w:rPr>
              <w:t xml:space="preserve"> </w:t>
            </w:r>
            <w:r w:rsidRPr="004E339C">
              <w:rPr>
                <w:rFonts w:eastAsia="Calibri"/>
                <w:iCs/>
              </w:rPr>
              <w:t>13</w:t>
            </w:r>
            <w:r w:rsidRPr="004E339C">
              <w:rPr>
                <w:rFonts w:eastAsia="Calibri"/>
              </w:rPr>
              <w:t xml:space="preserve">(5), 1012-1030, </w:t>
            </w:r>
            <w:r w:rsidRPr="004E339C">
              <w:rPr>
                <w:rFonts w:eastAsia="Calibri"/>
                <w:b/>
              </w:rPr>
              <w:t>2014</w:t>
            </w:r>
            <w:r w:rsidRPr="004E339C">
              <w:rPr>
                <w:rFonts w:eastAsia="Calibri"/>
              </w:rPr>
              <w:t>.</w:t>
            </w:r>
          </w:p>
        </w:tc>
      </w:tr>
      <w:tr w:rsidR="000765EF" w14:paraId="3B9293DD" w14:textId="77777777" w:rsidTr="00B7684B">
        <w:trPr>
          <w:trHeight w:val="218"/>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7177FE7" w14:textId="77777777" w:rsidR="000765EF" w:rsidRDefault="000765EF" w:rsidP="00023EDA">
            <w:pPr>
              <w:rPr>
                <w:b/>
              </w:rPr>
            </w:pPr>
            <w:r>
              <w:rPr>
                <w:b/>
              </w:rPr>
              <w:t>Působení v zahraničí</w:t>
            </w:r>
          </w:p>
        </w:tc>
      </w:tr>
      <w:tr w:rsidR="000765EF" w14:paraId="77A13B40" w14:textId="77777777" w:rsidTr="00B7684B">
        <w:trPr>
          <w:trHeight w:val="328"/>
        </w:trPr>
        <w:tc>
          <w:tcPr>
            <w:tcW w:w="9854" w:type="dxa"/>
            <w:gridSpan w:val="14"/>
            <w:tcBorders>
              <w:top w:val="single" w:sz="4" w:space="0" w:color="auto"/>
              <w:left w:val="single" w:sz="4" w:space="0" w:color="auto"/>
              <w:bottom w:val="single" w:sz="4" w:space="0" w:color="auto"/>
              <w:right w:val="single" w:sz="4" w:space="0" w:color="auto"/>
            </w:tcBorders>
          </w:tcPr>
          <w:p w14:paraId="013F620D" w14:textId="77777777" w:rsidR="000765EF" w:rsidRDefault="000765EF" w:rsidP="000765EF">
            <w:pPr>
              <w:spacing w:before="60" w:after="60"/>
              <w:jc w:val="both"/>
              <w:rPr>
                <w:b/>
              </w:rPr>
            </w:pPr>
            <w:r w:rsidRPr="00837EAB">
              <w:t>11 – 12/1998, 05 – 06/2001: Free University of Amsterdam, Nizozemí, výzkumný pobyt (4 měsíce)</w:t>
            </w:r>
            <w:r>
              <w:rPr>
                <w:lang w:val="en-GB"/>
              </w:rPr>
              <w:t xml:space="preserve">; </w:t>
            </w:r>
            <w:r w:rsidRPr="00837EAB">
              <w:t>09/2004 – 09/2005: Blaise Pascal University a CNEP, Clermont-Ferrand, Fra</w:t>
            </w:r>
            <w:r>
              <w:t xml:space="preserve">ncie, postdoc pobyt (12 měsíců); </w:t>
            </w:r>
            <w:r w:rsidRPr="00837EAB">
              <w:t>09/2008: ENSC, Clermont-Ferrand, Francie, Erasmus (mobilita učitelů) (1 měsíc)</w:t>
            </w:r>
            <w:r>
              <w:t xml:space="preserve">; </w:t>
            </w:r>
            <w:r w:rsidRPr="00837EAB">
              <w:t>05/2010: ENSC, Clermont-Ferrand, Francie, „Invited professor“ (1 měsíc)</w:t>
            </w:r>
            <w:r>
              <w:t xml:space="preserve">; </w:t>
            </w:r>
            <w:r w:rsidRPr="00837EAB">
              <w:t xml:space="preserve">02/2012: Blaise Pascal University, Clermont-Ferrand, Francie, „Invited </w:t>
            </w:r>
            <w:r>
              <w:t>p</w:t>
            </w:r>
            <w:r w:rsidRPr="00837EAB">
              <w:t>rofessor“ (1 měsíc)</w:t>
            </w:r>
          </w:p>
        </w:tc>
      </w:tr>
      <w:tr w:rsidR="000765EF" w14:paraId="5E454182"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F6AFEBB" w14:textId="77777777" w:rsidR="000765EF" w:rsidRDefault="000765EF" w:rsidP="00023EDA">
            <w:pPr>
              <w:jc w:val="both"/>
              <w:rPr>
                <w:b/>
              </w:rPr>
            </w:pPr>
            <w:r>
              <w:rPr>
                <w:b/>
              </w:rPr>
              <w:t xml:space="preserve">Podpis </w:t>
            </w:r>
          </w:p>
        </w:tc>
        <w:tc>
          <w:tcPr>
            <w:tcW w:w="4547" w:type="dxa"/>
            <w:gridSpan w:val="6"/>
            <w:tcBorders>
              <w:top w:val="single" w:sz="4" w:space="0" w:color="auto"/>
              <w:left w:val="single" w:sz="4" w:space="0" w:color="auto"/>
              <w:bottom w:val="single" w:sz="4" w:space="0" w:color="auto"/>
              <w:right w:val="single" w:sz="4" w:space="0" w:color="auto"/>
            </w:tcBorders>
          </w:tcPr>
          <w:p w14:paraId="46BB5AAC"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25360"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4954A04" w14:textId="77777777" w:rsidR="000765EF" w:rsidRDefault="000765EF" w:rsidP="00023EDA">
            <w:pPr>
              <w:jc w:val="both"/>
            </w:pPr>
          </w:p>
        </w:tc>
      </w:tr>
    </w:tbl>
    <w:p w14:paraId="71E9E1AE"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284"/>
        <w:gridCol w:w="540"/>
        <w:gridCol w:w="1014"/>
        <w:gridCol w:w="430"/>
        <w:gridCol w:w="279"/>
        <w:gridCol w:w="77"/>
        <w:gridCol w:w="353"/>
        <w:gridCol w:w="425"/>
        <w:gridCol w:w="426"/>
        <w:gridCol w:w="815"/>
      </w:tblGrid>
      <w:tr w:rsidR="000765EF" w14:paraId="6B94B0A0"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1EF1210" w14:textId="44BF1733" w:rsidR="000765EF" w:rsidRDefault="000765EF" w:rsidP="00023EDA">
            <w:pPr>
              <w:jc w:val="both"/>
              <w:rPr>
                <w:b/>
                <w:sz w:val="28"/>
              </w:rPr>
            </w:pPr>
            <w:r>
              <w:rPr>
                <w:b/>
                <w:sz w:val="28"/>
              </w:rPr>
              <w:lastRenderedPageBreak/>
              <w:t>C-I – Personální zabezpečení</w:t>
            </w:r>
          </w:p>
        </w:tc>
      </w:tr>
      <w:tr w:rsidR="000765EF" w:rsidRPr="00827804" w14:paraId="68B40023"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248C889" w14:textId="77777777" w:rsidR="000765EF" w:rsidRPr="005902F9" w:rsidRDefault="000765EF" w:rsidP="00023EDA">
            <w:pPr>
              <w:jc w:val="both"/>
              <w:rPr>
                <w:b/>
              </w:rPr>
            </w:pPr>
            <w:r w:rsidRPr="005902F9">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D420483" w14:textId="77777777" w:rsidR="000765EF" w:rsidRPr="005902F9" w:rsidRDefault="000765EF" w:rsidP="00023EDA">
            <w:r w:rsidRPr="005902F9">
              <w:t>Univerzita Tomáše Bati ve Zlíně</w:t>
            </w:r>
          </w:p>
        </w:tc>
      </w:tr>
      <w:tr w:rsidR="000765EF" w:rsidRPr="00827804" w14:paraId="306F89C0"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C7623F1" w14:textId="77777777" w:rsidR="000765EF" w:rsidRPr="005902F9" w:rsidRDefault="000765EF" w:rsidP="00023EDA">
            <w:pPr>
              <w:jc w:val="both"/>
              <w:rPr>
                <w:b/>
              </w:rPr>
            </w:pPr>
            <w:r w:rsidRPr="005902F9">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B4DBD9A" w14:textId="77777777" w:rsidR="000765EF" w:rsidRPr="005902F9" w:rsidRDefault="000765EF" w:rsidP="00023EDA">
            <w:r w:rsidRPr="005902F9">
              <w:t>Fakulta technologická</w:t>
            </w:r>
          </w:p>
        </w:tc>
      </w:tr>
      <w:tr w:rsidR="000765EF" w14:paraId="6BF4B23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2044532" w14:textId="77777777" w:rsidR="000765EF" w:rsidRPr="005902F9" w:rsidRDefault="000765EF" w:rsidP="00023EDA">
            <w:pPr>
              <w:jc w:val="both"/>
              <w:rPr>
                <w:b/>
              </w:rPr>
            </w:pPr>
            <w:r w:rsidRPr="005902F9">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38DF5CB7" w14:textId="6F3DBE82" w:rsidR="000765EF" w:rsidRPr="005902F9" w:rsidRDefault="006D21C5" w:rsidP="00023EDA">
            <w:pPr>
              <w:jc w:val="both"/>
            </w:pPr>
            <w:r>
              <w:t>Technology of Macromolecular Substances</w:t>
            </w:r>
          </w:p>
        </w:tc>
      </w:tr>
      <w:tr w:rsidR="000765EF" w14:paraId="427B504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566E598" w14:textId="77777777" w:rsidR="000765EF" w:rsidRPr="005902F9" w:rsidRDefault="000765EF" w:rsidP="00023EDA">
            <w:pPr>
              <w:jc w:val="both"/>
              <w:rPr>
                <w:b/>
              </w:rPr>
            </w:pPr>
            <w:r w:rsidRPr="005902F9">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782AF70" w14:textId="77777777" w:rsidR="000765EF" w:rsidRPr="005902F9" w:rsidRDefault="005902F9" w:rsidP="00023EDA">
            <w:pPr>
              <w:jc w:val="both"/>
            </w:pPr>
            <w:bookmarkStart w:id="1722" w:name="Kuřitka"/>
            <w:bookmarkEnd w:id="1722"/>
            <w:r w:rsidRPr="005902F9">
              <w:rPr>
                <w:b/>
              </w:rPr>
              <w:t>Ivo Kuřitka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9156DE" w14:textId="77777777" w:rsidR="000765EF" w:rsidRPr="005902F9" w:rsidRDefault="000765EF" w:rsidP="00023EDA">
            <w:pPr>
              <w:jc w:val="both"/>
              <w:rPr>
                <w:b/>
              </w:rPr>
            </w:pPr>
            <w:r w:rsidRPr="005902F9">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1BE742A" w14:textId="77777777" w:rsidR="000765EF" w:rsidRPr="005902F9" w:rsidRDefault="005902F9" w:rsidP="00023EDA">
            <w:pPr>
              <w:jc w:val="both"/>
            </w:pPr>
            <w:r w:rsidRPr="005902F9">
              <w:t>doc. Ing. et Ing., Ph.D. et Ph.D.</w:t>
            </w:r>
          </w:p>
        </w:tc>
      </w:tr>
      <w:tr w:rsidR="003B3A9A" w14:paraId="51F78B85"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FC40958" w14:textId="77777777" w:rsidR="000765EF" w:rsidRPr="005902F9" w:rsidRDefault="000765EF" w:rsidP="00023EDA">
            <w:pPr>
              <w:jc w:val="both"/>
              <w:rPr>
                <w:b/>
              </w:rPr>
            </w:pPr>
            <w:r w:rsidRPr="005902F9">
              <w:rPr>
                <w:b/>
              </w:rPr>
              <w:t>Rok narození</w:t>
            </w:r>
          </w:p>
        </w:tc>
        <w:tc>
          <w:tcPr>
            <w:tcW w:w="821" w:type="dxa"/>
            <w:tcBorders>
              <w:top w:val="single" w:sz="4" w:space="0" w:color="auto"/>
              <w:left w:val="single" w:sz="4" w:space="0" w:color="auto"/>
              <w:bottom w:val="single" w:sz="4" w:space="0" w:color="auto"/>
              <w:right w:val="single" w:sz="4" w:space="0" w:color="auto"/>
            </w:tcBorders>
          </w:tcPr>
          <w:p w14:paraId="6EA71C01" w14:textId="77777777" w:rsidR="000765EF" w:rsidRPr="005902F9" w:rsidRDefault="000765EF" w:rsidP="005902F9">
            <w:pPr>
              <w:jc w:val="both"/>
            </w:pPr>
            <w:r w:rsidRPr="005902F9">
              <w:t>19</w:t>
            </w:r>
            <w:r w:rsidR="005902F9" w:rsidRPr="005902F9">
              <w:t>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1BEA448E" w14:textId="77777777" w:rsidR="000765EF" w:rsidRPr="005902F9" w:rsidRDefault="000765EF" w:rsidP="00023EDA">
            <w:pPr>
              <w:jc w:val="both"/>
              <w:rPr>
                <w:b/>
              </w:rPr>
            </w:pPr>
            <w:r w:rsidRPr="005902F9">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554CE89" w14:textId="77777777" w:rsidR="000765EF" w:rsidRPr="005902F9" w:rsidRDefault="000765EF" w:rsidP="00023EDA">
            <w:pPr>
              <w:jc w:val="both"/>
            </w:pPr>
            <w:r w:rsidRPr="005902F9">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184142B"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3068A83" w14:textId="77777777" w:rsidR="000765EF" w:rsidRPr="005902F9" w:rsidRDefault="000765EF" w:rsidP="00023EDA">
            <w:pPr>
              <w:jc w:val="both"/>
            </w:pPr>
            <w:r w:rsidRPr="005902F9">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FCBC14"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6C801BD" w14:textId="77777777" w:rsidR="000765EF" w:rsidRPr="005902F9" w:rsidRDefault="000765EF" w:rsidP="00023EDA">
            <w:pPr>
              <w:jc w:val="both"/>
            </w:pPr>
            <w:r w:rsidRPr="005902F9">
              <w:t>N</w:t>
            </w:r>
          </w:p>
        </w:tc>
      </w:tr>
      <w:tr w:rsidR="000765EF" w14:paraId="230BFE0B"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B061AF" w14:textId="77777777" w:rsidR="000765EF" w:rsidRPr="005902F9" w:rsidRDefault="000765EF" w:rsidP="00023EDA">
            <w:pPr>
              <w:jc w:val="both"/>
              <w:rPr>
                <w:b/>
              </w:rPr>
            </w:pPr>
            <w:r w:rsidRPr="005902F9">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29A02D6C" w14:textId="77777777" w:rsidR="000765EF" w:rsidRPr="005902F9" w:rsidRDefault="000765EF" w:rsidP="00023EDA">
            <w:pPr>
              <w:jc w:val="both"/>
            </w:pPr>
            <w:r w:rsidRPr="005902F9">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0FB6094"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6B4C729" w14:textId="77777777" w:rsidR="000765EF" w:rsidRPr="005902F9" w:rsidRDefault="000765EF" w:rsidP="00023EDA">
            <w:pPr>
              <w:jc w:val="both"/>
            </w:pPr>
            <w:r w:rsidRPr="005902F9">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494EFB"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3767C561" w14:textId="77777777" w:rsidR="000765EF" w:rsidRPr="005902F9" w:rsidRDefault="000765EF" w:rsidP="00023EDA">
            <w:pPr>
              <w:jc w:val="both"/>
            </w:pPr>
            <w:r w:rsidRPr="005902F9">
              <w:t>---</w:t>
            </w:r>
          </w:p>
        </w:tc>
      </w:tr>
      <w:tr w:rsidR="000765EF" w14:paraId="6A5A832D"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E1DC3BD" w14:textId="77777777" w:rsidR="000765EF" w:rsidRPr="005902F9" w:rsidRDefault="000765EF" w:rsidP="00023EDA">
            <w:pPr>
              <w:jc w:val="both"/>
            </w:pPr>
            <w:r w:rsidRPr="005902F9">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6EAF808" w14:textId="77777777" w:rsidR="000765EF" w:rsidRPr="005902F9" w:rsidRDefault="000765EF" w:rsidP="00023EDA">
            <w:pPr>
              <w:jc w:val="both"/>
              <w:rPr>
                <w:b/>
              </w:rPr>
            </w:pPr>
            <w:r w:rsidRPr="005902F9">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F3A4AF6" w14:textId="77777777" w:rsidR="000765EF" w:rsidRPr="005902F9" w:rsidRDefault="000765EF" w:rsidP="00023EDA">
            <w:pPr>
              <w:jc w:val="both"/>
              <w:rPr>
                <w:b/>
              </w:rPr>
            </w:pPr>
            <w:r w:rsidRPr="005902F9">
              <w:rPr>
                <w:b/>
              </w:rPr>
              <w:t>rozsah</w:t>
            </w:r>
          </w:p>
        </w:tc>
      </w:tr>
      <w:tr w:rsidR="000765EF" w14:paraId="04585FA3"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2D673DF3" w14:textId="77777777" w:rsidR="000765EF" w:rsidRPr="005902F9" w:rsidRDefault="000765EF" w:rsidP="00023EDA">
            <w:pPr>
              <w:jc w:val="both"/>
            </w:pPr>
            <w:r w:rsidRPr="005902F9">
              <w:t>---</w:t>
            </w:r>
          </w:p>
        </w:tc>
        <w:tc>
          <w:tcPr>
            <w:tcW w:w="1723" w:type="dxa"/>
            <w:gridSpan w:val="3"/>
            <w:tcBorders>
              <w:top w:val="single" w:sz="4" w:space="0" w:color="auto"/>
              <w:left w:val="single" w:sz="4" w:space="0" w:color="auto"/>
              <w:bottom w:val="single" w:sz="4" w:space="0" w:color="auto"/>
              <w:right w:val="single" w:sz="4" w:space="0" w:color="auto"/>
            </w:tcBorders>
          </w:tcPr>
          <w:p w14:paraId="6CC05CA1" w14:textId="77777777" w:rsidR="000765EF" w:rsidRPr="005902F9" w:rsidRDefault="000765EF" w:rsidP="00023EDA">
            <w:pPr>
              <w:jc w:val="both"/>
            </w:pPr>
            <w:r w:rsidRPr="005902F9">
              <w:t>---</w:t>
            </w:r>
          </w:p>
        </w:tc>
        <w:tc>
          <w:tcPr>
            <w:tcW w:w="2096" w:type="dxa"/>
            <w:gridSpan w:val="5"/>
            <w:tcBorders>
              <w:top w:val="single" w:sz="4" w:space="0" w:color="auto"/>
              <w:left w:val="single" w:sz="4" w:space="0" w:color="auto"/>
              <w:bottom w:val="single" w:sz="4" w:space="0" w:color="auto"/>
              <w:right w:val="single" w:sz="4" w:space="0" w:color="auto"/>
            </w:tcBorders>
          </w:tcPr>
          <w:p w14:paraId="2AAE8606" w14:textId="77777777" w:rsidR="000765EF" w:rsidRPr="005902F9" w:rsidRDefault="000765EF" w:rsidP="00023EDA">
            <w:pPr>
              <w:jc w:val="both"/>
            </w:pPr>
            <w:r w:rsidRPr="005902F9">
              <w:t>---</w:t>
            </w:r>
          </w:p>
        </w:tc>
      </w:tr>
      <w:tr w:rsidR="000765EF" w14:paraId="026834C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D59A051" w14:textId="77777777" w:rsidR="000765EF" w:rsidRPr="005902F9" w:rsidRDefault="000765EF" w:rsidP="00023EDA">
            <w:pPr>
              <w:jc w:val="both"/>
            </w:pPr>
            <w:r w:rsidRPr="005902F9">
              <w:rPr>
                <w:b/>
              </w:rPr>
              <w:t>Předměty příslušného studijního programu a způsob zapojení do jejich výuky, příp. další zapojení do uskutečňování studijního programu</w:t>
            </w:r>
          </w:p>
        </w:tc>
      </w:tr>
      <w:tr w:rsidR="000765EF" w:rsidRPr="00D6509E" w14:paraId="53837AEE"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72BE22C4" w14:textId="33E19191" w:rsidR="005902F9" w:rsidRPr="005902F9" w:rsidRDefault="00785E81" w:rsidP="005902F9">
            <w:pPr>
              <w:spacing w:before="60" w:after="40"/>
              <w:jc w:val="both"/>
            </w:pPr>
            <w:r w:rsidRPr="00B2196C">
              <w:t>Analytical Methods and Surface Chemistry</w:t>
            </w:r>
            <w:r w:rsidRPr="00B2196C">
              <w:rPr>
                <w:spacing w:val="-2"/>
              </w:rPr>
              <w:t xml:space="preserve"> </w:t>
            </w:r>
            <w:r w:rsidR="008C1ECB">
              <w:rPr>
                <w:shd w:val="clear" w:color="auto" w:fill="FFFFFF"/>
              </w:rPr>
              <w:t>(garant)</w:t>
            </w:r>
          </w:p>
          <w:p w14:paraId="03489CF0" w14:textId="2B3AD22F" w:rsidR="005902F9" w:rsidRPr="005902F9" w:rsidRDefault="00785E81" w:rsidP="005902F9">
            <w:pPr>
              <w:spacing w:before="40" w:after="40"/>
              <w:jc w:val="both"/>
            </w:pPr>
            <w:r w:rsidRPr="00B2196C">
              <w:t xml:space="preserve">Instrumental Methods of Polymers </w:t>
            </w:r>
            <w:r w:rsidR="008C1ECB">
              <w:rPr>
                <w:shd w:val="clear" w:color="auto" w:fill="FFFFFF"/>
              </w:rPr>
              <w:t>(garant)</w:t>
            </w:r>
          </w:p>
          <w:p w14:paraId="13B9649A" w14:textId="3457459F" w:rsidR="005902F9" w:rsidRPr="005902F9" w:rsidRDefault="00785E81" w:rsidP="005902F9">
            <w:pPr>
              <w:spacing w:before="40" w:after="40"/>
              <w:jc w:val="both"/>
            </w:pPr>
            <w:r w:rsidRPr="00B2196C">
              <w:t xml:space="preserve">Molecular Spectroscopy </w:t>
            </w:r>
            <w:r w:rsidR="008C1ECB">
              <w:rPr>
                <w:shd w:val="clear" w:color="auto" w:fill="FFFFFF"/>
              </w:rPr>
              <w:t>(garant)</w:t>
            </w:r>
          </w:p>
          <w:p w14:paraId="4A553161" w14:textId="4ACB67D6" w:rsidR="005902F9" w:rsidRPr="005902F9" w:rsidRDefault="005902F9" w:rsidP="005902F9">
            <w:pPr>
              <w:spacing w:before="40" w:after="40"/>
              <w:jc w:val="both"/>
            </w:pPr>
            <w:r w:rsidRPr="005902F9">
              <w:t>Optic</w:t>
            </w:r>
            <w:r w:rsidR="00785E81">
              <w:t>ally and Electri</w:t>
            </w:r>
            <w:r w:rsidR="004A3718">
              <w:t>c</w:t>
            </w:r>
            <w:r w:rsidR="00785E81">
              <w:t>ally Active Polymers</w:t>
            </w:r>
            <w:r w:rsidR="008C1ECB">
              <w:t xml:space="preserve"> </w:t>
            </w:r>
            <w:r w:rsidR="008C1ECB">
              <w:rPr>
                <w:shd w:val="clear" w:color="auto" w:fill="FFFFFF"/>
              </w:rPr>
              <w:t>(garant)</w:t>
            </w:r>
          </w:p>
          <w:p w14:paraId="41542104" w14:textId="77777777" w:rsidR="000765EF" w:rsidRPr="005902F9" w:rsidRDefault="000765EF" w:rsidP="007F3FD2">
            <w:pPr>
              <w:spacing w:before="120" w:after="60"/>
              <w:jc w:val="both"/>
              <w:rPr>
                <w:b/>
                <w:u w:val="single"/>
              </w:rPr>
            </w:pPr>
            <w:r w:rsidRPr="007F3FD2">
              <w:rPr>
                <w:b/>
                <w:u w:val="single"/>
              </w:rPr>
              <w:t>Š</w:t>
            </w:r>
            <w:r w:rsidR="007F3FD2">
              <w:rPr>
                <w:b/>
                <w:u w:val="single"/>
              </w:rPr>
              <w:t>kolitel, vyučující</w:t>
            </w:r>
          </w:p>
        </w:tc>
      </w:tr>
      <w:tr w:rsidR="000765EF" w14:paraId="5BF2D33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60FEC8D" w14:textId="77777777" w:rsidR="000765EF" w:rsidRPr="005902F9" w:rsidRDefault="000765EF" w:rsidP="00023EDA">
            <w:pPr>
              <w:jc w:val="both"/>
            </w:pPr>
            <w:r w:rsidRPr="005902F9">
              <w:rPr>
                <w:b/>
              </w:rPr>
              <w:t xml:space="preserve">Údaje o vzdělání na VŠ </w:t>
            </w:r>
          </w:p>
        </w:tc>
      </w:tr>
      <w:tr w:rsidR="000765EF" w14:paraId="297B850C"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D9E81F0" w14:textId="77777777" w:rsidR="005902F9" w:rsidRPr="005902F9" w:rsidRDefault="005902F9" w:rsidP="005902F9">
            <w:pPr>
              <w:spacing w:before="60" w:after="20"/>
              <w:jc w:val="both"/>
            </w:pPr>
            <w:r w:rsidRPr="005902F9">
              <w:t xml:space="preserve">2005: UTB Zlín, FT, </w:t>
            </w:r>
            <w:r w:rsidRPr="005902F9">
              <w:rPr>
                <w:rFonts w:eastAsia="Calibri"/>
              </w:rPr>
              <w:t xml:space="preserve">SP Chemie a technologie materiálů, obor </w:t>
            </w:r>
            <w:r w:rsidRPr="005902F9">
              <w:t>Technologie makromolekulárních látek, Ph.D.</w:t>
            </w:r>
          </w:p>
          <w:p w14:paraId="14EB7F33" w14:textId="77777777" w:rsidR="000765EF" w:rsidRPr="005902F9" w:rsidRDefault="005902F9" w:rsidP="005902F9">
            <w:pPr>
              <w:spacing w:after="60"/>
              <w:jc w:val="both"/>
              <w:rPr>
                <w:b/>
              </w:rPr>
            </w:pPr>
            <w:r w:rsidRPr="005902F9">
              <w:t xml:space="preserve">2008: VUT Brno, FP, </w:t>
            </w:r>
            <w:r w:rsidRPr="005902F9">
              <w:rPr>
                <w:rFonts w:eastAsia="Calibri"/>
              </w:rPr>
              <w:t xml:space="preserve">SP Ekonomika a management, obor </w:t>
            </w:r>
            <w:r w:rsidRPr="005902F9">
              <w:t>Řízení a ekonomika podniku, Ph.D.</w:t>
            </w:r>
          </w:p>
        </w:tc>
      </w:tr>
      <w:tr w:rsidR="000765EF" w14:paraId="15324B03"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2ABD5B6" w14:textId="77777777" w:rsidR="000765EF" w:rsidRPr="005902F9" w:rsidRDefault="000765EF" w:rsidP="00023EDA">
            <w:pPr>
              <w:jc w:val="both"/>
              <w:rPr>
                <w:b/>
              </w:rPr>
            </w:pPr>
            <w:r w:rsidRPr="005902F9">
              <w:rPr>
                <w:b/>
              </w:rPr>
              <w:t>Údaje o odborném působení od absolvování VŠ</w:t>
            </w:r>
          </w:p>
        </w:tc>
      </w:tr>
      <w:tr w:rsidR="000765EF" w14:paraId="443F456F"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57465CB" w14:textId="77777777" w:rsidR="005902F9" w:rsidRPr="005902F9" w:rsidRDefault="005902F9" w:rsidP="005902F9">
            <w:pPr>
              <w:spacing w:before="60" w:after="40"/>
              <w:jc w:val="both"/>
            </w:pPr>
            <w:r w:rsidRPr="005902F9">
              <w:t>2003 – 2005: UTB Zlín, technik</w:t>
            </w:r>
          </w:p>
          <w:p w14:paraId="1D71F3F7" w14:textId="77777777" w:rsidR="005902F9" w:rsidRPr="005902F9" w:rsidRDefault="005902F9" w:rsidP="005902F9">
            <w:pPr>
              <w:spacing w:after="40"/>
              <w:jc w:val="both"/>
            </w:pPr>
            <w:r w:rsidRPr="005902F9">
              <w:t>2005 – dosud: UTB Zlín, FT, akademický pracovník, od r. 2009 docent</w:t>
            </w:r>
          </w:p>
          <w:p w14:paraId="37A90EB1" w14:textId="77777777" w:rsidR="005902F9" w:rsidRPr="005902F9" w:rsidRDefault="005902F9" w:rsidP="005902F9">
            <w:pPr>
              <w:jc w:val="both"/>
            </w:pPr>
            <w:r w:rsidRPr="005902F9">
              <w:t>2011 – dosud: UTB Zlín, UNI, CPS – vedoucí výzkumného programu „Pokročilé polymerní kompozitní systémy“</w:t>
            </w:r>
          </w:p>
          <w:p w14:paraId="6BA56C79" w14:textId="77777777" w:rsidR="000765EF" w:rsidRPr="005902F9" w:rsidRDefault="005902F9" w:rsidP="005902F9">
            <w:pPr>
              <w:spacing w:before="60" w:after="60"/>
              <w:jc w:val="both"/>
            </w:pPr>
            <w:r w:rsidRPr="005902F9">
              <w:t xml:space="preserve">Další odborné zkušenosti: </w:t>
            </w:r>
            <w:r w:rsidRPr="005902F9">
              <w:rPr>
                <w:rFonts w:cs="Cambria"/>
                <w:b/>
              </w:rPr>
              <w:t>Agentúra na podporu výskumu a vývoja</w:t>
            </w:r>
            <w:r w:rsidRPr="005902F9">
              <w:rPr>
                <w:b/>
              </w:rPr>
              <w:t xml:space="preserve"> </w:t>
            </w:r>
            <w:r w:rsidRPr="005902F9">
              <w:t>(oponent, od r. 2016)</w:t>
            </w:r>
          </w:p>
        </w:tc>
      </w:tr>
      <w:tr w:rsidR="000765EF" w14:paraId="1AEF2005"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A578752" w14:textId="77777777" w:rsidR="000765EF" w:rsidRPr="005902F9" w:rsidRDefault="000765EF" w:rsidP="00023EDA">
            <w:pPr>
              <w:jc w:val="both"/>
            </w:pPr>
            <w:r w:rsidRPr="005902F9">
              <w:rPr>
                <w:b/>
              </w:rPr>
              <w:t>Zkušenosti s vedením kvalifikačních a rigorózních prací</w:t>
            </w:r>
          </w:p>
        </w:tc>
      </w:tr>
      <w:tr w:rsidR="000765EF" w:rsidRPr="00D6509E" w14:paraId="00895D9C"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62AC2160" w14:textId="77777777" w:rsidR="000765EF" w:rsidRPr="005902F9" w:rsidRDefault="005902F9" w:rsidP="005902F9">
            <w:pPr>
              <w:pStyle w:val="TableParagraph"/>
              <w:spacing w:before="60" w:after="60"/>
              <w:ind w:left="0"/>
              <w:jc w:val="both"/>
              <w:rPr>
                <w:sz w:val="20"/>
                <w:szCs w:val="20"/>
              </w:rPr>
            </w:pPr>
            <w:r w:rsidRPr="005902F9">
              <w:rPr>
                <w:sz w:val="20"/>
                <w:szCs w:val="20"/>
                <w:lang w:val="cs-CZ"/>
              </w:rPr>
              <w:t xml:space="preserve">Počet obhájených prací, které vyučující vedl v období 2014 – 2018: </w:t>
            </w:r>
            <w:r w:rsidRPr="005902F9">
              <w:rPr>
                <w:b/>
                <w:sz w:val="20"/>
                <w:szCs w:val="20"/>
                <w:lang w:val="cs-CZ"/>
              </w:rPr>
              <w:t>1</w:t>
            </w:r>
            <w:r w:rsidRPr="005902F9">
              <w:rPr>
                <w:sz w:val="20"/>
                <w:szCs w:val="20"/>
                <w:lang w:val="cs-CZ"/>
              </w:rPr>
              <w:t xml:space="preserve"> BP, </w:t>
            </w:r>
            <w:r w:rsidRPr="005902F9">
              <w:rPr>
                <w:b/>
                <w:sz w:val="20"/>
                <w:szCs w:val="20"/>
                <w:lang w:val="cs-CZ"/>
              </w:rPr>
              <w:t>1</w:t>
            </w:r>
            <w:r w:rsidRPr="005902F9">
              <w:rPr>
                <w:sz w:val="20"/>
                <w:szCs w:val="20"/>
                <w:lang w:val="cs-CZ"/>
              </w:rPr>
              <w:t xml:space="preserve"> DP, </w:t>
            </w:r>
            <w:r w:rsidRPr="005902F9">
              <w:rPr>
                <w:b/>
                <w:sz w:val="20"/>
                <w:szCs w:val="20"/>
                <w:lang w:val="cs-CZ"/>
              </w:rPr>
              <w:t>8</w:t>
            </w:r>
            <w:r w:rsidRPr="005902F9">
              <w:rPr>
                <w:sz w:val="20"/>
                <w:szCs w:val="20"/>
                <w:lang w:val="cs-CZ"/>
              </w:rPr>
              <w:t xml:space="preserve"> DisP.</w:t>
            </w:r>
          </w:p>
        </w:tc>
      </w:tr>
      <w:tr w:rsidR="003B3A9A" w14:paraId="6ABA75C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D8D535" w14:textId="77777777" w:rsidR="000765EF" w:rsidRPr="005902F9" w:rsidRDefault="000765EF" w:rsidP="00023EDA">
            <w:pPr>
              <w:jc w:val="both"/>
            </w:pPr>
            <w:r w:rsidRPr="005902F9">
              <w:rPr>
                <w:b/>
              </w:rPr>
              <w:t xml:space="preserve">Obor habilitačního řízení </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781A31" w14:textId="77777777" w:rsidR="000765EF" w:rsidRPr="005902F9" w:rsidRDefault="000765EF"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F9170CD" w14:textId="77777777" w:rsidR="000765EF" w:rsidRPr="005902F9" w:rsidRDefault="000765EF" w:rsidP="00023EDA">
            <w:pPr>
              <w:jc w:val="both"/>
            </w:pPr>
            <w:r w:rsidRPr="005902F9">
              <w:rPr>
                <w:b/>
              </w:rPr>
              <w:t>Řízení konáno na VŠ</w:t>
            </w:r>
          </w:p>
        </w:tc>
        <w:tc>
          <w:tcPr>
            <w:tcW w:w="2375"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9A143FF" w14:textId="77777777" w:rsidR="000765EF" w:rsidRPr="005902F9" w:rsidRDefault="000765EF" w:rsidP="00023EDA">
            <w:pPr>
              <w:jc w:val="both"/>
              <w:rPr>
                <w:b/>
              </w:rPr>
            </w:pPr>
            <w:r w:rsidRPr="005902F9">
              <w:rPr>
                <w:b/>
              </w:rPr>
              <w:t>Ohlasy publikací</w:t>
            </w:r>
          </w:p>
        </w:tc>
      </w:tr>
      <w:tr w:rsidR="003B3A9A" w14:paraId="68DB54B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0E458C4B" w14:textId="77777777" w:rsidR="000765EF" w:rsidRPr="005902F9" w:rsidRDefault="000765EF" w:rsidP="005902F9">
            <w:pPr>
              <w:pStyle w:val="western"/>
              <w:spacing w:before="40" w:beforeAutospacing="0" w:after="40" w:line="240" w:lineRule="auto"/>
            </w:pPr>
            <w:r w:rsidRPr="005902F9">
              <w:t>Technologie makromolekulárních látek</w:t>
            </w:r>
          </w:p>
        </w:tc>
        <w:tc>
          <w:tcPr>
            <w:tcW w:w="2172" w:type="dxa"/>
            <w:gridSpan w:val="2"/>
            <w:tcBorders>
              <w:top w:val="single" w:sz="4" w:space="0" w:color="auto"/>
              <w:left w:val="single" w:sz="4" w:space="0" w:color="auto"/>
              <w:bottom w:val="single" w:sz="4" w:space="0" w:color="auto"/>
              <w:right w:val="single" w:sz="4" w:space="0" w:color="auto"/>
            </w:tcBorders>
          </w:tcPr>
          <w:p w14:paraId="1D23DEC8" w14:textId="77777777" w:rsidR="000765EF" w:rsidRPr="005902F9" w:rsidRDefault="000765EF" w:rsidP="005902F9">
            <w:pPr>
              <w:pStyle w:val="western"/>
              <w:spacing w:before="40" w:beforeAutospacing="0" w:after="40" w:line="240" w:lineRule="auto"/>
            </w:pPr>
            <w:r w:rsidRPr="005902F9">
              <w:t>20</w:t>
            </w:r>
            <w:r w:rsidR="005902F9" w:rsidRPr="005902F9">
              <w:t>09</w:t>
            </w:r>
          </w:p>
        </w:tc>
        <w:tc>
          <w:tcPr>
            <w:tcW w:w="1984" w:type="dxa"/>
            <w:gridSpan w:val="3"/>
            <w:tcBorders>
              <w:top w:val="single" w:sz="4" w:space="0" w:color="auto"/>
              <w:left w:val="single" w:sz="4" w:space="0" w:color="auto"/>
              <w:bottom w:val="single" w:sz="4" w:space="0" w:color="auto"/>
              <w:right w:val="single" w:sz="12" w:space="0" w:color="auto"/>
            </w:tcBorders>
          </w:tcPr>
          <w:p w14:paraId="042667B7" w14:textId="77777777" w:rsidR="000765EF" w:rsidRPr="005902F9" w:rsidRDefault="000765EF" w:rsidP="005902F9">
            <w:pPr>
              <w:pStyle w:val="western"/>
              <w:spacing w:before="40" w:beforeAutospacing="0" w:after="40" w:line="240" w:lineRule="auto"/>
            </w:pPr>
            <w:r w:rsidRPr="005902F9">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50658EC7" w14:textId="77777777" w:rsidR="000765EF" w:rsidRPr="005902F9" w:rsidRDefault="000765EF" w:rsidP="00023EDA">
            <w:pPr>
              <w:jc w:val="both"/>
            </w:pPr>
            <w:r w:rsidRPr="005902F9">
              <w:rPr>
                <w:b/>
              </w:rPr>
              <w:t>WOS</w:t>
            </w:r>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234414" w14:textId="77777777" w:rsidR="000765EF" w:rsidRPr="005902F9" w:rsidRDefault="000765EF" w:rsidP="00023EDA">
            <w:pPr>
              <w:jc w:val="both"/>
            </w:pPr>
            <w:r w:rsidRPr="005902F9">
              <w:rPr>
                <w:b/>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5AF7A0A9" w14:textId="77777777" w:rsidR="000765EF" w:rsidRPr="005902F9" w:rsidRDefault="000765EF" w:rsidP="00023EDA">
            <w:pPr>
              <w:jc w:val="both"/>
            </w:pPr>
            <w:r w:rsidRPr="005902F9">
              <w:rPr>
                <w:b/>
              </w:rPr>
              <w:t>ostatní</w:t>
            </w:r>
          </w:p>
        </w:tc>
      </w:tr>
      <w:tr w:rsidR="003B3A9A" w:rsidRPr="002856CE" w14:paraId="1B2BDD7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4E3B89" w14:textId="77777777" w:rsidR="005902F9" w:rsidRPr="005902F9" w:rsidRDefault="005902F9" w:rsidP="00023EDA">
            <w:pPr>
              <w:jc w:val="both"/>
            </w:pPr>
            <w:r w:rsidRPr="005902F9">
              <w:rPr>
                <w:b/>
              </w:rPr>
              <w:t>Obor jmenovacího řízení</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4EDA0C" w14:textId="77777777" w:rsidR="005902F9" w:rsidRPr="005902F9" w:rsidRDefault="005902F9"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90FF20C" w14:textId="77777777" w:rsidR="005902F9" w:rsidRPr="005902F9" w:rsidRDefault="005902F9" w:rsidP="00023EDA">
            <w:pPr>
              <w:jc w:val="both"/>
            </w:pPr>
            <w:r w:rsidRPr="005902F9">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73C5A194" w14:textId="77777777" w:rsidR="005902F9" w:rsidRPr="005902F9" w:rsidRDefault="005902F9" w:rsidP="00023EDA">
            <w:pPr>
              <w:pStyle w:val="western"/>
              <w:spacing w:before="40" w:beforeAutospacing="0" w:line="240" w:lineRule="auto"/>
              <w:ind w:left="57" w:right="57"/>
              <w:rPr>
                <w:b/>
              </w:rPr>
            </w:pPr>
            <w:r w:rsidRPr="005902F9">
              <w:rPr>
                <w:b/>
              </w:rPr>
              <w:t>617</w:t>
            </w:r>
          </w:p>
        </w:tc>
        <w:tc>
          <w:tcPr>
            <w:tcW w:w="851" w:type="dxa"/>
            <w:gridSpan w:val="2"/>
            <w:vMerge w:val="restart"/>
            <w:tcBorders>
              <w:top w:val="single" w:sz="4" w:space="0" w:color="auto"/>
              <w:left w:val="single" w:sz="4" w:space="0" w:color="auto"/>
              <w:bottom w:val="single" w:sz="4" w:space="0" w:color="auto"/>
              <w:right w:val="single" w:sz="4" w:space="0" w:color="auto"/>
            </w:tcBorders>
          </w:tcPr>
          <w:p w14:paraId="7FD4A844" w14:textId="77777777" w:rsidR="005902F9" w:rsidRPr="005902F9" w:rsidRDefault="005902F9" w:rsidP="00023EDA">
            <w:pPr>
              <w:pStyle w:val="western"/>
              <w:spacing w:before="40" w:beforeAutospacing="0" w:line="240" w:lineRule="auto"/>
              <w:ind w:left="57" w:right="57"/>
              <w:rPr>
                <w:b/>
              </w:rPr>
            </w:pPr>
            <w:r w:rsidRPr="005902F9">
              <w:rPr>
                <w:b/>
              </w:rPr>
              <w:t>672</w:t>
            </w:r>
          </w:p>
        </w:tc>
        <w:tc>
          <w:tcPr>
            <w:tcW w:w="815" w:type="dxa"/>
            <w:vMerge w:val="restart"/>
            <w:tcBorders>
              <w:top w:val="single" w:sz="4" w:space="0" w:color="auto"/>
              <w:left w:val="single" w:sz="4" w:space="0" w:color="auto"/>
              <w:bottom w:val="single" w:sz="4" w:space="0" w:color="auto"/>
              <w:right w:val="single" w:sz="4" w:space="0" w:color="auto"/>
            </w:tcBorders>
          </w:tcPr>
          <w:p w14:paraId="1C484280" w14:textId="77777777" w:rsidR="005902F9" w:rsidRPr="005902F9" w:rsidRDefault="005902F9" w:rsidP="00023EDA">
            <w:pPr>
              <w:pStyle w:val="western"/>
              <w:spacing w:before="40" w:beforeAutospacing="0" w:line="240" w:lineRule="auto"/>
              <w:ind w:left="57" w:right="57"/>
              <w:rPr>
                <w:b/>
                <w:sz w:val="18"/>
                <w:szCs w:val="18"/>
              </w:rPr>
            </w:pPr>
            <w:r w:rsidRPr="005902F9">
              <w:rPr>
                <w:b/>
                <w:sz w:val="18"/>
                <w:szCs w:val="18"/>
              </w:rPr>
              <w:t>neevid.</w:t>
            </w:r>
          </w:p>
        </w:tc>
      </w:tr>
      <w:tr w:rsidR="000765EF" w14:paraId="0845B8C0"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7CDC54E7" w14:textId="77777777" w:rsidR="000765EF" w:rsidRPr="005902F9" w:rsidRDefault="000765EF" w:rsidP="00023EDA">
            <w:pPr>
              <w:spacing w:before="40" w:after="40"/>
              <w:jc w:val="both"/>
            </w:pPr>
            <w:r w:rsidRPr="005902F9">
              <w:t>---</w:t>
            </w:r>
          </w:p>
        </w:tc>
        <w:tc>
          <w:tcPr>
            <w:tcW w:w="2172" w:type="dxa"/>
            <w:gridSpan w:val="2"/>
            <w:tcBorders>
              <w:top w:val="single" w:sz="4" w:space="0" w:color="auto"/>
              <w:left w:val="single" w:sz="4" w:space="0" w:color="auto"/>
              <w:bottom w:val="single" w:sz="4" w:space="0" w:color="auto"/>
              <w:right w:val="single" w:sz="4" w:space="0" w:color="auto"/>
            </w:tcBorders>
          </w:tcPr>
          <w:p w14:paraId="2BB21BFA" w14:textId="77777777" w:rsidR="000765EF" w:rsidRPr="005902F9" w:rsidRDefault="000765EF" w:rsidP="00023EDA">
            <w:pPr>
              <w:spacing w:before="40" w:after="40"/>
              <w:jc w:val="both"/>
            </w:pPr>
            <w:r w:rsidRPr="005902F9">
              <w:t>---</w:t>
            </w:r>
          </w:p>
        </w:tc>
        <w:tc>
          <w:tcPr>
            <w:tcW w:w="1984" w:type="dxa"/>
            <w:gridSpan w:val="3"/>
            <w:tcBorders>
              <w:top w:val="single" w:sz="4" w:space="0" w:color="auto"/>
              <w:left w:val="single" w:sz="4" w:space="0" w:color="auto"/>
              <w:bottom w:val="single" w:sz="4" w:space="0" w:color="auto"/>
              <w:right w:val="single" w:sz="12" w:space="0" w:color="auto"/>
            </w:tcBorders>
          </w:tcPr>
          <w:p w14:paraId="6AE81B9C" w14:textId="77777777" w:rsidR="000765EF" w:rsidRPr="005902F9" w:rsidRDefault="000765EF" w:rsidP="00023EDA">
            <w:pPr>
              <w:spacing w:before="40" w:after="40"/>
              <w:jc w:val="both"/>
            </w:pPr>
            <w:r w:rsidRPr="005902F9">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65782F0C" w14:textId="77777777" w:rsidR="000765EF" w:rsidRPr="005902F9" w:rsidRDefault="000765EF" w:rsidP="00023EDA">
            <w:pPr>
              <w:rPr>
                <w:b/>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14:paraId="4EB1D778" w14:textId="77777777" w:rsidR="000765EF" w:rsidRPr="005902F9"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17A3F6F4" w14:textId="77777777" w:rsidR="000765EF" w:rsidRPr="005902F9" w:rsidRDefault="000765EF" w:rsidP="00023EDA">
            <w:pPr>
              <w:rPr>
                <w:b/>
              </w:rPr>
            </w:pPr>
          </w:p>
        </w:tc>
      </w:tr>
      <w:tr w:rsidR="000765EF" w14:paraId="5EA3E768"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5CD4383" w14:textId="77777777" w:rsidR="000765EF" w:rsidRPr="005902F9" w:rsidRDefault="000765EF" w:rsidP="00023EDA">
            <w:pPr>
              <w:jc w:val="both"/>
              <w:rPr>
                <w:b/>
              </w:rPr>
            </w:pPr>
            <w:r w:rsidRPr="005902F9">
              <w:rPr>
                <w:b/>
              </w:rPr>
              <w:t xml:space="preserve">Přehled o nejvýznamnější publikační a další tvůrčí činnosti nebo další profesní činnosti u odborníků z praxe vztahující se k zabezpečovaným předmětům </w:t>
            </w:r>
          </w:p>
        </w:tc>
      </w:tr>
      <w:tr w:rsidR="000765EF" w14:paraId="670A6324"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0F1737F" w14:textId="77777777" w:rsidR="005902F9" w:rsidRPr="005902F9" w:rsidRDefault="005902F9" w:rsidP="005902F9">
            <w:pPr>
              <w:spacing w:before="40" w:after="80"/>
              <w:jc w:val="both"/>
            </w:pPr>
            <w:r w:rsidRPr="005902F9">
              <w:rPr>
                <w:caps/>
              </w:rPr>
              <w:t xml:space="preserve">Munster, L., Vícha, J., Klofáč, J., Masař, M., Hurajová, A., </w:t>
            </w:r>
            <w:r w:rsidRPr="005902F9">
              <w:rPr>
                <w:b/>
                <w:caps/>
              </w:rPr>
              <w:t>Kuřitka, I. (20%)</w:t>
            </w:r>
            <w:r w:rsidRPr="005902F9">
              <w:t xml:space="preserve">: Dialdehyde cellulose crosslinked poly(vinyl alcohol) hydrogels: Influence of catalyst and crosslinker shelf life. </w:t>
            </w:r>
            <w:r w:rsidRPr="005902F9">
              <w:rPr>
                <w:i/>
              </w:rPr>
              <w:t>Carbohydrate Polymers</w:t>
            </w:r>
            <w:r w:rsidRPr="005902F9">
              <w:t xml:space="preserve"> 198(7), 181-190, </w:t>
            </w:r>
            <w:r w:rsidRPr="005902F9">
              <w:rPr>
                <w:b/>
              </w:rPr>
              <w:t>2018</w:t>
            </w:r>
            <w:r w:rsidRPr="005902F9">
              <w:t>.</w:t>
            </w:r>
          </w:p>
          <w:p w14:paraId="59E8AC7F" w14:textId="77777777" w:rsidR="005902F9" w:rsidRPr="005902F9" w:rsidRDefault="005902F9" w:rsidP="005902F9">
            <w:pPr>
              <w:spacing w:before="40" w:after="80"/>
              <w:jc w:val="both"/>
            </w:pPr>
            <w:r w:rsidRPr="005902F9">
              <w:rPr>
                <w:caps/>
              </w:rPr>
              <w:t xml:space="preserve">Munster, L., Vícha, J., Klofáč, J., Masař, M., Kucharczyk, P., </w:t>
            </w:r>
            <w:r w:rsidRPr="005902F9">
              <w:rPr>
                <w:b/>
                <w:caps/>
              </w:rPr>
              <w:t>Kuřitka, I. (15%)</w:t>
            </w:r>
            <w:r w:rsidRPr="005902F9">
              <w:rPr>
                <w:caps/>
              </w:rPr>
              <w:t>:</w:t>
            </w:r>
            <w:r w:rsidRPr="005902F9">
              <w:t xml:space="preserve"> Stability and aging of solubilized dialdehyde cellulose. </w:t>
            </w:r>
            <w:r w:rsidRPr="005902F9">
              <w:rPr>
                <w:i/>
              </w:rPr>
              <w:t>Cellulose</w:t>
            </w:r>
            <w:r w:rsidRPr="005902F9">
              <w:t xml:space="preserve"> 24(7), 2753-2766, </w:t>
            </w:r>
            <w:r w:rsidRPr="005902F9">
              <w:rPr>
                <w:b/>
              </w:rPr>
              <w:t>2017</w:t>
            </w:r>
            <w:r w:rsidRPr="005902F9">
              <w:t>.</w:t>
            </w:r>
          </w:p>
          <w:p w14:paraId="4E2E6A6A" w14:textId="77777777" w:rsidR="005902F9" w:rsidRPr="005902F9" w:rsidRDefault="005902F9" w:rsidP="005902F9">
            <w:pPr>
              <w:spacing w:after="80"/>
              <w:jc w:val="both"/>
            </w:pPr>
            <w:r w:rsidRPr="005902F9">
              <w:rPr>
                <w:caps/>
              </w:rPr>
              <w:t xml:space="preserve">Urbánek, P., </w:t>
            </w:r>
            <w:r w:rsidRPr="005902F9">
              <w:rPr>
                <w:b/>
                <w:caps/>
              </w:rPr>
              <w:t>Kuřitka, I. (50%)</w:t>
            </w:r>
            <w:r w:rsidRPr="005902F9">
              <w:rPr>
                <w:caps/>
              </w:rPr>
              <w:t xml:space="preserve">: </w:t>
            </w:r>
            <w:r w:rsidRPr="005902F9">
              <w:t xml:space="preserve">Thickness dependent structural ordering, degradation and metastability in polysilane thin films: A photoluminescence study on representative σ-conjugated polymers. </w:t>
            </w:r>
            <w:r w:rsidRPr="005902F9">
              <w:rPr>
                <w:i/>
              </w:rPr>
              <w:t xml:space="preserve">Journal of Luminescence </w:t>
            </w:r>
            <w:r w:rsidRPr="005902F9">
              <w:t xml:space="preserve">168, 261-268, </w:t>
            </w:r>
            <w:r w:rsidRPr="005902F9">
              <w:rPr>
                <w:b/>
              </w:rPr>
              <w:t>2015</w:t>
            </w:r>
            <w:r w:rsidRPr="005902F9">
              <w:t>. ISSN 0022-2313.</w:t>
            </w:r>
            <w:r w:rsidRPr="005902F9">
              <w:rPr>
                <w:rStyle w:val="databold"/>
              </w:rPr>
              <w:t xml:space="preserve"> </w:t>
            </w:r>
          </w:p>
          <w:p w14:paraId="65B53C06" w14:textId="77777777" w:rsidR="005902F9" w:rsidRPr="005902F9" w:rsidRDefault="005902F9" w:rsidP="005902F9">
            <w:pPr>
              <w:spacing w:after="80"/>
              <w:jc w:val="both"/>
              <w:rPr>
                <w:caps/>
              </w:rPr>
            </w:pPr>
            <w:r w:rsidRPr="005902F9">
              <w:rPr>
                <w:caps/>
              </w:rPr>
              <w:t xml:space="preserve">BAžANT, P., </w:t>
            </w:r>
            <w:r w:rsidRPr="005902F9">
              <w:rPr>
                <w:b/>
                <w:caps/>
              </w:rPr>
              <w:t>KUřITKA, I. (30%)</w:t>
            </w:r>
            <w:r w:rsidRPr="005902F9">
              <w:rPr>
                <w:caps/>
              </w:rPr>
              <w:t xml:space="preserve">, MUNSTER, L., KALINA, L.: </w:t>
            </w:r>
            <w:r w:rsidRPr="005902F9">
              <w:t xml:space="preserve">Microwave solvothermal decoration of the cellulose surface by nanostructured hybrid Ag/ZnO particles: A joint XPS, XRD and SEM study. </w:t>
            </w:r>
            <w:r w:rsidRPr="005902F9">
              <w:rPr>
                <w:i/>
              </w:rPr>
              <w:t xml:space="preserve">Cellulose </w:t>
            </w:r>
            <w:r w:rsidRPr="005902F9">
              <w:t xml:space="preserve">22(2), </w:t>
            </w:r>
            <w:r w:rsidRPr="005902F9">
              <w:rPr>
                <w:caps/>
              </w:rPr>
              <w:t xml:space="preserve">1275-1293, </w:t>
            </w:r>
            <w:r w:rsidRPr="005902F9">
              <w:rPr>
                <w:b/>
              </w:rPr>
              <w:t>2015</w:t>
            </w:r>
            <w:r w:rsidRPr="005902F9">
              <w:t xml:space="preserve">. </w:t>
            </w:r>
            <w:r w:rsidRPr="005902F9">
              <w:rPr>
                <w:caps/>
              </w:rPr>
              <w:t xml:space="preserve">ISSN 0969-0239. </w:t>
            </w:r>
          </w:p>
          <w:p w14:paraId="74CC9203" w14:textId="77777777" w:rsidR="000765EF" w:rsidRPr="005902F9" w:rsidRDefault="005902F9" w:rsidP="005902F9">
            <w:pPr>
              <w:spacing w:before="100" w:after="100"/>
              <w:jc w:val="both"/>
              <w:rPr>
                <w:b/>
              </w:rPr>
            </w:pPr>
            <w:r w:rsidRPr="005902F9">
              <w:rPr>
                <w:caps/>
              </w:rPr>
              <w:t xml:space="preserve">KOžáKOVá, Z., </w:t>
            </w:r>
            <w:r w:rsidRPr="005902F9">
              <w:rPr>
                <w:b/>
                <w:caps/>
              </w:rPr>
              <w:t>KUřITKA, I. (30%)</w:t>
            </w:r>
            <w:r w:rsidRPr="005902F9">
              <w:rPr>
                <w:caps/>
              </w:rPr>
              <w:t xml:space="preserve">, KAZANTSEVA, N.E., BABAYAN, V., PASTOREK, M., MACHOVSKý, M., BAžANT, P., SáHA, P.: </w:t>
            </w:r>
            <w:r w:rsidRPr="005902F9">
              <w:t xml:space="preserve">The formation mechanism of iron oxide nanoparticles within the microwave-assisted solvothermal synthesis and its correlation with the structural and magnetic properties. </w:t>
            </w:r>
            <w:r w:rsidRPr="005902F9">
              <w:rPr>
                <w:i/>
              </w:rPr>
              <w:t>Dalton Transactions</w:t>
            </w:r>
            <w:r w:rsidRPr="005902F9">
              <w:t xml:space="preserve"> 44(48), 2199-2118, </w:t>
            </w:r>
            <w:r w:rsidRPr="005902F9">
              <w:rPr>
                <w:b/>
              </w:rPr>
              <w:t>2015</w:t>
            </w:r>
            <w:r w:rsidRPr="005902F9">
              <w:t xml:space="preserve">. </w:t>
            </w:r>
            <w:r w:rsidRPr="005902F9">
              <w:rPr>
                <w:caps/>
              </w:rPr>
              <w:t>ISSN 1477-9226.</w:t>
            </w:r>
          </w:p>
        </w:tc>
      </w:tr>
      <w:tr w:rsidR="000765EF" w14:paraId="178DAFAA"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48A4535" w14:textId="77777777" w:rsidR="000765EF" w:rsidRPr="005902F9" w:rsidRDefault="000765EF" w:rsidP="00023EDA">
            <w:pPr>
              <w:rPr>
                <w:b/>
              </w:rPr>
            </w:pPr>
            <w:r w:rsidRPr="005902F9">
              <w:rPr>
                <w:b/>
              </w:rPr>
              <w:t>Působení v zahraničí</w:t>
            </w:r>
          </w:p>
        </w:tc>
      </w:tr>
      <w:tr w:rsidR="000765EF" w14:paraId="4C80CA8E"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198C315" w14:textId="77777777" w:rsidR="000765EF" w:rsidRPr="005902F9" w:rsidRDefault="005902F9" w:rsidP="005902F9">
            <w:pPr>
              <w:spacing w:before="60" w:after="60"/>
              <w:jc w:val="both"/>
              <w:rPr>
                <w:b/>
              </w:rPr>
            </w:pPr>
            <w:r w:rsidRPr="005902F9">
              <w:t>2003: Linkoping University, Švédsko, ERASMUS – SOCRATES, doktorský projekt na studium interakce polyanilín – lithium pomocí fotoelektr</w:t>
            </w:r>
            <w:r>
              <w:t>onových spektroskopií (5 měsíců)</w:t>
            </w:r>
          </w:p>
        </w:tc>
      </w:tr>
      <w:tr w:rsidR="000765EF" w14:paraId="142F13FA"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3E77FD5" w14:textId="77777777" w:rsidR="000765EF" w:rsidRPr="005902F9" w:rsidRDefault="000765EF" w:rsidP="00023EDA">
            <w:pPr>
              <w:jc w:val="both"/>
              <w:rPr>
                <w:b/>
              </w:rPr>
            </w:pPr>
            <w:r w:rsidRPr="005902F9">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31FC47A" w14:textId="77777777" w:rsidR="000765EF" w:rsidRPr="005902F9"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C15BB4" w14:textId="77777777" w:rsidR="000765EF" w:rsidRPr="005902F9" w:rsidRDefault="000765EF" w:rsidP="00023EDA">
            <w:pPr>
              <w:jc w:val="both"/>
            </w:pPr>
            <w:r w:rsidRPr="005902F9">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8E7EB00" w14:textId="77777777" w:rsidR="000765EF" w:rsidRPr="005902F9" w:rsidRDefault="000765EF" w:rsidP="00023EDA">
            <w:pPr>
              <w:jc w:val="both"/>
            </w:pPr>
          </w:p>
        </w:tc>
      </w:tr>
    </w:tbl>
    <w:p w14:paraId="3F94879E"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675BF0" w14:paraId="4983D808"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73421746" w14:textId="3483CE77" w:rsidR="00675BF0" w:rsidRDefault="00675BF0" w:rsidP="006510FC">
            <w:pPr>
              <w:jc w:val="both"/>
              <w:rPr>
                <w:b/>
                <w:sz w:val="28"/>
              </w:rPr>
            </w:pPr>
            <w:r>
              <w:rPr>
                <w:b/>
                <w:sz w:val="28"/>
              </w:rPr>
              <w:lastRenderedPageBreak/>
              <w:t>C-I – Personální zabezpečení</w:t>
            </w:r>
          </w:p>
        </w:tc>
      </w:tr>
      <w:tr w:rsidR="00675BF0" w:rsidRPr="00827804" w14:paraId="4068EF08"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20391A2" w14:textId="77777777" w:rsidR="00675BF0" w:rsidRDefault="00675BF0" w:rsidP="006510FC">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DF6CED1" w14:textId="77777777" w:rsidR="00675BF0" w:rsidRPr="00827804" w:rsidRDefault="00675BF0" w:rsidP="006510FC">
            <w:r w:rsidRPr="00827804">
              <w:t>Univerzita Tomáše Bati ve Zlíně</w:t>
            </w:r>
          </w:p>
        </w:tc>
      </w:tr>
      <w:tr w:rsidR="00675BF0" w:rsidRPr="00827804" w14:paraId="0DA111BD"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4A6EE36" w14:textId="77777777" w:rsidR="00675BF0" w:rsidRDefault="00675BF0" w:rsidP="006510FC">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30D3B19" w14:textId="77777777" w:rsidR="00675BF0" w:rsidRPr="00827804" w:rsidRDefault="00675BF0" w:rsidP="006510FC">
            <w:r w:rsidRPr="00827804">
              <w:t>Fakulta technologická</w:t>
            </w:r>
          </w:p>
        </w:tc>
      </w:tr>
      <w:tr w:rsidR="00675BF0" w14:paraId="3013CDC6"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7324976" w14:textId="77777777" w:rsidR="00675BF0" w:rsidRDefault="00675BF0" w:rsidP="006510FC">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5F3930D9" w14:textId="5A564FAC" w:rsidR="00675BF0" w:rsidRDefault="00675BF0" w:rsidP="006510FC">
            <w:pPr>
              <w:jc w:val="both"/>
            </w:pPr>
            <w:r>
              <w:t>Technology of Macromolecular Substances</w:t>
            </w:r>
          </w:p>
        </w:tc>
      </w:tr>
      <w:tr w:rsidR="00675BF0" w14:paraId="2F07EFA9"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2C9EFB6" w14:textId="77777777" w:rsidR="00675BF0" w:rsidRDefault="00675BF0" w:rsidP="006510FC">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17FDD73C" w14:textId="77777777" w:rsidR="00675BF0" w:rsidRDefault="00675BF0" w:rsidP="006510FC">
            <w:pPr>
              <w:jc w:val="both"/>
            </w:pPr>
            <w:bookmarkStart w:id="1723" w:name="Sáha"/>
            <w:bookmarkEnd w:id="1723"/>
            <w:r w:rsidRPr="006F113C">
              <w:rPr>
                <w:b/>
              </w:rPr>
              <w:t>Petr Sáha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36E288" w14:textId="77777777" w:rsidR="00675BF0" w:rsidRDefault="00675BF0" w:rsidP="006510F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49D3BB2" w14:textId="77777777" w:rsidR="00675BF0" w:rsidRDefault="00675BF0" w:rsidP="006510FC">
            <w:pPr>
              <w:jc w:val="both"/>
            </w:pPr>
            <w:r>
              <w:t>prof</w:t>
            </w:r>
            <w:r w:rsidRPr="00827804">
              <w:t xml:space="preserve">. Ing., </w:t>
            </w:r>
            <w:r>
              <w:t>CSc</w:t>
            </w:r>
            <w:r w:rsidRPr="00827804">
              <w:t>.</w:t>
            </w:r>
          </w:p>
        </w:tc>
      </w:tr>
      <w:tr w:rsidR="003B3A9A" w14:paraId="1DC4D8C5"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E820002" w14:textId="77777777" w:rsidR="00675BF0" w:rsidRDefault="00675BF0" w:rsidP="006510FC">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3C472FDB" w14:textId="77777777" w:rsidR="00675BF0" w:rsidRDefault="00675BF0" w:rsidP="006510FC">
            <w:pPr>
              <w:jc w:val="both"/>
            </w:pPr>
            <w:r>
              <w:t>1948</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1203CA50" w14:textId="77777777" w:rsidR="00675BF0" w:rsidRDefault="00675BF0" w:rsidP="006510FC">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36752C2A" w14:textId="77777777" w:rsidR="00675BF0" w:rsidRDefault="00675BF0" w:rsidP="006510FC">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82C1D93" w14:textId="77777777" w:rsidR="00675BF0" w:rsidRDefault="00675BF0" w:rsidP="006510FC">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F7773D5" w14:textId="77777777" w:rsidR="00675BF0" w:rsidRDefault="00675BF0" w:rsidP="006510FC">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A38DA5" w14:textId="77777777" w:rsidR="00675BF0" w:rsidRDefault="00675BF0" w:rsidP="006510FC">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17DAF90" w14:textId="77777777" w:rsidR="00675BF0" w:rsidRDefault="00675BF0" w:rsidP="006510FC">
            <w:pPr>
              <w:jc w:val="both"/>
            </w:pPr>
            <w:r>
              <w:t>N</w:t>
            </w:r>
          </w:p>
        </w:tc>
      </w:tr>
      <w:tr w:rsidR="00675BF0" w14:paraId="5EF3390D"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BCAC8C" w14:textId="77777777" w:rsidR="00675BF0" w:rsidRDefault="00675BF0" w:rsidP="006510FC">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18344C6E" w14:textId="77777777" w:rsidR="00675BF0" w:rsidRDefault="00675BF0" w:rsidP="006510FC">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964DC13" w14:textId="77777777" w:rsidR="00675BF0" w:rsidRDefault="00675BF0" w:rsidP="006510FC">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D5B7CA7" w14:textId="77777777" w:rsidR="00675BF0" w:rsidRDefault="00675BF0" w:rsidP="006510FC">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9C9CB8A" w14:textId="77777777" w:rsidR="00675BF0" w:rsidRDefault="00675BF0" w:rsidP="006510FC">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D9241CE" w14:textId="77777777" w:rsidR="00675BF0" w:rsidRDefault="00675BF0" w:rsidP="006510FC">
            <w:pPr>
              <w:jc w:val="both"/>
            </w:pPr>
            <w:r>
              <w:t>---</w:t>
            </w:r>
          </w:p>
        </w:tc>
      </w:tr>
      <w:tr w:rsidR="00675BF0" w14:paraId="6C947CFA"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E090EC" w14:textId="77777777" w:rsidR="00675BF0" w:rsidRDefault="00675BF0" w:rsidP="006510FC">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248879" w14:textId="77777777" w:rsidR="00675BF0" w:rsidRDefault="00675BF0" w:rsidP="006510F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946286" w14:textId="77777777" w:rsidR="00675BF0" w:rsidRDefault="00675BF0" w:rsidP="006510FC">
            <w:pPr>
              <w:jc w:val="both"/>
              <w:rPr>
                <w:b/>
              </w:rPr>
            </w:pPr>
            <w:r>
              <w:rPr>
                <w:b/>
              </w:rPr>
              <w:t>rozsah</w:t>
            </w:r>
          </w:p>
        </w:tc>
      </w:tr>
      <w:tr w:rsidR="00675BF0" w14:paraId="56E3B774"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78B7BE8" w14:textId="77777777" w:rsidR="00675BF0" w:rsidRDefault="00675BF0" w:rsidP="006510FC">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5D1D3B23" w14:textId="77777777" w:rsidR="00675BF0" w:rsidRDefault="00675BF0" w:rsidP="006510FC">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45728EF9" w14:textId="77777777" w:rsidR="00675BF0" w:rsidRDefault="00675BF0" w:rsidP="006510FC">
            <w:pPr>
              <w:jc w:val="both"/>
            </w:pPr>
            <w:r>
              <w:t>---</w:t>
            </w:r>
          </w:p>
        </w:tc>
      </w:tr>
      <w:tr w:rsidR="00675BF0" w14:paraId="53DDD57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01C48A" w14:textId="77777777" w:rsidR="00675BF0" w:rsidRDefault="00675BF0" w:rsidP="006510FC">
            <w:pPr>
              <w:jc w:val="both"/>
            </w:pPr>
            <w:r>
              <w:rPr>
                <w:b/>
              </w:rPr>
              <w:t>Předměty příslušného studijního programu a způsob zapojení do jejich výuky, příp. další zapojení do uskutečňování studijního programu</w:t>
            </w:r>
          </w:p>
        </w:tc>
      </w:tr>
      <w:tr w:rsidR="00675BF0" w:rsidRPr="00D6509E" w14:paraId="73865C1A"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0052653D" w14:textId="4AF868D3" w:rsidR="00675BF0" w:rsidRDefault="00675BF0" w:rsidP="006510FC">
            <w:pPr>
              <w:spacing w:before="120" w:after="60"/>
              <w:jc w:val="both"/>
            </w:pPr>
            <w:r>
              <w:t>Biopolymers</w:t>
            </w:r>
            <w:r w:rsidRPr="005B5FB9">
              <w:t xml:space="preserve"> (garant)</w:t>
            </w:r>
          </w:p>
          <w:p w14:paraId="74027B12" w14:textId="6DD7B438" w:rsidR="00675BF0" w:rsidRPr="005B5FB9" w:rsidRDefault="00675BF0" w:rsidP="006510FC">
            <w:pPr>
              <w:spacing w:before="60" w:after="120"/>
              <w:jc w:val="both"/>
            </w:pPr>
            <w:r>
              <w:t>Materials for Packaging (garant)</w:t>
            </w:r>
          </w:p>
          <w:p w14:paraId="1E385E4C" w14:textId="77777777" w:rsidR="00675BF0" w:rsidRPr="00D6509E" w:rsidRDefault="00675BF0" w:rsidP="006510FC">
            <w:pPr>
              <w:spacing w:before="120" w:after="120"/>
              <w:jc w:val="both"/>
              <w:rPr>
                <w:b/>
                <w:u w:val="single"/>
              </w:rPr>
            </w:pPr>
            <w:r w:rsidRPr="007F3FD2">
              <w:rPr>
                <w:b/>
                <w:u w:val="single"/>
              </w:rPr>
              <w:t>Školitel, vyučující</w:t>
            </w:r>
            <w:r>
              <w:rPr>
                <w:b/>
                <w:u w:val="single"/>
              </w:rPr>
              <w:t>, člen oborové rady</w:t>
            </w:r>
          </w:p>
        </w:tc>
      </w:tr>
      <w:tr w:rsidR="00675BF0" w14:paraId="7C9CFFE1"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4885121" w14:textId="77777777" w:rsidR="00675BF0" w:rsidRDefault="00675BF0" w:rsidP="006510FC">
            <w:pPr>
              <w:jc w:val="both"/>
            </w:pPr>
            <w:r>
              <w:rPr>
                <w:b/>
              </w:rPr>
              <w:t xml:space="preserve">Údaje o vzdělání na VŠ </w:t>
            </w:r>
          </w:p>
        </w:tc>
      </w:tr>
      <w:tr w:rsidR="00675BF0" w14:paraId="695C5292"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2E1150FA" w14:textId="77777777" w:rsidR="00675BF0" w:rsidRDefault="00675BF0" w:rsidP="006510FC">
            <w:pPr>
              <w:spacing w:before="120" w:after="120"/>
              <w:jc w:val="both"/>
              <w:rPr>
                <w:b/>
              </w:rPr>
            </w:pPr>
            <w:r w:rsidRPr="006739A5">
              <w:rPr>
                <w:rFonts w:eastAsia="Calibri"/>
              </w:rPr>
              <w:t xml:space="preserve">1984: VUT Brno, FT, obor </w:t>
            </w:r>
            <w:r w:rsidRPr="006739A5">
              <w:t>Nauka o nekovových materiálech a stavebních hmotách</w:t>
            </w:r>
            <w:r w:rsidRPr="006739A5">
              <w:rPr>
                <w:rFonts w:eastAsia="Calibri"/>
              </w:rPr>
              <w:t>, CSc.</w:t>
            </w:r>
          </w:p>
        </w:tc>
      </w:tr>
      <w:tr w:rsidR="00675BF0" w14:paraId="321A731F"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5D89D62" w14:textId="77777777" w:rsidR="00675BF0" w:rsidRDefault="00675BF0" w:rsidP="006510FC">
            <w:pPr>
              <w:jc w:val="both"/>
              <w:rPr>
                <w:b/>
              </w:rPr>
            </w:pPr>
            <w:r>
              <w:rPr>
                <w:b/>
              </w:rPr>
              <w:t>Údaje o odborném působení od absolvování VŠ</w:t>
            </w:r>
          </w:p>
        </w:tc>
      </w:tr>
      <w:tr w:rsidR="00675BF0" w14:paraId="2CE9FE00" w14:textId="77777777" w:rsidTr="00B7684B">
        <w:trPr>
          <w:trHeight w:val="323"/>
        </w:trPr>
        <w:tc>
          <w:tcPr>
            <w:tcW w:w="9854" w:type="dxa"/>
            <w:gridSpan w:val="13"/>
            <w:tcBorders>
              <w:top w:val="single" w:sz="4" w:space="0" w:color="auto"/>
              <w:left w:val="single" w:sz="4" w:space="0" w:color="auto"/>
              <w:bottom w:val="single" w:sz="4" w:space="0" w:color="auto"/>
              <w:right w:val="single" w:sz="4" w:space="0" w:color="auto"/>
            </w:tcBorders>
          </w:tcPr>
          <w:p w14:paraId="3BBF40C8" w14:textId="77777777" w:rsidR="00675BF0" w:rsidRPr="006739A5" w:rsidRDefault="00675BF0" w:rsidP="00B7684B">
            <w:pPr>
              <w:spacing w:before="60" w:after="60"/>
              <w:jc w:val="both"/>
            </w:pPr>
            <w:r w:rsidRPr="006739A5">
              <w:rPr>
                <w:bCs/>
              </w:rPr>
              <w:t>1972 – 1977:</w:t>
            </w:r>
            <w:r w:rsidRPr="006739A5">
              <w:t xml:space="preserve"> Plastika Kroměříž, referent technického rozvoje</w:t>
            </w:r>
          </w:p>
          <w:p w14:paraId="33250E4D" w14:textId="77777777" w:rsidR="00675BF0" w:rsidRPr="006739A5" w:rsidRDefault="00675BF0" w:rsidP="00777E86">
            <w:pPr>
              <w:spacing w:before="60" w:after="60"/>
              <w:jc w:val="both"/>
            </w:pPr>
            <w:r w:rsidRPr="006739A5">
              <w:rPr>
                <w:bCs/>
              </w:rPr>
              <w:t>1977 – 1991:</w:t>
            </w:r>
            <w:r w:rsidRPr="006739A5">
              <w:t xml:space="preserve"> VUT Brno, FT Gottwaldov, odborný asistent, docent, profesor</w:t>
            </w:r>
          </w:p>
          <w:p w14:paraId="2FA26B0D" w14:textId="77777777" w:rsidR="00675BF0" w:rsidRPr="006739A5" w:rsidRDefault="00675BF0" w:rsidP="00777E86">
            <w:pPr>
              <w:tabs>
                <w:tab w:val="right" w:pos="10282"/>
              </w:tabs>
              <w:spacing w:before="60" w:after="60"/>
              <w:jc w:val="both"/>
              <w:rPr>
                <w:bCs/>
              </w:rPr>
            </w:pPr>
            <w:r w:rsidRPr="006739A5">
              <w:rPr>
                <w:bCs/>
              </w:rPr>
              <w:t xml:space="preserve">1980 – 1991: Chalmers University of Technology, </w:t>
            </w:r>
            <w:r w:rsidRPr="006739A5">
              <w:rPr>
                <w:rFonts w:eastAsia="Calibri"/>
              </w:rPr>
              <w:t>Göteborg</w:t>
            </w:r>
            <w:r w:rsidRPr="006739A5">
              <w:rPr>
                <w:bCs/>
              </w:rPr>
              <w:t>, Švédsko, výzkumný pracovník</w:t>
            </w:r>
            <w:r>
              <w:rPr>
                <w:bCs/>
              </w:rPr>
              <w:tab/>
            </w:r>
          </w:p>
          <w:p w14:paraId="04F1ABB7" w14:textId="77777777" w:rsidR="00675BF0" w:rsidRDefault="00675BF0" w:rsidP="00777E86">
            <w:pPr>
              <w:spacing w:before="60" w:after="60"/>
              <w:jc w:val="both"/>
            </w:pPr>
            <w:r w:rsidRPr="006739A5">
              <w:rPr>
                <w:bCs/>
              </w:rPr>
              <w:t xml:space="preserve">1991 – 2000: </w:t>
            </w:r>
            <w:r w:rsidRPr="006739A5">
              <w:t>VUT Brno, FT Zlín, děkan (do r. 1997), prorektor (od r. 1997)</w:t>
            </w:r>
          </w:p>
          <w:p w14:paraId="1683EBCA" w14:textId="2E23350F" w:rsidR="00777E86" w:rsidRPr="006739A5" w:rsidRDefault="00777E86" w:rsidP="00777E86">
            <w:pPr>
              <w:spacing w:before="60" w:after="60"/>
              <w:jc w:val="both"/>
            </w:pPr>
            <w:r w:rsidRPr="006739A5">
              <w:rPr>
                <w:bCs/>
              </w:rPr>
              <w:t xml:space="preserve">2001 – 2007, 2010 – </w:t>
            </w:r>
            <w:r>
              <w:rPr>
                <w:bCs/>
              </w:rPr>
              <w:t>2018</w:t>
            </w:r>
            <w:r w:rsidRPr="006739A5">
              <w:rPr>
                <w:bCs/>
              </w:rPr>
              <w:t>:</w:t>
            </w:r>
            <w:r w:rsidRPr="006739A5">
              <w:t xml:space="preserve"> UTB Zlín, rektor; </w:t>
            </w:r>
            <w:r w:rsidRPr="006739A5">
              <w:rPr>
                <w:bCs/>
              </w:rPr>
              <w:t>2007 – 2010:</w:t>
            </w:r>
            <w:r w:rsidRPr="006739A5">
              <w:t xml:space="preserve"> prorektor pro strategii a rozvoj</w:t>
            </w:r>
          </w:p>
          <w:p w14:paraId="503A64B8" w14:textId="77777777" w:rsidR="00675BF0" w:rsidRPr="006739A5" w:rsidRDefault="00675BF0" w:rsidP="00777E86">
            <w:pPr>
              <w:spacing w:before="60" w:after="60"/>
              <w:jc w:val="both"/>
            </w:pPr>
            <w:r w:rsidRPr="006739A5">
              <w:rPr>
                <w:bCs/>
              </w:rPr>
              <w:t xml:space="preserve">2001 – dosud: </w:t>
            </w:r>
            <w:r w:rsidRPr="006739A5">
              <w:t xml:space="preserve">UTB Zlín, Centrum polymerních materiálů, ředitel, od r. 2010 – dosud: Univerzitní institut, ředitel </w:t>
            </w:r>
          </w:p>
          <w:p w14:paraId="7431370B" w14:textId="77777777" w:rsidR="00675BF0" w:rsidRDefault="00675BF0" w:rsidP="00777E86">
            <w:pPr>
              <w:spacing w:before="60" w:after="60"/>
              <w:jc w:val="both"/>
            </w:pPr>
            <w:r w:rsidRPr="006739A5">
              <w:t>2011 – dosud: UTB Zlín, UNI – CPS, senior researcher</w:t>
            </w:r>
          </w:p>
          <w:p w14:paraId="6B36B5D1" w14:textId="2A21764C" w:rsidR="00777E86" w:rsidRDefault="00777E86" w:rsidP="00B7684B">
            <w:pPr>
              <w:spacing w:before="60" w:after="60"/>
              <w:jc w:val="both"/>
            </w:pPr>
            <w:r>
              <w:t>2018 – dosud: UTB Zlín, prorektor pro tvůrčí činnost</w:t>
            </w:r>
            <w:r w:rsidR="003B32F2">
              <w:t>i</w:t>
            </w:r>
          </w:p>
        </w:tc>
      </w:tr>
      <w:tr w:rsidR="00675BF0" w14:paraId="5ACE297D"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7C20F35" w14:textId="77777777" w:rsidR="00675BF0" w:rsidRDefault="00675BF0" w:rsidP="006510FC">
            <w:pPr>
              <w:jc w:val="both"/>
            </w:pPr>
            <w:r>
              <w:rPr>
                <w:b/>
              </w:rPr>
              <w:t>Zkušenosti s vedením kvalifikačních a rigorózních prací</w:t>
            </w:r>
          </w:p>
        </w:tc>
      </w:tr>
      <w:tr w:rsidR="00675BF0" w:rsidRPr="00D6509E" w14:paraId="3BDF45C9"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21A73F5" w14:textId="77777777" w:rsidR="00675BF0" w:rsidRPr="00D6509E" w:rsidRDefault="00675BF0" w:rsidP="006510FC">
            <w:pPr>
              <w:pStyle w:val="TableParagraph"/>
              <w:spacing w:before="120" w:after="120"/>
              <w:ind w:left="0"/>
              <w:jc w:val="both"/>
              <w:rPr>
                <w:sz w:val="20"/>
                <w:szCs w:val="20"/>
              </w:rPr>
            </w:pPr>
            <w:r w:rsidRPr="00D13B91">
              <w:rPr>
                <w:szCs w:val="20"/>
                <w:lang w:val="cs-CZ" w:eastAsia="cs-CZ"/>
              </w:rPr>
              <w:t xml:space="preserve">Počet obhájených prací, které vyučující vedl v období </w:t>
            </w:r>
            <w:r>
              <w:rPr>
                <w:szCs w:val="20"/>
                <w:lang w:val="cs-CZ" w:eastAsia="cs-CZ"/>
              </w:rPr>
              <w:t>2014 – 2018</w:t>
            </w:r>
            <w:r w:rsidRPr="00D13B91">
              <w:rPr>
                <w:szCs w:val="20"/>
                <w:lang w:val="cs-CZ" w:eastAsia="cs-CZ"/>
              </w:rPr>
              <w:t xml:space="preserve">: </w:t>
            </w:r>
            <w:r>
              <w:rPr>
                <w:b/>
                <w:szCs w:val="20"/>
                <w:lang w:val="cs-CZ" w:eastAsia="cs-CZ"/>
              </w:rPr>
              <w:t>3</w:t>
            </w:r>
            <w:r w:rsidRPr="00D13B91">
              <w:rPr>
                <w:szCs w:val="20"/>
                <w:lang w:val="cs-CZ" w:eastAsia="cs-CZ"/>
              </w:rPr>
              <w:t xml:space="preserve"> DisP.</w:t>
            </w:r>
          </w:p>
        </w:tc>
      </w:tr>
      <w:tr w:rsidR="003B3A9A" w14:paraId="342DEB86"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850A4E" w14:textId="77777777" w:rsidR="00675BF0" w:rsidRDefault="00675BF0" w:rsidP="006510FC">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E94DD2" w14:textId="77777777" w:rsidR="00675BF0" w:rsidRDefault="00675BF0" w:rsidP="006510FC">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A5B31F3" w14:textId="77777777" w:rsidR="00675BF0" w:rsidRDefault="00675BF0" w:rsidP="006510FC">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47982E1D" w14:textId="77777777" w:rsidR="00675BF0" w:rsidRDefault="00675BF0" w:rsidP="006510FC">
            <w:pPr>
              <w:jc w:val="both"/>
              <w:rPr>
                <w:b/>
              </w:rPr>
            </w:pPr>
            <w:r>
              <w:rPr>
                <w:b/>
              </w:rPr>
              <w:t>Ohlasy publikací</w:t>
            </w:r>
          </w:p>
        </w:tc>
      </w:tr>
      <w:tr w:rsidR="003B3A9A" w14:paraId="2CFC3C0D"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60B1371D" w14:textId="77777777" w:rsidR="00675BF0" w:rsidRPr="00215DBD" w:rsidRDefault="00675BF0" w:rsidP="006510FC">
            <w:pPr>
              <w:spacing w:before="60" w:after="60"/>
            </w:pPr>
            <w:r w:rsidRPr="00215DBD">
              <w:rPr>
                <w:rFonts w:eastAsia="Calibri"/>
              </w:rPr>
              <w:t>Technologie plastů a pryže</w:t>
            </w:r>
          </w:p>
        </w:tc>
        <w:tc>
          <w:tcPr>
            <w:tcW w:w="2244" w:type="dxa"/>
            <w:gridSpan w:val="2"/>
            <w:tcBorders>
              <w:top w:val="single" w:sz="4" w:space="0" w:color="auto"/>
              <w:left w:val="single" w:sz="4" w:space="0" w:color="auto"/>
              <w:bottom w:val="single" w:sz="4" w:space="0" w:color="auto"/>
              <w:right w:val="single" w:sz="4" w:space="0" w:color="auto"/>
            </w:tcBorders>
          </w:tcPr>
          <w:p w14:paraId="099C3FA9" w14:textId="77777777" w:rsidR="00675BF0" w:rsidRPr="00215DBD" w:rsidRDefault="00675BF0" w:rsidP="006510FC">
            <w:pPr>
              <w:spacing w:before="60" w:after="60"/>
            </w:pPr>
            <w:r w:rsidRPr="00215DBD">
              <w:t>1993</w:t>
            </w:r>
          </w:p>
        </w:tc>
        <w:tc>
          <w:tcPr>
            <w:tcW w:w="2054" w:type="dxa"/>
            <w:gridSpan w:val="3"/>
            <w:tcBorders>
              <w:top w:val="single" w:sz="4" w:space="0" w:color="auto"/>
              <w:left w:val="single" w:sz="4" w:space="0" w:color="auto"/>
              <w:bottom w:val="single" w:sz="4" w:space="0" w:color="auto"/>
              <w:right w:val="single" w:sz="12" w:space="0" w:color="auto"/>
            </w:tcBorders>
          </w:tcPr>
          <w:p w14:paraId="4A42EDFE" w14:textId="77777777" w:rsidR="00675BF0" w:rsidRPr="00215DBD" w:rsidRDefault="00675BF0" w:rsidP="006510FC">
            <w:pPr>
              <w:spacing w:before="60" w:after="60"/>
            </w:pPr>
            <w:r w:rsidRPr="00215DBD">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4B0FA93" w14:textId="77777777" w:rsidR="00675BF0" w:rsidRDefault="00675BF0" w:rsidP="006510FC">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898FF4" w14:textId="77777777" w:rsidR="00675BF0" w:rsidRDefault="00675BF0" w:rsidP="006510FC">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C64401B" w14:textId="77777777" w:rsidR="00675BF0" w:rsidRDefault="00675BF0" w:rsidP="006510FC">
            <w:pPr>
              <w:jc w:val="both"/>
            </w:pPr>
            <w:r>
              <w:rPr>
                <w:b/>
                <w:sz w:val="18"/>
              </w:rPr>
              <w:t>ostatní</w:t>
            </w:r>
          </w:p>
        </w:tc>
      </w:tr>
      <w:tr w:rsidR="003B3A9A" w:rsidRPr="002856CE" w14:paraId="6802468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989C75" w14:textId="77777777" w:rsidR="00675BF0" w:rsidRDefault="00675BF0" w:rsidP="006510FC">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B71742" w14:textId="77777777" w:rsidR="00675BF0" w:rsidRDefault="00675BF0" w:rsidP="006510FC">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B042840" w14:textId="77777777" w:rsidR="00675BF0" w:rsidRDefault="00675BF0" w:rsidP="006510FC">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29890108" w14:textId="77777777" w:rsidR="00675BF0" w:rsidRPr="00215DBD" w:rsidRDefault="00675BF0" w:rsidP="006510FC">
            <w:pPr>
              <w:pStyle w:val="western"/>
              <w:spacing w:before="40" w:beforeAutospacing="0"/>
              <w:ind w:left="57" w:right="57"/>
              <w:rPr>
                <w:b/>
              </w:rPr>
            </w:pPr>
            <w:r>
              <w:rPr>
                <w:b/>
              </w:rPr>
              <w:t>4292</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7F96B53" w14:textId="77777777" w:rsidR="00675BF0" w:rsidRPr="00215DBD" w:rsidRDefault="00675BF0" w:rsidP="006510FC">
            <w:pPr>
              <w:pStyle w:val="western"/>
              <w:spacing w:before="40" w:beforeAutospacing="0"/>
              <w:ind w:left="57" w:right="57"/>
              <w:rPr>
                <w:b/>
              </w:rPr>
            </w:pPr>
            <w:r>
              <w:rPr>
                <w:b/>
              </w:rPr>
              <w:t>4860</w:t>
            </w:r>
          </w:p>
        </w:tc>
        <w:tc>
          <w:tcPr>
            <w:tcW w:w="815" w:type="dxa"/>
            <w:vMerge w:val="restart"/>
            <w:tcBorders>
              <w:top w:val="single" w:sz="4" w:space="0" w:color="auto"/>
              <w:left w:val="single" w:sz="4" w:space="0" w:color="auto"/>
              <w:bottom w:val="single" w:sz="4" w:space="0" w:color="auto"/>
              <w:right w:val="single" w:sz="4" w:space="0" w:color="auto"/>
            </w:tcBorders>
          </w:tcPr>
          <w:p w14:paraId="0696F359" w14:textId="77777777" w:rsidR="00675BF0" w:rsidRPr="002856CE" w:rsidRDefault="00675BF0" w:rsidP="006510FC">
            <w:pPr>
              <w:pStyle w:val="western"/>
              <w:spacing w:before="40" w:beforeAutospacing="0" w:line="240" w:lineRule="auto"/>
              <w:ind w:left="57" w:right="57"/>
              <w:rPr>
                <w:b/>
                <w:sz w:val="18"/>
                <w:szCs w:val="18"/>
              </w:rPr>
            </w:pPr>
            <w:r w:rsidRPr="002856CE">
              <w:rPr>
                <w:b/>
                <w:sz w:val="18"/>
                <w:szCs w:val="18"/>
              </w:rPr>
              <w:t>neevid.</w:t>
            </w:r>
          </w:p>
        </w:tc>
      </w:tr>
      <w:tr w:rsidR="00675BF0" w14:paraId="7C2D24EB"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3A591897" w14:textId="77777777" w:rsidR="00675BF0" w:rsidRPr="00215DBD" w:rsidRDefault="00675BF0" w:rsidP="006510FC">
            <w:pPr>
              <w:pStyle w:val="TableParagraph"/>
              <w:spacing w:before="60" w:after="60"/>
              <w:ind w:left="0"/>
              <w:rPr>
                <w:sz w:val="16"/>
                <w:lang w:val="cs-CZ"/>
              </w:rPr>
            </w:pPr>
            <w:r w:rsidRPr="00215DBD">
              <w:rPr>
                <w:rFonts w:eastAsia="Calibri"/>
                <w:szCs w:val="20"/>
                <w:lang w:val="cs-CZ"/>
              </w:rPr>
              <w:t>Materiálové inženýrství</w:t>
            </w:r>
          </w:p>
        </w:tc>
        <w:tc>
          <w:tcPr>
            <w:tcW w:w="2244" w:type="dxa"/>
            <w:gridSpan w:val="2"/>
            <w:tcBorders>
              <w:top w:val="single" w:sz="4" w:space="0" w:color="auto"/>
              <w:left w:val="single" w:sz="4" w:space="0" w:color="auto"/>
              <w:bottom w:val="single" w:sz="4" w:space="0" w:color="auto"/>
              <w:right w:val="single" w:sz="4" w:space="0" w:color="auto"/>
            </w:tcBorders>
          </w:tcPr>
          <w:p w14:paraId="07112762" w14:textId="77777777" w:rsidR="00675BF0" w:rsidRPr="00215DBD" w:rsidRDefault="00675BF0" w:rsidP="006510FC">
            <w:pPr>
              <w:pStyle w:val="TableParagraph"/>
              <w:spacing w:before="60" w:after="60"/>
              <w:ind w:left="0"/>
              <w:rPr>
                <w:sz w:val="16"/>
                <w:lang w:val="cs-CZ"/>
              </w:rPr>
            </w:pPr>
            <w:r w:rsidRPr="00215DBD">
              <w:rPr>
                <w:szCs w:val="20"/>
                <w:lang w:val="cs-CZ" w:eastAsia="cs-CZ"/>
              </w:rPr>
              <w:t>2000</w:t>
            </w:r>
          </w:p>
        </w:tc>
        <w:tc>
          <w:tcPr>
            <w:tcW w:w="2054" w:type="dxa"/>
            <w:gridSpan w:val="3"/>
            <w:tcBorders>
              <w:top w:val="single" w:sz="4" w:space="0" w:color="auto"/>
              <w:left w:val="single" w:sz="4" w:space="0" w:color="auto"/>
              <w:bottom w:val="single" w:sz="4" w:space="0" w:color="auto"/>
              <w:right w:val="single" w:sz="12" w:space="0" w:color="auto"/>
            </w:tcBorders>
          </w:tcPr>
          <w:p w14:paraId="38209BDD" w14:textId="77777777" w:rsidR="00675BF0" w:rsidRPr="00215DBD" w:rsidRDefault="00675BF0" w:rsidP="006510FC">
            <w:pPr>
              <w:pStyle w:val="TableParagraph"/>
              <w:spacing w:before="60" w:after="60"/>
              <w:ind w:left="0"/>
              <w:rPr>
                <w:sz w:val="16"/>
                <w:lang w:val="cs-CZ"/>
              </w:rPr>
            </w:pPr>
            <w:r w:rsidRPr="00215DBD">
              <w:rPr>
                <w:szCs w:val="20"/>
                <w:lang w:val="cs-CZ" w:eastAsia="cs-CZ"/>
              </w:rPr>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6084F24" w14:textId="77777777" w:rsidR="00675BF0" w:rsidRDefault="00675BF0" w:rsidP="006510FC">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D0FA76" w14:textId="77777777" w:rsidR="00675BF0" w:rsidRDefault="00675BF0" w:rsidP="006510FC">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725474D" w14:textId="77777777" w:rsidR="00675BF0" w:rsidRDefault="00675BF0" w:rsidP="006510FC">
            <w:pPr>
              <w:rPr>
                <w:b/>
              </w:rPr>
            </w:pPr>
          </w:p>
        </w:tc>
      </w:tr>
      <w:tr w:rsidR="00675BF0" w14:paraId="51BF44C5"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AEE444E" w14:textId="77777777" w:rsidR="00675BF0" w:rsidRDefault="00675BF0" w:rsidP="006510FC">
            <w:pPr>
              <w:jc w:val="both"/>
              <w:rPr>
                <w:b/>
              </w:rPr>
            </w:pPr>
            <w:r>
              <w:rPr>
                <w:b/>
              </w:rPr>
              <w:t xml:space="preserve">Přehled o nejvýznamnější publikační a další tvůrčí činnosti nebo další profesní činnosti u odborníků z praxe vztahující se k zabezpečovaným předmětům </w:t>
            </w:r>
          </w:p>
        </w:tc>
      </w:tr>
      <w:tr w:rsidR="00675BF0" w14:paraId="4AEDFB23"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1BE0AB7" w14:textId="77777777" w:rsidR="00675BF0" w:rsidRPr="00F55F6B" w:rsidRDefault="00675BF0" w:rsidP="006510FC">
            <w:pPr>
              <w:spacing w:before="120" w:after="80"/>
              <w:jc w:val="both"/>
              <w:rPr>
                <w:caps/>
                <w:lang w:val="en-GB"/>
              </w:rPr>
            </w:pPr>
            <w:r w:rsidRPr="00F55F6B">
              <w:rPr>
                <w:caps/>
                <w:lang w:val="en-GB"/>
              </w:rPr>
              <w:t xml:space="preserve">Ganesh, S., Saha, N., Zandraa, O., Zuckermann, R.N., </w:t>
            </w:r>
            <w:r w:rsidRPr="00F55F6B">
              <w:rPr>
                <w:b/>
                <w:caps/>
                <w:lang w:val="en-GB"/>
              </w:rPr>
              <w:t>Sáha, P. (25%</w:t>
            </w:r>
            <w:r w:rsidRPr="00F55F6B">
              <w:rPr>
                <w:caps/>
                <w:lang w:val="en-GB"/>
              </w:rPr>
              <w:t xml:space="preserve">): </w:t>
            </w:r>
            <w:r w:rsidRPr="00F55F6B">
              <w:rPr>
                <w:lang w:val="en-GB"/>
              </w:rPr>
              <w:t>Peptoids and polypeptoids: Biomimetic and bioinspired materials for biomedical applications</w:t>
            </w:r>
            <w:r w:rsidRPr="00F55F6B">
              <w:rPr>
                <w:caps/>
                <w:lang w:val="en-GB"/>
              </w:rPr>
              <w:t xml:space="preserve">. </w:t>
            </w:r>
            <w:r w:rsidRPr="00F55F6B">
              <w:rPr>
                <w:i/>
                <w:lang w:val="en-GB"/>
              </w:rPr>
              <w:t xml:space="preserve">Polymer Bulletin </w:t>
            </w:r>
            <w:r w:rsidRPr="00F55F6B">
              <w:rPr>
                <w:caps/>
                <w:lang w:val="en-GB"/>
              </w:rPr>
              <w:t xml:space="preserve">74(8), 3455-3466, </w:t>
            </w:r>
            <w:r w:rsidRPr="00F55F6B">
              <w:rPr>
                <w:b/>
                <w:caps/>
                <w:lang w:val="en-GB"/>
              </w:rPr>
              <w:t>2017</w:t>
            </w:r>
            <w:r w:rsidRPr="00F55F6B">
              <w:rPr>
                <w:caps/>
                <w:lang w:val="en-GB"/>
              </w:rPr>
              <w:t xml:space="preserve">. </w:t>
            </w:r>
            <w:r w:rsidRPr="00F55F6B">
              <w:rPr>
                <w:bCs/>
                <w:color w:val="333333"/>
                <w:shd w:val="clear" w:color="auto" w:fill="F8F8F8"/>
              </w:rPr>
              <w:t>ISSN</w:t>
            </w:r>
            <w:r w:rsidRPr="00F55F6B">
              <w:t xml:space="preserve"> 0170-0839. </w:t>
            </w:r>
          </w:p>
          <w:p w14:paraId="62ADDD74" w14:textId="77777777" w:rsidR="00675BF0" w:rsidRPr="00F55F6B" w:rsidRDefault="00675BF0" w:rsidP="006510FC">
            <w:pPr>
              <w:spacing w:before="80" w:after="80"/>
              <w:jc w:val="both"/>
              <w:rPr>
                <w:lang w:val="en-GB"/>
              </w:rPr>
            </w:pPr>
            <w:r w:rsidRPr="00F55F6B">
              <w:rPr>
                <w:caps/>
                <w:lang w:val="en-GB"/>
              </w:rPr>
              <w:t xml:space="preserve">Karbassi, E., Asadinezhad, A., LehockÝ, M., HumpolÍČek, P., </w:t>
            </w:r>
            <w:r w:rsidRPr="00F55F6B">
              <w:rPr>
                <w:b/>
                <w:caps/>
                <w:lang w:val="en-GB"/>
              </w:rPr>
              <w:t>Sáha, P. (25%)</w:t>
            </w:r>
            <w:r w:rsidRPr="00F55F6B">
              <w:rPr>
                <w:caps/>
                <w:lang w:val="en-GB"/>
              </w:rPr>
              <w:t xml:space="preserve">: </w:t>
            </w:r>
            <w:r w:rsidRPr="00F55F6B">
              <w:rPr>
                <w:lang w:val="en-GB"/>
              </w:rPr>
              <w:t xml:space="preserve">Bacteriostatic activity of fluoroquinolone coatings on polyethylene films. </w:t>
            </w:r>
            <w:r w:rsidRPr="00F55F6B">
              <w:rPr>
                <w:i/>
                <w:lang w:val="en-GB"/>
              </w:rPr>
              <w:t xml:space="preserve">Polymer Bulletin </w:t>
            </w:r>
            <w:r w:rsidRPr="00F55F6B">
              <w:rPr>
                <w:caps/>
                <w:lang w:val="en-GB"/>
              </w:rPr>
              <w:t xml:space="preserve">72(8), 2049-2058, </w:t>
            </w:r>
            <w:r w:rsidRPr="00F55F6B">
              <w:rPr>
                <w:b/>
                <w:caps/>
                <w:lang w:val="en-GB"/>
              </w:rPr>
              <w:t>2015</w:t>
            </w:r>
            <w:r w:rsidRPr="00F55F6B">
              <w:rPr>
                <w:caps/>
                <w:lang w:val="en-GB"/>
              </w:rPr>
              <w:t xml:space="preserve">. </w:t>
            </w:r>
            <w:r w:rsidRPr="00F55F6B">
              <w:rPr>
                <w:bCs/>
                <w:color w:val="333333"/>
                <w:shd w:val="clear" w:color="auto" w:fill="F8F8F8"/>
              </w:rPr>
              <w:t xml:space="preserve">ISSN </w:t>
            </w:r>
            <w:r w:rsidRPr="00F55F6B">
              <w:t xml:space="preserve">0170-0839. </w:t>
            </w:r>
          </w:p>
          <w:p w14:paraId="43159637" w14:textId="77777777" w:rsidR="00675BF0" w:rsidRPr="00F55F6B" w:rsidRDefault="00675BF0" w:rsidP="006510FC">
            <w:pPr>
              <w:spacing w:before="80" w:after="80"/>
              <w:jc w:val="both"/>
            </w:pPr>
            <w:r w:rsidRPr="00F55F6B">
              <w:rPr>
                <w:caps/>
                <w:lang w:val="en-GB"/>
              </w:rPr>
              <w:t xml:space="preserve">Hrabalíková, M., Merchan, M., Ganbold, S., SedlaŘÍk, V., ValÁŠek, P., </w:t>
            </w:r>
            <w:r w:rsidRPr="00F55F6B">
              <w:rPr>
                <w:b/>
                <w:caps/>
                <w:lang w:val="en-GB"/>
              </w:rPr>
              <w:t>SÁha, P. (25%)</w:t>
            </w:r>
            <w:r w:rsidRPr="00F55F6B">
              <w:rPr>
                <w:caps/>
                <w:lang w:val="en-GB"/>
              </w:rPr>
              <w:t xml:space="preserve">: </w:t>
            </w:r>
            <w:r w:rsidRPr="00F55F6B">
              <w:rPr>
                <w:lang w:val="en-GB"/>
              </w:rPr>
              <w:t xml:space="preserve">Flexible polyvinyl alcohol/2-hydroxypropanoic acid films: Effect of residual acetyl moieties on mechanical, thermal and antibacterial properties. </w:t>
            </w:r>
            <w:r w:rsidRPr="00F55F6B">
              <w:rPr>
                <w:i/>
                <w:lang w:val="en-GB"/>
              </w:rPr>
              <w:t xml:space="preserve">Journal of Polymer Engineering </w:t>
            </w:r>
            <w:r w:rsidRPr="00F55F6B">
              <w:rPr>
                <w:caps/>
                <w:lang w:val="en-GB"/>
              </w:rPr>
              <w:t xml:space="preserve">35(4), 319-327, </w:t>
            </w:r>
            <w:r w:rsidRPr="00F55F6B">
              <w:rPr>
                <w:b/>
                <w:lang w:val="en-GB"/>
              </w:rPr>
              <w:t>2015</w:t>
            </w:r>
            <w:r w:rsidRPr="00F55F6B">
              <w:rPr>
                <w:lang w:val="en-GB"/>
              </w:rPr>
              <w:t xml:space="preserve">. </w:t>
            </w:r>
            <w:r w:rsidRPr="00F55F6B">
              <w:rPr>
                <w:bCs/>
                <w:color w:val="333333"/>
                <w:shd w:val="clear" w:color="auto" w:fill="F8F8F8"/>
              </w:rPr>
              <w:t>ISSN</w:t>
            </w:r>
            <w:r w:rsidRPr="00F55F6B">
              <w:t xml:space="preserve"> 0334-6447. </w:t>
            </w:r>
          </w:p>
          <w:p w14:paraId="2E30851D" w14:textId="77777777" w:rsidR="00675BF0" w:rsidRPr="00F55F6B" w:rsidRDefault="00675BF0" w:rsidP="006510FC">
            <w:pPr>
              <w:spacing w:before="80" w:after="80"/>
              <w:jc w:val="both"/>
            </w:pPr>
            <w:r w:rsidRPr="00F55F6B">
              <w:rPr>
                <w:caps/>
                <w:lang w:val="en-GB"/>
              </w:rPr>
              <w:t>Saha, N., Benlikaya, R., Slobodian, P.,</w:t>
            </w:r>
            <w:r w:rsidRPr="00F55F6B">
              <w:rPr>
                <w:b/>
                <w:caps/>
                <w:lang w:val="en-GB"/>
              </w:rPr>
              <w:t xml:space="preserve"> SÁha, P. (25%)</w:t>
            </w:r>
            <w:r w:rsidRPr="00F55F6B">
              <w:rPr>
                <w:lang w:val="en-GB"/>
              </w:rPr>
              <w:t xml:space="preserve">: Breathable and polyol based hydrogel food packaging. </w:t>
            </w:r>
            <w:r w:rsidRPr="00F55F6B">
              <w:rPr>
                <w:i/>
                <w:lang w:val="en-GB"/>
              </w:rPr>
              <w:t xml:space="preserve">Journal of Biobased Materials and Bioenergy </w:t>
            </w:r>
            <w:r w:rsidRPr="00F55F6B">
              <w:rPr>
                <w:lang w:val="en-GB"/>
              </w:rPr>
              <w:t xml:space="preserve">9(2), 136-144, </w:t>
            </w:r>
            <w:r w:rsidRPr="00F55F6B">
              <w:rPr>
                <w:b/>
                <w:lang w:val="en-GB"/>
              </w:rPr>
              <w:t>2015</w:t>
            </w:r>
            <w:r w:rsidRPr="00F55F6B">
              <w:rPr>
                <w:lang w:val="en-GB"/>
              </w:rPr>
              <w:t>. I</w:t>
            </w:r>
            <w:r w:rsidRPr="00F55F6B">
              <w:rPr>
                <w:bCs/>
                <w:color w:val="333333"/>
                <w:shd w:val="clear" w:color="auto" w:fill="F8F8F8"/>
              </w:rPr>
              <w:t xml:space="preserve">SSN </w:t>
            </w:r>
            <w:r w:rsidRPr="00F55F6B">
              <w:t xml:space="preserve">1556-6560. </w:t>
            </w:r>
          </w:p>
          <w:p w14:paraId="166F67CE" w14:textId="77777777" w:rsidR="00675BF0" w:rsidRDefault="00675BF0" w:rsidP="00B7684B">
            <w:pPr>
              <w:spacing w:before="80" w:after="60"/>
              <w:jc w:val="both"/>
              <w:rPr>
                <w:b/>
              </w:rPr>
            </w:pPr>
            <w:r w:rsidRPr="00F55F6B">
              <w:rPr>
                <w:caps/>
                <w:lang w:val="en-GB"/>
              </w:rPr>
              <w:t xml:space="preserve">Gregorova, A., Saha, N., Kitano, T., </w:t>
            </w:r>
            <w:r w:rsidRPr="00F55F6B">
              <w:rPr>
                <w:b/>
                <w:caps/>
                <w:lang w:val="en-GB"/>
              </w:rPr>
              <w:t>SÁha, P. (25%)</w:t>
            </w:r>
            <w:r w:rsidRPr="00F55F6B">
              <w:rPr>
                <w:caps/>
                <w:lang w:val="en-GB"/>
              </w:rPr>
              <w:t xml:space="preserve">: </w:t>
            </w:r>
            <w:r w:rsidRPr="00F55F6B">
              <w:rPr>
                <w:lang w:val="en-GB"/>
              </w:rPr>
              <w:t xml:space="preserve">Hydrothermal effect and mechanical stress properties of carboxymethylcellulose based hydrogel food packaging. </w:t>
            </w:r>
            <w:r w:rsidRPr="00F55F6B">
              <w:rPr>
                <w:i/>
                <w:lang w:val="en-GB"/>
              </w:rPr>
              <w:t>Carbohydrate Polymers</w:t>
            </w:r>
            <w:r w:rsidRPr="00F55F6B">
              <w:rPr>
                <w:lang w:val="en-GB"/>
              </w:rPr>
              <w:t xml:space="preserve"> 117, 559-568, </w:t>
            </w:r>
            <w:r w:rsidRPr="00F55F6B">
              <w:rPr>
                <w:b/>
                <w:lang w:val="en-GB"/>
              </w:rPr>
              <w:t>2015</w:t>
            </w:r>
            <w:r w:rsidRPr="00F55F6B">
              <w:rPr>
                <w:lang w:val="en-GB"/>
              </w:rPr>
              <w:t xml:space="preserve">. </w:t>
            </w:r>
            <w:r w:rsidRPr="00F55F6B">
              <w:rPr>
                <w:bCs/>
                <w:color w:val="333333"/>
                <w:shd w:val="clear" w:color="auto" w:fill="F8F8F8"/>
              </w:rPr>
              <w:t xml:space="preserve">ISSN </w:t>
            </w:r>
            <w:r w:rsidRPr="00F55F6B">
              <w:t>0144-8617.</w:t>
            </w:r>
          </w:p>
        </w:tc>
      </w:tr>
      <w:tr w:rsidR="00675BF0" w14:paraId="6F6A81DB"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6C85B7D" w14:textId="77777777" w:rsidR="00675BF0" w:rsidRDefault="00675BF0" w:rsidP="006510FC">
            <w:pPr>
              <w:rPr>
                <w:b/>
              </w:rPr>
            </w:pPr>
            <w:r>
              <w:rPr>
                <w:b/>
              </w:rPr>
              <w:t>Působení v zahraničí</w:t>
            </w:r>
          </w:p>
        </w:tc>
      </w:tr>
      <w:tr w:rsidR="00675BF0" w14:paraId="1F52E763"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4049848" w14:textId="77777777" w:rsidR="00675BF0" w:rsidRDefault="00675BF0" w:rsidP="006510FC">
            <w:pPr>
              <w:tabs>
                <w:tab w:val="left" w:pos="1494"/>
              </w:tabs>
              <w:spacing w:before="120" w:after="120"/>
              <w:rPr>
                <w:b/>
              </w:rPr>
            </w:pPr>
            <w:r w:rsidRPr="00F45553">
              <w:rPr>
                <w:bCs/>
              </w:rPr>
              <w:t>1980 – 1991:</w:t>
            </w:r>
            <w:r w:rsidRPr="00F45553">
              <w:t xml:space="preserve"> Chalmers University of Technology, </w:t>
            </w:r>
            <w:r w:rsidRPr="00F45553">
              <w:rPr>
                <w:rFonts w:eastAsia="Calibri"/>
              </w:rPr>
              <w:t>Göteborg</w:t>
            </w:r>
            <w:r w:rsidRPr="00F45553">
              <w:t>, Švédsko, vědecko-výzkumný pracovník</w:t>
            </w:r>
            <w:r w:rsidRPr="00F45553">
              <w:rPr>
                <w:sz w:val="22"/>
              </w:rPr>
              <w:t xml:space="preserve"> </w:t>
            </w:r>
          </w:p>
        </w:tc>
      </w:tr>
      <w:tr w:rsidR="00675BF0" w14:paraId="79AA9DEE"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A8383A7" w14:textId="77777777" w:rsidR="00675BF0" w:rsidRDefault="00675BF0" w:rsidP="006510FC">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25E6A78" w14:textId="77777777" w:rsidR="00675BF0" w:rsidRDefault="00675BF0" w:rsidP="006510FC">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275E66" w14:textId="77777777" w:rsidR="00675BF0" w:rsidRDefault="00675BF0" w:rsidP="006510F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05D62F8" w14:textId="77777777" w:rsidR="00675BF0" w:rsidRDefault="00675BF0" w:rsidP="006510FC">
            <w:pPr>
              <w:jc w:val="both"/>
            </w:pPr>
          </w:p>
        </w:tc>
      </w:tr>
    </w:tbl>
    <w:p w14:paraId="21EFBB7B" w14:textId="77777777" w:rsidR="000256E7" w:rsidRDefault="000256E7">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135AB016"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7CA65012" w14:textId="0BD26816" w:rsidR="000765EF" w:rsidRDefault="000765EF" w:rsidP="00023EDA">
            <w:pPr>
              <w:jc w:val="both"/>
              <w:rPr>
                <w:b/>
                <w:sz w:val="28"/>
              </w:rPr>
            </w:pPr>
            <w:r>
              <w:rPr>
                <w:b/>
                <w:sz w:val="28"/>
              </w:rPr>
              <w:lastRenderedPageBreak/>
              <w:t>C-I – Personální zabezpečení</w:t>
            </w:r>
          </w:p>
        </w:tc>
      </w:tr>
      <w:tr w:rsidR="000765EF" w:rsidRPr="00827804" w14:paraId="31044A9B"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1922050D"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9287B05" w14:textId="77777777" w:rsidR="000765EF" w:rsidRPr="00827804" w:rsidRDefault="000765EF" w:rsidP="00023EDA">
            <w:r w:rsidRPr="00827804">
              <w:t>Univerzita Tomáše Bati ve Zlíně</w:t>
            </w:r>
          </w:p>
        </w:tc>
      </w:tr>
      <w:tr w:rsidR="000765EF" w:rsidRPr="00827804" w14:paraId="3C3E0C27"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CAEE358"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C5461F0" w14:textId="77777777" w:rsidR="000765EF" w:rsidRPr="00827804" w:rsidRDefault="000765EF" w:rsidP="00023EDA">
            <w:r w:rsidRPr="00827804">
              <w:t>Fakulta technologická</w:t>
            </w:r>
          </w:p>
        </w:tc>
      </w:tr>
      <w:tr w:rsidR="000765EF" w14:paraId="0FAA24AC"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3651773"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4841641A" w14:textId="729F3C29" w:rsidR="000765EF" w:rsidRDefault="006D21C5" w:rsidP="00023EDA">
            <w:pPr>
              <w:jc w:val="both"/>
            </w:pPr>
            <w:r>
              <w:t>Technology of Macromolecular Substances</w:t>
            </w:r>
          </w:p>
        </w:tc>
      </w:tr>
      <w:tr w:rsidR="000765EF" w14:paraId="05440DE3"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D4D8B31"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2E18CD2" w14:textId="77777777" w:rsidR="000765EF" w:rsidRDefault="004D62DB" w:rsidP="00023EDA">
            <w:pPr>
              <w:jc w:val="both"/>
            </w:pPr>
            <w:bookmarkStart w:id="1724" w:name="Sedlařík"/>
            <w:bookmarkEnd w:id="1724"/>
            <w:r w:rsidRPr="00827804">
              <w:rPr>
                <w:b/>
                <w:bCs/>
              </w:rPr>
              <w:t>Vladimír Sedlařík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E45311"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F5399E7" w14:textId="77777777" w:rsidR="000765EF" w:rsidRDefault="004D62DB" w:rsidP="004D62DB">
            <w:pPr>
              <w:jc w:val="both"/>
            </w:pPr>
            <w:r>
              <w:t>prof.</w:t>
            </w:r>
            <w:r w:rsidR="000765EF" w:rsidRPr="00827804">
              <w:t xml:space="preserve"> Ing., </w:t>
            </w:r>
            <w:r>
              <w:t>Ph.D.</w:t>
            </w:r>
          </w:p>
        </w:tc>
      </w:tr>
      <w:tr w:rsidR="003B3A9A" w14:paraId="5A08FD70"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ED55E36"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A8BFF8D" w14:textId="77777777" w:rsidR="000765EF" w:rsidRDefault="000765EF" w:rsidP="004D62DB">
            <w:pPr>
              <w:jc w:val="both"/>
            </w:pPr>
            <w:r>
              <w:t>19</w:t>
            </w:r>
            <w:r w:rsidR="004D62DB">
              <w:t>80</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7D7BE6E"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AB165B0"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297081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71D9366"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AC895F"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A1EC8C6" w14:textId="77777777" w:rsidR="000765EF" w:rsidRDefault="000765EF" w:rsidP="00023EDA">
            <w:pPr>
              <w:jc w:val="both"/>
            </w:pPr>
            <w:r>
              <w:t>N</w:t>
            </w:r>
          </w:p>
        </w:tc>
      </w:tr>
      <w:tr w:rsidR="000765EF" w14:paraId="661E5A5D"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EFA3A8"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75662212"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A35F5A9"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31E4E9B"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BA4D9A"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23FD6C1" w14:textId="77777777" w:rsidR="000765EF" w:rsidRDefault="000765EF" w:rsidP="00023EDA">
            <w:pPr>
              <w:jc w:val="both"/>
            </w:pPr>
            <w:r>
              <w:t>---</w:t>
            </w:r>
          </w:p>
        </w:tc>
      </w:tr>
      <w:tr w:rsidR="000765EF" w14:paraId="7E93478A"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57DA117"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99D123"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AF90721" w14:textId="77777777" w:rsidR="000765EF" w:rsidRDefault="000765EF" w:rsidP="00023EDA">
            <w:pPr>
              <w:jc w:val="both"/>
              <w:rPr>
                <w:b/>
              </w:rPr>
            </w:pPr>
            <w:r>
              <w:rPr>
                <w:b/>
              </w:rPr>
              <w:t>rozsah</w:t>
            </w:r>
          </w:p>
        </w:tc>
      </w:tr>
      <w:tr w:rsidR="000765EF" w14:paraId="77719226"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732C6F11"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0AADDBC9"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4AD56431" w14:textId="77777777" w:rsidR="000765EF" w:rsidRDefault="000765EF" w:rsidP="00023EDA">
            <w:pPr>
              <w:jc w:val="both"/>
            </w:pPr>
            <w:r>
              <w:t>---</w:t>
            </w:r>
          </w:p>
        </w:tc>
      </w:tr>
      <w:tr w:rsidR="000765EF" w14:paraId="46EBA274"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B00C0A7"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0713136A"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58C42989" w14:textId="0B8FEFF1" w:rsidR="004D62DB" w:rsidRPr="004D62DB" w:rsidRDefault="00785E81" w:rsidP="004D62DB">
            <w:pPr>
              <w:spacing w:before="80" w:after="120"/>
              <w:jc w:val="both"/>
            </w:pPr>
            <w:r>
              <w:t>Bioactive Polymer Systems</w:t>
            </w:r>
            <w:r w:rsidR="008C1ECB">
              <w:t xml:space="preserve"> (garant)</w:t>
            </w:r>
          </w:p>
          <w:p w14:paraId="787A4E19" w14:textId="77777777" w:rsidR="000765EF" w:rsidRPr="00D6509E" w:rsidRDefault="000765EF" w:rsidP="007F3FD2">
            <w:pPr>
              <w:spacing w:before="120" w:after="80"/>
              <w:jc w:val="both"/>
              <w:rPr>
                <w:b/>
                <w:u w:val="single"/>
              </w:rPr>
            </w:pPr>
            <w:r w:rsidRPr="007F3FD2">
              <w:rPr>
                <w:b/>
                <w:u w:val="single"/>
              </w:rPr>
              <w:t>Š</w:t>
            </w:r>
            <w:r w:rsidR="007F3FD2">
              <w:rPr>
                <w:b/>
                <w:u w:val="single"/>
              </w:rPr>
              <w:t>kolitel, vyučující</w:t>
            </w:r>
          </w:p>
        </w:tc>
      </w:tr>
      <w:tr w:rsidR="000765EF" w14:paraId="042390AB"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1DC8694" w14:textId="77777777" w:rsidR="000765EF" w:rsidRDefault="000765EF" w:rsidP="00023EDA">
            <w:pPr>
              <w:jc w:val="both"/>
            </w:pPr>
            <w:r>
              <w:rPr>
                <w:b/>
              </w:rPr>
              <w:t xml:space="preserve">Údaje o vzdělání na VŠ </w:t>
            </w:r>
          </w:p>
        </w:tc>
      </w:tr>
      <w:tr w:rsidR="000765EF" w14:paraId="1AFCBD79"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6371ACBD" w14:textId="77777777" w:rsidR="000765EF" w:rsidRDefault="004D62DB" w:rsidP="004D62DB">
            <w:pPr>
              <w:spacing w:before="80" w:after="80"/>
              <w:jc w:val="both"/>
              <w:rPr>
                <w:b/>
              </w:rPr>
            </w:pPr>
            <w:r w:rsidRPr="00A210F6">
              <w:t xml:space="preserve">2006: UTB Zlín, FT, </w:t>
            </w:r>
            <w:r w:rsidRPr="00A210F6">
              <w:rPr>
                <w:rFonts w:eastAsia="Calibri"/>
              </w:rPr>
              <w:t xml:space="preserve">SP Chemie a technologie materiálů, </w:t>
            </w:r>
            <w:r w:rsidRPr="00A210F6">
              <w:t>obor Technologie makromolekulárních látek, Ph.D.</w:t>
            </w:r>
          </w:p>
        </w:tc>
      </w:tr>
      <w:tr w:rsidR="000765EF" w14:paraId="5555499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CFD87F2" w14:textId="77777777" w:rsidR="000765EF" w:rsidRDefault="000765EF" w:rsidP="00023EDA">
            <w:pPr>
              <w:jc w:val="both"/>
              <w:rPr>
                <w:b/>
              </w:rPr>
            </w:pPr>
            <w:r>
              <w:rPr>
                <w:b/>
              </w:rPr>
              <w:t>Údaje o odborném působení od absolvování VŠ</w:t>
            </w:r>
          </w:p>
        </w:tc>
      </w:tr>
      <w:tr w:rsidR="000765EF" w14:paraId="52E99095"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3F44D37" w14:textId="77777777" w:rsidR="004D62DB" w:rsidRPr="00A210F6" w:rsidRDefault="004D62DB" w:rsidP="004D62DB">
            <w:pPr>
              <w:spacing w:before="80" w:after="20"/>
              <w:jc w:val="both"/>
            </w:pPr>
            <w:r w:rsidRPr="00A210F6">
              <w:t>2010 – 2011: Jozef Stefan Institute, Ljubljana, Slovinsko, vědecko-výzkumný pracovník</w:t>
            </w:r>
          </w:p>
          <w:p w14:paraId="0E431565" w14:textId="77777777" w:rsidR="004D62DB" w:rsidRPr="00A210F6" w:rsidRDefault="004D62DB" w:rsidP="004D62DB">
            <w:pPr>
              <w:spacing w:after="20"/>
              <w:jc w:val="both"/>
            </w:pPr>
            <w:r w:rsidRPr="00A210F6">
              <w:t>2011: Ekliptik, d.o.o., Ljubljana, Slovinsko, konzultant</w:t>
            </w:r>
          </w:p>
          <w:p w14:paraId="3E987213" w14:textId="77777777" w:rsidR="004D62DB" w:rsidRPr="00A210F6" w:rsidRDefault="004D62DB" w:rsidP="004D62DB">
            <w:pPr>
              <w:spacing w:after="20"/>
              <w:jc w:val="both"/>
            </w:pPr>
            <w:r w:rsidRPr="00A210F6">
              <w:t>2011 – dosud: UTB Zlín, FT, Centrum polymerních materiálů, akademický pracovník, docent</w:t>
            </w:r>
          </w:p>
          <w:p w14:paraId="795D0715" w14:textId="77777777" w:rsidR="004D62DB" w:rsidRPr="00A210F6" w:rsidRDefault="004D62DB" w:rsidP="004D62DB">
            <w:pPr>
              <w:spacing w:after="20"/>
              <w:jc w:val="both"/>
            </w:pPr>
            <w:r w:rsidRPr="00A210F6">
              <w:t>2011 – dosud: UTB Zlín, UNI, Centrum polymerních systémů, výzkumný pracovník, vedoucí výzkumné skupiny Příprava bioaktivních polymerních systémů</w:t>
            </w:r>
          </w:p>
          <w:p w14:paraId="00E5BC13" w14:textId="17B74084" w:rsidR="004D62DB" w:rsidRDefault="006510FC" w:rsidP="004D62DB">
            <w:pPr>
              <w:spacing w:after="20"/>
              <w:jc w:val="both"/>
            </w:pPr>
            <w:r>
              <w:t>2018 – dosud: UTB Zlín, rektor</w:t>
            </w:r>
            <w:r>
              <w:rPr>
                <w:lang w:val="en-GB"/>
              </w:rPr>
              <w:t xml:space="preserve">; </w:t>
            </w:r>
            <w:r w:rsidR="004D62DB" w:rsidRPr="00A210F6">
              <w:t xml:space="preserve">2012 – </w:t>
            </w:r>
            <w:r>
              <w:t>2018</w:t>
            </w:r>
            <w:r w:rsidR="004D62DB" w:rsidRPr="00A210F6">
              <w:t>: UTB Zlín, prorektor pro tvůrčí činnosti</w:t>
            </w:r>
          </w:p>
          <w:p w14:paraId="086CD9BB" w14:textId="77777777" w:rsidR="000765EF" w:rsidRDefault="004D62DB" w:rsidP="004D62DB">
            <w:pPr>
              <w:spacing w:before="60" w:after="80"/>
              <w:jc w:val="both"/>
            </w:pPr>
            <w:r>
              <w:t xml:space="preserve">Další odborné zkušenosti: </w:t>
            </w:r>
            <w:r w:rsidRPr="00A210F6">
              <w:rPr>
                <w:rFonts w:cs="Cambria"/>
                <w:b/>
                <w:szCs w:val="19"/>
              </w:rPr>
              <w:t>GAČR</w:t>
            </w:r>
            <w:r w:rsidRPr="00A210F6">
              <w:rPr>
                <w:rFonts w:cs="Cambria"/>
                <w:szCs w:val="19"/>
              </w:rPr>
              <w:t xml:space="preserve"> (člen Panelu 106 - Technická chemie, 2017 </w:t>
            </w:r>
            <w:r w:rsidRPr="00A210F6">
              <w:rPr>
                <w:szCs w:val="19"/>
              </w:rPr>
              <w:t xml:space="preserve">– </w:t>
            </w:r>
            <w:r w:rsidRPr="00A210F6">
              <w:rPr>
                <w:rFonts w:cs="Cambria"/>
                <w:szCs w:val="19"/>
              </w:rPr>
              <w:t>2018)</w:t>
            </w:r>
          </w:p>
        </w:tc>
      </w:tr>
      <w:tr w:rsidR="000765EF" w14:paraId="2A631D55"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55C8B91" w14:textId="77777777" w:rsidR="000765EF" w:rsidRDefault="000765EF" w:rsidP="00023EDA">
            <w:pPr>
              <w:jc w:val="both"/>
            </w:pPr>
            <w:r>
              <w:rPr>
                <w:b/>
              </w:rPr>
              <w:t>Zkušenosti s vedením kvalifikačních a rigorózních prací</w:t>
            </w:r>
          </w:p>
        </w:tc>
      </w:tr>
      <w:tr w:rsidR="000765EF" w:rsidRPr="00D6509E" w14:paraId="548B8331"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7690FAF" w14:textId="77777777" w:rsidR="000765EF" w:rsidRPr="00D6509E" w:rsidRDefault="000765EF" w:rsidP="004D62DB">
            <w:pPr>
              <w:pStyle w:val="TableParagraph"/>
              <w:spacing w:before="80" w:after="80"/>
              <w:ind w:left="0"/>
              <w:jc w:val="both"/>
              <w:rPr>
                <w:sz w:val="20"/>
                <w:szCs w:val="20"/>
              </w:rPr>
            </w:pPr>
            <w:r w:rsidRPr="00D6509E">
              <w:rPr>
                <w:sz w:val="20"/>
                <w:szCs w:val="20"/>
                <w:lang w:val="cs-CZ"/>
              </w:rPr>
              <w:t xml:space="preserve">Počet obhájených prací, které vyučující vedl v období 2014 – 2018: </w:t>
            </w:r>
            <w:r w:rsidR="004D62DB">
              <w:rPr>
                <w:b/>
                <w:sz w:val="20"/>
                <w:szCs w:val="20"/>
                <w:lang w:val="cs-CZ"/>
              </w:rPr>
              <w:t>5</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3B3A9A" w14:paraId="361C002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34C7BF" w14:textId="77777777" w:rsidR="000765EF" w:rsidRDefault="000765EF"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DF8ECE"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17632F4"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E8D845F" w14:textId="77777777" w:rsidR="000765EF" w:rsidRDefault="000765EF" w:rsidP="00023EDA">
            <w:pPr>
              <w:jc w:val="both"/>
              <w:rPr>
                <w:b/>
              </w:rPr>
            </w:pPr>
            <w:r>
              <w:rPr>
                <w:b/>
              </w:rPr>
              <w:t>Ohlasy publikací</w:t>
            </w:r>
          </w:p>
        </w:tc>
      </w:tr>
      <w:tr w:rsidR="003B3A9A" w14:paraId="320816D2"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6B3F01F4" w14:textId="77777777" w:rsidR="000765EF" w:rsidRPr="00827804" w:rsidRDefault="000765EF" w:rsidP="004D62DB">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6B3ADE68" w14:textId="77777777" w:rsidR="000765EF" w:rsidRPr="00827804" w:rsidRDefault="000765EF" w:rsidP="004D62DB">
            <w:pPr>
              <w:pStyle w:val="western"/>
              <w:spacing w:before="40" w:beforeAutospacing="0" w:after="40" w:line="240" w:lineRule="auto"/>
            </w:pPr>
            <w:r w:rsidRPr="00827804">
              <w:t>20</w:t>
            </w:r>
            <w:r w:rsidR="004D62DB">
              <w:t>11</w:t>
            </w:r>
          </w:p>
        </w:tc>
        <w:tc>
          <w:tcPr>
            <w:tcW w:w="2054" w:type="dxa"/>
            <w:gridSpan w:val="3"/>
            <w:tcBorders>
              <w:top w:val="single" w:sz="4" w:space="0" w:color="auto"/>
              <w:left w:val="single" w:sz="4" w:space="0" w:color="auto"/>
              <w:bottom w:val="single" w:sz="4" w:space="0" w:color="auto"/>
              <w:right w:val="single" w:sz="12" w:space="0" w:color="auto"/>
            </w:tcBorders>
          </w:tcPr>
          <w:p w14:paraId="4C7323DB" w14:textId="77777777" w:rsidR="000765EF" w:rsidRPr="00827804" w:rsidRDefault="000765EF" w:rsidP="004D62DB">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8336DEF"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0D60CF"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447D01F" w14:textId="77777777" w:rsidR="000765EF" w:rsidRDefault="000765EF" w:rsidP="00023EDA">
            <w:pPr>
              <w:jc w:val="both"/>
            </w:pPr>
            <w:r>
              <w:rPr>
                <w:b/>
                <w:sz w:val="18"/>
              </w:rPr>
              <w:t>ostatní</w:t>
            </w:r>
          </w:p>
        </w:tc>
      </w:tr>
      <w:tr w:rsidR="003B3A9A" w:rsidRPr="002856CE" w14:paraId="5B91039E"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603CCB" w14:textId="77777777" w:rsidR="004D62DB" w:rsidRDefault="004D62DB"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93507" w14:textId="77777777" w:rsidR="004D62DB" w:rsidRDefault="004D62DB"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A441BFF" w14:textId="77777777" w:rsidR="004D62DB" w:rsidRDefault="004D62DB"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1F2BFEE" w14:textId="77777777" w:rsidR="004D62DB" w:rsidRPr="00507B60" w:rsidRDefault="004D62DB" w:rsidP="00023EDA">
            <w:pPr>
              <w:pStyle w:val="western"/>
              <w:spacing w:before="40" w:beforeAutospacing="0" w:line="240" w:lineRule="auto"/>
              <w:ind w:left="57" w:right="57"/>
              <w:rPr>
                <w:b/>
              </w:rPr>
            </w:pPr>
            <w:r w:rsidRPr="00507B60">
              <w:rPr>
                <w:b/>
              </w:rPr>
              <w:t>611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8B9F371" w14:textId="77777777" w:rsidR="004D62DB" w:rsidRPr="00507B60" w:rsidRDefault="004D62DB" w:rsidP="00023EDA">
            <w:pPr>
              <w:pStyle w:val="western"/>
              <w:spacing w:before="40" w:beforeAutospacing="0" w:line="240" w:lineRule="auto"/>
              <w:ind w:left="57" w:right="57"/>
              <w:rPr>
                <w:b/>
              </w:rPr>
            </w:pPr>
            <w:r>
              <w:rPr>
                <w:b/>
              </w:rPr>
              <w:t>524</w:t>
            </w:r>
          </w:p>
        </w:tc>
        <w:tc>
          <w:tcPr>
            <w:tcW w:w="815" w:type="dxa"/>
            <w:vMerge w:val="restart"/>
            <w:tcBorders>
              <w:top w:val="single" w:sz="4" w:space="0" w:color="auto"/>
              <w:left w:val="single" w:sz="4" w:space="0" w:color="auto"/>
              <w:bottom w:val="single" w:sz="4" w:space="0" w:color="auto"/>
              <w:right w:val="single" w:sz="4" w:space="0" w:color="auto"/>
            </w:tcBorders>
          </w:tcPr>
          <w:p w14:paraId="30BCF1B2" w14:textId="77777777" w:rsidR="004D62DB" w:rsidRPr="002856CE" w:rsidRDefault="004D62DB" w:rsidP="00023EDA">
            <w:pPr>
              <w:pStyle w:val="western"/>
              <w:spacing w:before="40" w:beforeAutospacing="0" w:line="240" w:lineRule="auto"/>
              <w:ind w:left="57" w:right="57"/>
              <w:rPr>
                <w:b/>
                <w:sz w:val="18"/>
                <w:szCs w:val="18"/>
              </w:rPr>
            </w:pPr>
            <w:r w:rsidRPr="002856CE">
              <w:rPr>
                <w:b/>
                <w:sz w:val="18"/>
                <w:szCs w:val="18"/>
              </w:rPr>
              <w:t>neevid.</w:t>
            </w:r>
          </w:p>
        </w:tc>
      </w:tr>
      <w:tr w:rsidR="004D62DB" w14:paraId="6260624A"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544A8F3"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Technologie organických látek</w:t>
            </w:r>
          </w:p>
        </w:tc>
        <w:tc>
          <w:tcPr>
            <w:tcW w:w="2244" w:type="dxa"/>
            <w:gridSpan w:val="2"/>
            <w:tcBorders>
              <w:top w:val="single" w:sz="4" w:space="0" w:color="auto"/>
              <w:left w:val="single" w:sz="4" w:space="0" w:color="auto"/>
              <w:bottom w:val="single" w:sz="4" w:space="0" w:color="auto"/>
              <w:right w:val="single" w:sz="4" w:space="0" w:color="auto"/>
            </w:tcBorders>
          </w:tcPr>
          <w:p w14:paraId="16126957"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2017</w:t>
            </w:r>
          </w:p>
        </w:tc>
        <w:tc>
          <w:tcPr>
            <w:tcW w:w="2054" w:type="dxa"/>
            <w:gridSpan w:val="3"/>
            <w:tcBorders>
              <w:top w:val="single" w:sz="4" w:space="0" w:color="auto"/>
              <w:left w:val="single" w:sz="4" w:space="0" w:color="auto"/>
              <w:bottom w:val="single" w:sz="4" w:space="0" w:color="auto"/>
              <w:right w:val="single" w:sz="12" w:space="0" w:color="auto"/>
            </w:tcBorders>
          </w:tcPr>
          <w:p w14:paraId="5B5FFA22"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UPa Pardubice</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C0BC7CA" w14:textId="77777777" w:rsidR="004D62DB" w:rsidRDefault="004D62DB"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AFC5744" w14:textId="77777777" w:rsidR="004D62DB" w:rsidRDefault="004D62DB"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7DAC9F18" w14:textId="77777777" w:rsidR="004D62DB" w:rsidRDefault="004D62DB" w:rsidP="00023EDA">
            <w:pPr>
              <w:rPr>
                <w:b/>
              </w:rPr>
            </w:pPr>
          </w:p>
        </w:tc>
      </w:tr>
      <w:tr w:rsidR="000765EF" w14:paraId="05CF1DE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6A7936A"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285E6A8E"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75BA0871" w14:textId="77777777" w:rsidR="004D62DB" w:rsidRDefault="004D62DB" w:rsidP="004D62DB">
            <w:pPr>
              <w:spacing w:before="80" w:after="80"/>
              <w:jc w:val="both"/>
              <w:rPr>
                <w:rFonts w:cs="Cambria"/>
              </w:rPr>
            </w:pPr>
            <w:r w:rsidRPr="00A65BFE">
              <w:t>HOL</w:t>
            </w:r>
            <w:r>
              <w:t>Č</w:t>
            </w:r>
            <w:r w:rsidRPr="00A65BFE">
              <w:t>APKOV</w:t>
            </w:r>
            <w:r>
              <w:t>Á</w:t>
            </w:r>
            <w:r w:rsidRPr="00A65BFE">
              <w:t>, P., HURAJOV</w:t>
            </w:r>
            <w:r>
              <w:t>Á</w:t>
            </w:r>
            <w:r w:rsidRPr="00A65BFE">
              <w:t>, A., KUCHARCZYK, P., BA</w:t>
            </w:r>
            <w:r>
              <w:t>Ž</w:t>
            </w:r>
            <w:r w:rsidRPr="00A65BFE">
              <w:t>ANT, P., PLACH</w:t>
            </w:r>
            <w:r>
              <w:t>Ý</w:t>
            </w:r>
            <w:r w:rsidRPr="00A65BFE">
              <w:t xml:space="preserve">, T., MISKOLCZI, N., </w:t>
            </w:r>
            <w:r w:rsidRPr="00A65BFE">
              <w:rPr>
                <w:b/>
              </w:rPr>
              <w:t>SEDLA</w:t>
            </w:r>
            <w:r>
              <w:rPr>
                <w:b/>
              </w:rPr>
              <w:t>ŘÍ</w:t>
            </w:r>
            <w:r w:rsidRPr="00A65BFE">
              <w:rPr>
                <w:b/>
              </w:rPr>
              <w:t>K, V. (25%)</w:t>
            </w:r>
            <w:r w:rsidRPr="00A65BFE">
              <w:t xml:space="preserve">: Effect of polyethylene glycol plasticizer on long-term antibacterial activity and the release profile of bacteriocin nisin from polylactide blends. </w:t>
            </w:r>
            <w:r w:rsidRPr="00A65BFE">
              <w:rPr>
                <w:i/>
              </w:rPr>
              <w:t>Polymers for Advanced Technologies</w:t>
            </w:r>
            <w:r w:rsidRPr="00A65BFE">
              <w:t xml:space="preserve"> 29, 8, </w:t>
            </w:r>
            <w:r w:rsidRPr="00A65BFE">
              <w:rPr>
                <w:b/>
              </w:rPr>
              <w:t>2018</w:t>
            </w:r>
            <w:r w:rsidRPr="00A65BFE">
              <w:t>. DOI 10.1002/pat.4336.</w:t>
            </w:r>
          </w:p>
          <w:p w14:paraId="7CE2D0BB" w14:textId="77777777" w:rsidR="004D62DB" w:rsidRPr="00A210F6" w:rsidRDefault="004D62DB" w:rsidP="004D62DB">
            <w:pPr>
              <w:spacing w:before="80" w:after="80"/>
              <w:jc w:val="both"/>
              <w:rPr>
                <w:rFonts w:cs="Cambria"/>
              </w:rPr>
            </w:pPr>
            <w:r w:rsidRPr="00A210F6">
              <w:rPr>
                <w:rFonts w:cs="Cambria"/>
              </w:rPr>
              <w:t xml:space="preserve">KUCHARCZYK, P., ZEDNÍK, J., HUMPOLÍČEK, P., CAPÁKOVÁ, Z., </w:t>
            </w:r>
            <w:r w:rsidRPr="00A210F6">
              <w:rPr>
                <w:rFonts w:cs="Cambria"/>
                <w:b/>
              </w:rPr>
              <w:t>SEDLAŘÍK, V. (20%)</w:t>
            </w:r>
            <w:r w:rsidRPr="00A210F6">
              <w:rPr>
                <w:rFonts w:cs="Cambria"/>
              </w:rPr>
              <w:t xml:space="preserve">: Versatile synthesis of comb-shaped poly(lactic acid) copolymers with poly(acrylic acid)-based backbones and carboxylic acid end groups. </w:t>
            </w:r>
            <w:r w:rsidRPr="00A210F6">
              <w:rPr>
                <w:rFonts w:cs="Cambria"/>
                <w:i/>
              </w:rPr>
              <w:t>Reactive and Functional Polymers</w:t>
            </w:r>
            <w:r w:rsidRPr="00A210F6">
              <w:rPr>
                <w:rFonts w:cs="Cambria"/>
              </w:rPr>
              <w:t xml:space="preserve"> 111, 79-87, </w:t>
            </w:r>
            <w:r w:rsidRPr="00A210F6">
              <w:rPr>
                <w:rFonts w:cs="Cambria"/>
                <w:b/>
              </w:rPr>
              <w:t>2017</w:t>
            </w:r>
            <w:r w:rsidRPr="00A210F6">
              <w:rPr>
                <w:rFonts w:cs="Cambria"/>
              </w:rPr>
              <w:t>. DOI 10.1016/j.reactfunctpolym.2016.12.012.</w:t>
            </w:r>
          </w:p>
          <w:p w14:paraId="246E958A" w14:textId="77777777" w:rsidR="004D62DB" w:rsidRPr="00A210F6" w:rsidRDefault="004D62DB" w:rsidP="004D62DB">
            <w:pPr>
              <w:spacing w:before="80" w:after="80"/>
              <w:jc w:val="both"/>
              <w:rPr>
                <w:rFonts w:cs="Cambria"/>
              </w:rPr>
            </w:pPr>
            <w:r w:rsidRPr="00A210F6">
              <w:rPr>
                <w:rFonts w:cs="Cambria"/>
              </w:rPr>
              <w:t xml:space="preserve">KUCHARCZYK, P., PAVELKOVÁ, A., STLOUKAL, P., </w:t>
            </w:r>
            <w:r w:rsidRPr="00A210F6">
              <w:rPr>
                <w:rFonts w:cs="Cambria"/>
                <w:b/>
              </w:rPr>
              <w:t>SEDLAŘÍK, V. (15%)</w:t>
            </w:r>
            <w:r w:rsidRPr="00A210F6">
              <w:rPr>
                <w:rFonts w:cs="Cambria"/>
              </w:rPr>
              <w:t>:</w:t>
            </w:r>
            <w:r w:rsidRPr="00A210F6">
              <w:rPr>
                <w:rFonts w:cs="Cambria"/>
                <w:b/>
              </w:rPr>
              <w:t xml:space="preserve"> </w:t>
            </w:r>
            <w:r w:rsidRPr="00A210F6">
              <w:rPr>
                <w:rFonts w:cs="Cambria"/>
              </w:rPr>
              <w:t xml:space="preserve">Degradation behaviour of PLA-based polyesterurethanes under abiotic and biotic environments. </w:t>
            </w:r>
            <w:r w:rsidRPr="00A210F6">
              <w:rPr>
                <w:rFonts w:cs="Cambria"/>
                <w:i/>
              </w:rPr>
              <w:t>Polymer Degradation and Stability</w:t>
            </w:r>
            <w:r w:rsidRPr="00A210F6">
              <w:rPr>
                <w:rFonts w:cs="Cambria"/>
              </w:rPr>
              <w:t xml:space="preserve"> 129, 222-230, </w:t>
            </w:r>
            <w:r w:rsidRPr="00A210F6">
              <w:rPr>
                <w:rFonts w:cs="Cambria"/>
                <w:b/>
              </w:rPr>
              <w:t>2016</w:t>
            </w:r>
            <w:r w:rsidRPr="00A210F6">
              <w:rPr>
                <w:rFonts w:cs="Cambria"/>
              </w:rPr>
              <w:t>. DOI 10.1016/j.polymdegradstab.2016.04.019.</w:t>
            </w:r>
          </w:p>
          <w:p w14:paraId="416B8F7F" w14:textId="77777777" w:rsidR="004D62DB" w:rsidRPr="00A210F6" w:rsidRDefault="004D62DB" w:rsidP="004D62DB">
            <w:pPr>
              <w:spacing w:before="80" w:after="80"/>
              <w:jc w:val="both"/>
            </w:pPr>
            <w:r w:rsidRPr="00A210F6">
              <w:t xml:space="preserve">Di MARTINO, A., KUCHARCZYK, P., ZEDNIK, J., </w:t>
            </w:r>
            <w:r w:rsidRPr="00A210F6">
              <w:rPr>
                <w:b/>
              </w:rPr>
              <w:t>SEDLAŘÍK, V. (30%)</w:t>
            </w:r>
            <w:r w:rsidRPr="00A210F6">
              <w:t>:</w:t>
            </w:r>
            <w:r w:rsidRPr="00A210F6">
              <w:rPr>
                <w:b/>
              </w:rPr>
              <w:t xml:space="preserve"> </w:t>
            </w:r>
            <w:r w:rsidRPr="00A210F6">
              <w:t xml:space="preserve">Chitosan grafted low molecular weight polylactic acid for protein encapsulation and burst effect reduction. </w:t>
            </w:r>
            <w:r w:rsidRPr="00A210F6">
              <w:rPr>
                <w:i/>
              </w:rPr>
              <w:t>International Journal of Pharmaceutics</w:t>
            </w:r>
            <w:r w:rsidRPr="00A210F6">
              <w:t xml:space="preserve"> 496(2), 912-921, </w:t>
            </w:r>
            <w:r w:rsidRPr="00A210F6">
              <w:rPr>
                <w:b/>
              </w:rPr>
              <w:t>2015</w:t>
            </w:r>
            <w:r w:rsidRPr="00A210F6">
              <w:t xml:space="preserve">. DOI 10.1016/j.ijpharm.2015.10.017. </w:t>
            </w:r>
          </w:p>
          <w:p w14:paraId="566CD619" w14:textId="77777777" w:rsidR="000765EF" w:rsidRDefault="004D62DB" w:rsidP="004D62DB">
            <w:pPr>
              <w:spacing w:before="80" w:after="80"/>
              <w:jc w:val="both"/>
              <w:rPr>
                <w:b/>
              </w:rPr>
            </w:pPr>
            <w:r w:rsidRPr="00A210F6">
              <w:t xml:space="preserve">Di MARTINO, A., </w:t>
            </w:r>
            <w:r w:rsidRPr="00A210F6">
              <w:rPr>
                <w:b/>
              </w:rPr>
              <w:t>SEDLAŘÍK, V. (50%)</w:t>
            </w:r>
            <w:r w:rsidRPr="00A210F6">
              <w:t xml:space="preserve">: Amphiphilic chitosan-grafted-functionalized polylactic acid based nanoparticles as a delivery system for doxorubicin and temozolomide co-therapy. </w:t>
            </w:r>
            <w:r w:rsidRPr="00A210F6">
              <w:rPr>
                <w:i/>
              </w:rPr>
              <w:t xml:space="preserve">International Journal of Pharmaceutics </w:t>
            </w:r>
            <w:r w:rsidRPr="00A210F6">
              <w:t xml:space="preserve">474(1-2), 134-145, </w:t>
            </w:r>
            <w:r w:rsidRPr="00A210F6">
              <w:rPr>
                <w:b/>
              </w:rPr>
              <w:t>2014</w:t>
            </w:r>
            <w:r w:rsidRPr="00A210F6">
              <w:t>.</w:t>
            </w:r>
            <w:r w:rsidRPr="00A210F6">
              <w:rPr>
                <w:b/>
              </w:rPr>
              <w:t xml:space="preserve"> </w:t>
            </w:r>
            <w:r w:rsidRPr="00A210F6">
              <w:t>DOI 10.1016/j.ijpharm.2014.08.014.</w:t>
            </w:r>
          </w:p>
        </w:tc>
      </w:tr>
      <w:tr w:rsidR="000765EF" w14:paraId="00376787"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92A8B86" w14:textId="77777777" w:rsidR="000765EF" w:rsidRDefault="000765EF" w:rsidP="00023EDA">
            <w:pPr>
              <w:rPr>
                <w:b/>
              </w:rPr>
            </w:pPr>
            <w:r>
              <w:rPr>
                <w:b/>
              </w:rPr>
              <w:t>Působení v zahraničí</w:t>
            </w:r>
          </w:p>
        </w:tc>
      </w:tr>
      <w:tr w:rsidR="000765EF" w14:paraId="75A9D4ED"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88B6355" w14:textId="77777777" w:rsidR="004D62DB" w:rsidRDefault="004D62DB" w:rsidP="00C32C72">
            <w:pPr>
              <w:spacing w:before="60"/>
              <w:jc w:val="both"/>
              <w:rPr>
                <w:szCs w:val="19"/>
              </w:rPr>
            </w:pPr>
            <w:r w:rsidRPr="00A210F6">
              <w:rPr>
                <w:szCs w:val="19"/>
              </w:rPr>
              <w:t xml:space="preserve">2004: Chalmers University of Technology, </w:t>
            </w:r>
            <w:r>
              <w:rPr>
                <w:szCs w:val="19"/>
              </w:rPr>
              <w:t>Gothenburg, Švédsko (3 měsíce)</w:t>
            </w:r>
          </w:p>
          <w:p w14:paraId="466EA40C" w14:textId="77777777" w:rsidR="00C32C72" w:rsidRDefault="004D62DB" w:rsidP="004D62DB">
            <w:pPr>
              <w:spacing w:before="60" w:after="60"/>
              <w:jc w:val="both"/>
              <w:rPr>
                <w:szCs w:val="19"/>
              </w:rPr>
            </w:pPr>
            <w:r w:rsidRPr="00A210F6">
              <w:rPr>
                <w:szCs w:val="19"/>
              </w:rPr>
              <w:t>2010: Josef Stefan Institut</w:t>
            </w:r>
            <w:r w:rsidR="00C32C72">
              <w:rPr>
                <w:szCs w:val="19"/>
              </w:rPr>
              <w:t>e, Ljubljana, Slovinsko (1 rok)</w:t>
            </w:r>
          </w:p>
          <w:p w14:paraId="1D98455D" w14:textId="77777777" w:rsidR="000765EF" w:rsidRDefault="004D62DB" w:rsidP="00C32C72">
            <w:pPr>
              <w:spacing w:before="60" w:after="60"/>
              <w:jc w:val="both"/>
              <w:rPr>
                <w:b/>
              </w:rPr>
            </w:pPr>
            <w:r w:rsidRPr="00A210F6">
              <w:rPr>
                <w:szCs w:val="19"/>
              </w:rPr>
              <w:t>2011: Ekliptik, d.o.o., Ljubljana, Slovinsko (1 rok)</w:t>
            </w:r>
          </w:p>
        </w:tc>
      </w:tr>
      <w:tr w:rsidR="000765EF" w14:paraId="49259EA5"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F5A87A1" w14:textId="77777777" w:rsidR="000765EF" w:rsidRDefault="000765EF"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1F11E4F6"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89710F"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FC30F10" w14:textId="77777777" w:rsidR="000765EF" w:rsidRDefault="000765EF" w:rsidP="00023EDA">
            <w:pPr>
              <w:jc w:val="both"/>
            </w:pPr>
          </w:p>
        </w:tc>
      </w:tr>
    </w:tbl>
    <w:p w14:paraId="2A79EE12" w14:textId="77777777" w:rsidR="000256E7" w:rsidRDefault="000256E7">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237BAC31"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34404DF" w14:textId="14D0D4A1" w:rsidR="000765EF" w:rsidRDefault="000765EF" w:rsidP="00023EDA">
            <w:pPr>
              <w:jc w:val="both"/>
              <w:rPr>
                <w:b/>
                <w:sz w:val="28"/>
              </w:rPr>
            </w:pPr>
            <w:r>
              <w:rPr>
                <w:b/>
                <w:sz w:val="28"/>
              </w:rPr>
              <w:lastRenderedPageBreak/>
              <w:t>C-I – Personální zabezpečení</w:t>
            </w:r>
          </w:p>
        </w:tc>
      </w:tr>
      <w:tr w:rsidR="000765EF" w:rsidRPr="00827804" w14:paraId="164F3598"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5A898AB9"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99BBA83" w14:textId="77777777" w:rsidR="000765EF" w:rsidRPr="00827804" w:rsidRDefault="000765EF" w:rsidP="00023EDA">
            <w:r w:rsidRPr="00827804">
              <w:t>Univerzita Tomáše Bati ve Zlíně</w:t>
            </w:r>
          </w:p>
        </w:tc>
      </w:tr>
      <w:tr w:rsidR="000765EF" w:rsidRPr="00827804" w14:paraId="29A85B82"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7C7C150"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55003A3" w14:textId="77777777" w:rsidR="000765EF" w:rsidRPr="00827804" w:rsidRDefault="000765EF" w:rsidP="00023EDA">
            <w:r w:rsidRPr="00827804">
              <w:t>Fakulta technologická</w:t>
            </w:r>
          </w:p>
        </w:tc>
      </w:tr>
      <w:tr w:rsidR="000765EF" w14:paraId="6D595AF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ACB5528"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258EAB96" w14:textId="61D3F61E" w:rsidR="000765EF" w:rsidRDefault="006D21C5" w:rsidP="00023EDA">
            <w:pPr>
              <w:jc w:val="both"/>
            </w:pPr>
            <w:r>
              <w:t>Technology of Macromolecular Substances</w:t>
            </w:r>
          </w:p>
        </w:tc>
      </w:tr>
      <w:tr w:rsidR="000765EF" w14:paraId="5C1D864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8041F96"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13C6D38" w14:textId="77777777" w:rsidR="000765EF" w:rsidRDefault="003100FE" w:rsidP="00023EDA">
            <w:pPr>
              <w:jc w:val="both"/>
            </w:pPr>
            <w:bookmarkStart w:id="1725" w:name="Slobodian"/>
            <w:bookmarkEnd w:id="1725"/>
            <w:r>
              <w:rPr>
                <w:b/>
              </w:rPr>
              <w:t>Petr Slobodian</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36F23C"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4F7A90E" w14:textId="77777777" w:rsidR="000765EF" w:rsidRDefault="003100FE" w:rsidP="003100FE">
            <w:pPr>
              <w:jc w:val="both"/>
            </w:pPr>
            <w:r>
              <w:t>prof</w:t>
            </w:r>
            <w:r w:rsidR="000765EF" w:rsidRPr="00827804">
              <w:t xml:space="preserve">. Ing., </w:t>
            </w:r>
            <w:r>
              <w:t>Ph.D.</w:t>
            </w:r>
          </w:p>
        </w:tc>
      </w:tr>
      <w:tr w:rsidR="003B3A9A" w14:paraId="7B326051"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3B640DD"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31E35905" w14:textId="77777777" w:rsidR="000765EF" w:rsidRDefault="000765EF" w:rsidP="003100FE">
            <w:pPr>
              <w:jc w:val="both"/>
            </w:pPr>
            <w:r>
              <w:t>19</w:t>
            </w:r>
            <w:r w:rsidR="003100FE">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79DADCAB"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C5093BD"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A40B12C"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ED9B3F6"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D9A914"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9382D64" w14:textId="77777777" w:rsidR="000765EF" w:rsidRDefault="000765EF" w:rsidP="00023EDA">
            <w:pPr>
              <w:jc w:val="both"/>
            </w:pPr>
            <w:r>
              <w:t>N</w:t>
            </w:r>
          </w:p>
        </w:tc>
      </w:tr>
      <w:tr w:rsidR="000765EF" w14:paraId="05C2718E"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A60187"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9958CDB"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9498E38"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5E1B9F5"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A7CE02"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397130B" w14:textId="77777777" w:rsidR="000765EF" w:rsidRDefault="000765EF" w:rsidP="00023EDA">
            <w:pPr>
              <w:jc w:val="both"/>
            </w:pPr>
            <w:r>
              <w:t>---</w:t>
            </w:r>
          </w:p>
        </w:tc>
      </w:tr>
      <w:tr w:rsidR="000765EF" w14:paraId="1B9B4B95"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F8AFF13"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2682F00"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E00E8E" w14:textId="77777777" w:rsidR="000765EF" w:rsidRDefault="000765EF" w:rsidP="00023EDA">
            <w:pPr>
              <w:jc w:val="both"/>
              <w:rPr>
                <w:b/>
              </w:rPr>
            </w:pPr>
            <w:r>
              <w:rPr>
                <w:b/>
              </w:rPr>
              <w:t>rozsah</w:t>
            </w:r>
          </w:p>
        </w:tc>
      </w:tr>
      <w:tr w:rsidR="000765EF" w14:paraId="707BB80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2FAF5F7B"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75EECF0B"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6589BF45" w14:textId="77777777" w:rsidR="000765EF" w:rsidRDefault="000765EF" w:rsidP="00023EDA">
            <w:pPr>
              <w:jc w:val="both"/>
            </w:pPr>
            <w:r>
              <w:t>---</w:t>
            </w:r>
          </w:p>
        </w:tc>
      </w:tr>
      <w:tr w:rsidR="000765EF" w14:paraId="598FE6F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554F7E9E"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5B95554"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20B60DE" w14:textId="77777777" w:rsidR="000765EF" w:rsidRDefault="000765EF" w:rsidP="00023EDA">
            <w:pPr>
              <w:jc w:val="both"/>
            </w:pPr>
          </w:p>
        </w:tc>
      </w:tr>
      <w:tr w:rsidR="000765EF" w14:paraId="531F3F61"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09C3BB2"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04AAC45B"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63B7C60" w14:textId="77777777" w:rsidR="000765EF" w:rsidRDefault="000765EF" w:rsidP="00023EDA">
            <w:pPr>
              <w:jc w:val="both"/>
            </w:pPr>
          </w:p>
        </w:tc>
      </w:tr>
      <w:tr w:rsidR="000765EF" w14:paraId="5421BDF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70CF583F"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D794F89"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1ED3548" w14:textId="77777777" w:rsidR="000765EF" w:rsidRDefault="000765EF" w:rsidP="00023EDA">
            <w:pPr>
              <w:jc w:val="both"/>
            </w:pPr>
          </w:p>
        </w:tc>
      </w:tr>
      <w:tr w:rsidR="000765EF" w14:paraId="52751B0D"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813FB0"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311C0EF9"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719BB2F0" w14:textId="398B2FAA" w:rsidR="003100FE" w:rsidRDefault="00785E81" w:rsidP="00023EDA">
            <w:pPr>
              <w:spacing w:before="120" w:after="120"/>
              <w:jc w:val="both"/>
              <w:rPr>
                <w:b/>
                <w:highlight w:val="yellow"/>
                <w:u w:val="single"/>
              </w:rPr>
            </w:pPr>
            <w:r w:rsidRPr="008D026C">
              <w:rPr>
                <w:color w:val="000000"/>
                <w:shd w:val="clear" w:color="auto" w:fill="FFFFFF"/>
              </w:rPr>
              <w:t xml:space="preserve">Thermal </w:t>
            </w:r>
            <w:r>
              <w:rPr>
                <w:color w:val="000000"/>
                <w:shd w:val="clear" w:color="auto" w:fill="FFFFFF"/>
              </w:rPr>
              <w:t>M</w:t>
            </w:r>
            <w:r w:rsidRPr="008D026C">
              <w:rPr>
                <w:color w:val="000000"/>
                <w:shd w:val="clear" w:color="auto" w:fill="FFFFFF"/>
              </w:rPr>
              <w:t xml:space="preserve">ethods and </w:t>
            </w:r>
            <w:r>
              <w:rPr>
                <w:color w:val="000000"/>
                <w:shd w:val="clear" w:color="auto" w:fill="FFFFFF"/>
              </w:rPr>
              <w:t>R</w:t>
            </w:r>
            <w:r w:rsidRPr="008D026C">
              <w:rPr>
                <w:color w:val="000000"/>
                <w:shd w:val="clear" w:color="auto" w:fill="FFFFFF"/>
              </w:rPr>
              <w:t xml:space="preserve">elaxation </w:t>
            </w:r>
            <w:r>
              <w:rPr>
                <w:color w:val="000000"/>
                <w:shd w:val="clear" w:color="auto" w:fill="FFFFFF"/>
              </w:rPr>
              <w:t>B</w:t>
            </w:r>
            <w:r w:rsidRPr="008D026C">
              <w:rPr>
                <w:color w:val="000000"/>
                <w:shd w:val="clear" w:color="auto" w:fill="FFFFFF"/>
              </w:rPr>
              <w:t xml:space="preserve">ehavior of </w:t>
            </w:r>
            <w:r>
              <w:rPr>
                <w:color w:val="000000"/>
                <w:shd w:val="clear" w:color="auto" w:fill="FFFFFF"/>
              </w:rPr>
              <w:t>P</w:t>
            </w:r>
            <w:r w:rsidRPr="008D026C">
              <w:rPr>
                <w:color w:val="000000"/>
                <w:shd w:val="clear" w:color="auto" w:fill="FFFFFF"/>
              </w:rPr>
              <w:t>olymers</w:t>
            </w:r>
            <w:r>
              <w:rPr>
                <w:rFonts w:ascii="Calibri" w:hAnsi="Calibri" w:cs="Calibri"/>
                <w:color w:val="000000"/>
                <w:shd w:val="clear" w:color="auto" w:fill="FFFFFF"/>
              </w:rPr>
              <w:t xml:space="preserve"> </w:t>
            </w:r>
            <w:r w:rsidR="003100FE">
              <w:t>(garant)</w:t>
            </w:r>
          </w:p>
          <w:p w14:paraId="7D2C8CA2" w14:textId="77777777" w:rsidR="000765EF" w:rsidRPr="00D6509E" w:rsidRDefault="000765EF" w:rsidP="003100FE">
            <w:pPr>
              <w:spacing w:before="120" w:after="120"/>
              <w:jc w:val="both"/>
              <w:rPr>
                <w:b/>
                <w:u w:val="single"/>
              </w:rPr>
            </w:pPr>
            <w:r w:rsidRPr="007F3FD2">
              <w:rPr>
                <w:b/>
                <w:u w:val="single"/>
              </w:rPr>
              <w:t>Školitel, vyučující, člen oborové rady</w:t>
            </w:r>
          </w:p>
        </w:tc>
      </w:tr>
      <w:tr w:rsidR="000765EF" w14:paraId="268B6E0A"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C77447F" w14:textId="77777777" w:rsidR="000765EF" w:rsidRDefault="000765EF" w:rsidP="00023EDA">
            <w:pPr>
              <w:jc w:val="both"/>
            </w:pPr>
            <w:r>
              <w:rPr>
                <w:b/>
              </w:rPr>
              <w:t xml:space="preserve">Údaje o vzdělání na VŠ </w:t>
            </w:r>
          </w:p>
        </w:tc>
      </w:tr>
      <w:tr w:rsidR="003100FE" w14:paraId="56126870"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4E094E6C" w14:textId="77777777" w:rsidR="003100FE" w:rsidRDefault="003100FE" w:rsidP="003100FE">
            <w:pPr>
              <w:spacing w:before="120" w:after="120"/>
              <w:jc w:val="both"/>
              <w:rPr>
                <w:b/>
              </w:rPr>
            </w:pPr>
            <w:r w:rsidRPr="00827804">
              <w:rPr>
                <w:rFonts w:eastAsia="Arial Unicode MS"/>
              </w:rPr>
              <w:t xml:space="preserve">2003: </w:t>
            </w:r>
            <w:r w:rsidRPr="00827804">
              <w:t>UTB Zlín, FT, SP Chemie a technologie materiálů, obor Technologie makromolekulárních látek, Ph.D.</w:t>
            </w:r>
          </w:p>
        </w:tc>
      </w:tr>
      <w:tr w:rsidR="003100FE" w14:paraId="2100EE20"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B3D7D69" w14:textId="77777777" w:rsidR="003100FE" w:rsidRDefault="003100FE" w:rsidP="00023EDA">
            <w:pPr>
              <w:jc w:val="both"/>
              <w:rPr>
                <w:b/>
              </w:rPr>
            </w:pPr>
            <w:r>
              <w:rPr>
                <w:b/>
              </w:rPr>
              <w:t>Údaje o odborném působení od absolvování VŠ</w:t>
            </w:r>
          </w:p>
        </w:tc>
      </w:tr>
      <w:tr w:rsidR="003100FE" w14:paraId="4FF0465A"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3BBC1851" w14:textId="77777777" w:rsidR="003100FE" w:rsidRPr="00827804" w:rsidRDefault="003100FE" w:rsidP="003100FE">
            <w:pPr>
              <w:spacing w:before="120" w:after="40"/>
              <w:jc w:val="both"/>
            </w:pPr>
            <w:r w:rsidRPr="00827804">
              <w:t>1994 – 1996: Krajská nemocnice T. Bati Zlín, a.s., Rejstřík zdravotního pojištění (civilní služba)</w:t>
            </w:r>
          </w:p>
          <w:p w14:paraId="39FDBB56" w14:textId="77777777" w:rsidR="003100FE" w:rsidRPr="00827804" w:rsidRDefault="003100FE" w:rsidP="003100FE">
            <w:pPr>
              <w:spacing w:after="40"/>
              <w:jc w:val="both"/>
            </w:pPr>
            <w:r w:rsidRPr="00827804">
              <w:t xml:space="preserve">1996 – 1998: Barum Continental Otrokovice s.r.o., oddělení obchodní logistiky - referent nákupu </w:t>
            </w:r>
          </w:p>
          <w:p w14:paraId="560898E6" w14:textId="77777777" w:rsidR="003100FE" w:rsidRPr="00827804" w:rsidRDefault="003100FE" w:rsidP="003100FE">
            <w:pPr>
              <w:spacing w:after="40"/>
              <w:jc w:val="both"/>
            </w:pPr>
            <w:r w:rsidRPr="00827804">
              <w:t>1998 – 2001: VUT Brno, FT Zlín, odborný asistent</w:t>
            </w:r>
          </w:p>
          <w:p w14:paraId="22DE9469" w14:textId="77777777" w:rsidR="003100FE" w:rsidRDefault="003100FE" w:rsidP="003100FE">
            <w:pPr>
              <w:spacing w:before="60" w:after="120"/>
              <w:jc w:val="both"/>
            </w:pPr>
            <w:r w:rsidRPr="00827804">
              <w:t xml:space="preserve">2001 – dosud: UTB Zlín, FT, odborný asistent, od r. 2009 </w:t>
            </w:r>
            <w:r w:rsidRPr="001F7292">
              <w:t xml:space="preserve">docent, </w:t>
            </w:r>
            <w:r>
              <w:rPr>
                <w:rFonts w:cs="Cambria"/>
              </w:rPr>
              <w:t>od r. 2018 profesor</w:t>
            </w:r>
          </w:p>
        </w:tc>
      </w:tr>
      <w:tr w:rsidR="003100FE" w14:paraId="3EEDE061"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FC7CC1A" w14:textId="77777777" w:rsidR="003100FE" w:rsidRDefault="003100FE" w:rsidP="00023EDA">
            <w:pPr>
              <w:jc w:val="both"/>
            </w:pPr>
            <w:r>
              <w:rPr>
                <w:b/>
              </w:rPr>
              <w:t>Zkušenosti s vedením kvalifikačních a rigorózních prací</w:t>
            </w:r>
          </w:p>
        </w:tc>
      </w:tr>
      <w:tr w:rsidR="003100FE" w:rsidRPr="00D6509E" w14:paraId="2CA5BEC2"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46C5C866" w14:textId="77777777" w:rsidR="003100FE" w:rsidRPr="00D6509E" w:rsidRDefault="003100FE" w:rsidP="003100FE">
            <w:pPr>
              <w:spacing w:before="40" w:after="40"/>
              <w:jc w:val="both"/>
            </w:pPr>
            <w:r w:rsidRPr="00D6509E">
              <w:t xml:space="preserve">Počet obhájených prací, které vyučující vedl v období 2014 – 2018: </w:t>
            </w:r>
            <w:r w:rsidRPr="001A6402">
              <w:rPr>
                <w:b/>
              </w:rPr>
              <w:t>1</w:t>
            </w:r>
            <w:r w:rsidRPr="001A6402">
              <w:t xml:space="preserve"> BP, </w:t>
            </w:r>
            <w:r>
              <w:rPr>
                <w:b/>
              </w:rPr>
              <w:t>2</w:t>
            </w:r>
            <w:r w:rsidRPr="001A6402">
              <w:t xml:space="preserve"> DP.</w:t>
            </w:r>
          </w:p>
        </w:tc>
      </w:tr>
      <w:tr w:rsidR="003B3A9A" w14:paraId="1E0F0A0F"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93D9D0"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17E963"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C61594D"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DABACBF" w14:textId="77777777" w:rsidR="003100FE" w:rsidRDefault="003100FE" w:rsidP="00023EDA">
            <w:pPr>
              <w:jc w:val="both"/>
              <w:rPr>
                <w:b/>
              </w:rPr>
            </w:pPr>
            <w:r>
              <w:rPr>
                <w:b/>
              </w:rPr>
              <w:t>Ohlasy publikací</w:t>
            </w:r>
          </w:p>
        </w:tc>
      </w:tr>
      <w:tr w:rsidR="003B3A9A" w14:paraId="58DCF9C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42019FCA" w14:textId="77777777" w:rsidR="003100FE" w:rsidRPr="00827804" w:rsidRDefault="003100FE" w:rsidP="003100FE">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35BE704" w14:textId="77777777" w:rsidR="003100FE" w:rsidRPr="00827804" w:rsidRDefault="003100FE" w:rsidP="003100FE">
            <w:pPr>
              <w:pStyle w:val="western"/>
              <w:spacing w:before="40" w:beforeAutospacing="0" w:after="40" w:line="240" w:lineRule="auto"/>
            </w:pPr>
            <w:r w:rsidRPr="00827804">
              <w:t>20</w:t>
            </w:r>
            <w:r>
              <w:t>09</w:t>
            </w:r>
          </w:p>
        </w:tc>
        <w:tc>
          <w:tcPr>
            <w:tcW w:w="2054" w:type="dxa"/>
            <w:gridSpan w:val="3"/>
            <w:tcBorders>
              <w:top w:val="single" w:sz="4" w:space="0" w:color="auto"/>
              <w:left w:val="single" w:sz="4" w:space="0" w:color="auto"/>
              <w:bottom w:val="single" w:sz="4" w:space="0" w:color="auto"/>
              <w:right w:val="single" w:sz="12" w:space="0" w:color="auto"/>
            </w:tcBorders>
          </w:tcPr>
          <w:p w14:paraId="07BA6E1B" w14:textId="77777777" w:rsidR="003100FE" w:rsidRPr="00827804" w:rsidRDefault="003100FE" w:rsidP="003100FE">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161EB9A2"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C43BB1"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0A32C5DA" w14:textId="77777777" w:rsidR="003100FE" w:rsidRDefault="003100FE" w:rsidP="00023EDA">
            <w:pPr>
              <w:jc w:val="both"/>
            </w:pPr>
            <w:r>
              <w:rPr>
                <w:b/>
                <w:sz w:val="18"/>
              </w:rPr>
              <w:t>ostatní</w:t>
            </w:r>
          </w:p>
        </w:tc>
      </w:tr>
      <w:tr w:rsidR="003B3A9A" w:rsidRPr="002856CE" w14:paraId="494CFB01"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6779B3" w14:textId="77777777" w:rsidR="003100FE" w:rsidRDefault="003100F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B48E2A"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5BE9556" w14:textId="77777777" w:rsidR="003100FE" w:rsidRDefault="003100F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7B73C0EE" w14:textId="77777777" w:rsidR="003100FE" w:rsidRPr="00F61094" w:rsidRDefault="003100FE" w:rsidP="003100FE">
            <w:pPr>
              <w:pStyle w:val="western"/>
              <w:spacing w:before="40" w:beforeAutospacing="0" w:line="240" w:lineRule="auto"/>
              <w:ind w:left="57" w:right="57"/>
              <w:rPr>
                <w:b/>
              </w:rPr>
            </w:pPr>
            <w:r>
              <w:rPr>
                <w:b/>
              </w:rPr>
              <w:t>421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2BD6F9C" w14:textId="77777777" w:rsidR="003100FE" w:rsidRPr="00F61094" w:rsidRDefault="003100FE" w:rsidP="003100FE">
            <w:pPr>
              <w:pStyle w:val="western"/>
              <w:spacing w:before="40" w:beforeAutospacing="0" w:line="240" w:lineRule="auto"/>
              <w:ind w:left="57" w:right="57"/>
              <w:rPr>
                <w:b/>
              </w:rPr>
            </w:pPr>
            <w:r>
              <w:rPr>
                <w:b/>
              </w:rPr>
              <w:t>490</w:t>
            </w:r>
          </w:p>
        </w:tc>
        <w:tc>
          <w:tcPr>
            <w:tcW w:w="815" w:type="dxa"/>
            <w:vMerge w:val="restart"/>
            <w:tcBorders>
              <w:top w:val="single" w:sz="4" w:space="0" w:color="auto"/>
              <w:left w:val="single" w:sz="4" w:space="0" w:color="auto"/>
              <w:bottom w:val="single" w:sz="4" w:space="0" w:color="auto"/>
              <w:right w:val="single" w:sz="4" w:space="0" w:color="auto"/>
            </w:tcBorders>
          </w:tcPr>
          <w:p w14:paraId="586F84F8" w14:textId="77777777" w:rsidR="003100FE" w:rsidRPr="002856CE" w:rsidRDefault="003100FE" w:rsidP="00023EDA">
            <w:pPr>
              <w:pStyle w:val="western"/>
              <w:spacing w:before="40" w:beforeAutospacing="0" w:line="240" w:lineRule="auto"/>
              <w:ind w:left="57" w:right="57"/>
              <w:rPr>
                <w:b/>
                <w:sz w:val="18"/>
                <w:szCs w:val="18"/>
              </w:rPr>
            </w:pPr>
            <w:r w:rsidRPr="002856CE">
              <w:rPr>
                <w:b/>
                <w:sz w:val="18"/>
                <w:szCs w:val="18"/>
              </w:rPr>
              <w:t>neevid.</w:t>
            </w:r>
          </w:p>
        </w:tc>
      </w:tr>
      <w:tr w:rsidR="003100FE" w14:paraId="61C5F6DB"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29463832" w14:textId="77777777" w:rsidR="003100FE" w:rsidRPr="00B901A1" w:rsidRDefault="003100FE" w:rsidP="00023EDA">
            <w:pPr>
              <w:spacing w:before="40" w:after="40"/>
              <w:jc w:val="both"/>
            </w:pPr>
            <w:r>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5E6A00C" w14:textId="77777777" w:rsidR="003100FE" w:rsidRPr="00B901A1" w:rsidRDefault="003100FE" w:rsidP="00023EDA">
            <w:pPr>
              <w:spacing w:before="40" w:after="40"/>
              <w:jc w:val="both"/>
            </w:pPr>
            <w:r>
              <w:t>2018</w:t>
            </w:r>
          </w:p>
        </w:tc>
        <w:tc>
          <w:tcPr>
            <w:tcW w:w="2054" w:type="dxa"/>
            <w:gridSpan w:val="3"/>
            <w:tcBorders>
              <w:top w:val="single" w:sz="4" w:space="0" w:color="auto"/>
              <w:left w:val="single" w:sz="4" w:space="0" w:color="auto"/>
              <w:bottom w:val="single" w:sz="4" w:space="0" w:color="auto"/>
              <w:right w:val="single" w:sz="12" w:space="0" w:color="auto"/>
            </w:tcBorders>
          </w:tcPr>
          <w:p w14:paraId="7B96A394" w14:textId="77777777" w:rsidR="003100FE" w:rsidRPr="00B901A1" w:rsidRDefault="003100FE" w:rsidP="00023EDA">
            <w:pPr>
              <w:spacing w:before="40" w:after="40"/>
              <w:jc w:val="both"/>
            </w:pPr>
            <w:r w:rsidRPr="00316184">
              <w:rPr>
                <w:rFonts w:ascii="serif" w:hAnsi="serif"/>
              </w:rPr>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D0E5FF2"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3B86F"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574734EB" w14:textId="77777777" w:rsidR="003100FE" w:rsidRDefault="003100FE" w:rsidP="00023EDA">
            <w:pPr>
              <w:rPr>
                <w:b/>
              </w:rPr>
            </w:pPr>
          </w:p>
        </w:tc>
      </w:tr>
      <w:tr w:rsidR="003100FE" w14:paraId="3BA20BDE"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29C2773"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3559FB1C"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2AE1A1E" w14:textId="77777777" w:rsidR="003100FE" w:rsidRPr="00B32DA4" w:rsidRDefault="003100FE" w:rsidP="003100FE">
            <w:pPr>
              <w:spacing w:before="120" w:after="120"/>
              <w:jc w:val="both"/>
              <w:rPr>
                <w:rFonts w:cs="Cambria"/>
                <w:i/>
                <w:iCs/>
              </w:rPr>
            </w:pPr>
            <w:r w:rsidRPr="00B32DA4">
              <w:rPr>
                <w:rFonts w:cs="Cambria"/>
                <w:b/>
                <w:caps/>
              </w:rPr>
              <w:t>Slobodian, P. (40%)</w:t>
            </w:r>
            <w:r w:rsidRPr="00B32DA4">
              <w:rPr>
                <w:rFonts w:cs="Cambria"/>
                <w:caps/>
              </w:rPr>
              <w:t>,</w:t>
            </w:r>
            <w:r w:rsidRPr="00B32DA4">
              <w:rPr>
                <w:rFonts w:ascii="Source Sans Pro" w:hAnsi="Source Sans Pro" w:cs="Arial"/>
                <w:color w:val="333333"/>
                <w:lang w:val="en"/>
              </w:rPr>
              <w:t xml:space="preserve"> </w:t>
            </w:r>
            <w:r w:rsidRPr="00B32DA4">
              <w:rPr>
                <w:rFonts w:cs="Cambria"/>
                <w:caps/>
              </w:rPr>
              <w:t>PERTEGAS, S.L., ŘÍHA, P., MATYÁŠ, J., OLEJNÍK, R., SCHLEDJEWSKI, R., KOVÁŘ, M.:</w:t>
            </w:r>
            <w:r w:rsidRPr="00B32DA4">
              <w:rPr>
                <w:rFonts w:ascii="Source Sans Pro" w:hAnsi="Source Sans Pro" w:cs="Arial"/>
                <w:color w:val="333333"/>
                <w:lang w:val="en"/>
              </w:rPr>
              <w:t xml:space="preserve"> </w:t>
            </w:r>
            <w:r w:rsidRPr="00B32DA4">
              <w:rPr>
                <w:rFonts w:cs="Cambria"/>
              </w:rPr>
              <w:t xml:space="preserve">Glass fiber/epoxy composites with integrated layer of carbon nanotubes for deformation detection. </w:t>
            </w:r>
            <w:r w:rsidRPr="00B32DA4">
              <w:rPr>
                <w:rFonts w:cs="Cambria"/>
                <w:i/>
                <w:iCs/>
              </w:rPr>
              <w:t xml:space="preserve">Composites Science and Technology </w:t>
            </w:r>
            <w:r w:rsidRPr="00B32DA4">
              <w:rPr>
                <w:rFonts w:cs="Cambria"/>
              </w:rPr>
              <w:t>156,</w:t>
            </w:r>
            <w:r w:rsidRPr="00B32DA4">
              <w:rPr>
                <w:rFonts w:cs="Cambria"/>
                <w:i/>
                <w:iCs/>
              </w:rPr>
              <w:t xml:space="preserve"> </w:t>
            </w:r>
            <w:r w:rsidRPr="00B32DA4">
              <w:rPr>
                <w:rFonts w:cs="Cambria"/>
              </w:rPr>
              <w:t>61-69,</w:t>
            </w:r>
            <w:r w:rsidRPr="00B32DA4">
              <w:rPr>
                <w:rFonts w:cs="Cambria"/>
                <w:i/>
                <w:iCs/>
              </w:rPr>
              <w:t xml:space="preserve"> </w:t>
            </w:r>
            <w:r w:rsidRPr="00B32DA4">
              <w:rPr>
                <w:rFonts w:cs="Cambria"/>
                <w:b/>
              </w:rPr>
              <w:t>2018</w:t>
            </w:r>
            <w:r w:rsidRPr="00B32DA4">
              <w:rPr>
                <w:rFonts w:cs="Cambria"/>
                <w:iCs/>
              </w:rPr>
              <w:t>.</w:t>
            </w:r>
          </w:p>
          <w:p w14:paraId="7C2CD2E7" w14:textId="77777777" w:rsidR="003100FE" w:rsidRPr="00B32DA4" w:rsidRDefault="003100FE" w:rsidP="003100FE">
            <w:pPr>
              <w:spacing w:before="120" w:after="120"/>
              <w:jc w:val="both"/>
              <w:rPr>
                <w:rFonts w:ascii="Source Sans Pro" w:hAnsi="Source Sans Pro"/>
                <w:lang w:val="en"/>
              </w:rPr>
            </w:pPr>
            <w:r w:rsidRPr="00B32DA4">
              <w:rPr>
                <w:rFonts w:cs="Cambria"/>
                <w:b/>
                <w:caps/>
              </w:rPr>
              <w:t>Slobodian, P.</w:t>
            </w:r>
            <w:r w:rsidRPr="00B32DA4">
              <w:rPr>
                <w:rFonts w:ascii="Source Sans Pro" w:hAnsi="Source Sans Pro"/>
                <w:lang w:val="en"/>
              </w:rPr>
              <w:t xml:space="preserve"> </w:t>
            </w:r>
            <w:r w:rsidRPr="00B32DA4">
              <w:rPr>
                <w:rFonts w:cs="Cambria"/>
                <w:b/>
                <w:caps/>
              </w:rPr>
              <w:t>(80%)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w:t>
            </w:r>
            <w:r w:rsidRPr="00B32DA4">
              <w:rPr>
                <w:rFonts w:ascii="Source Sans Pro" w:hAnsi="Source Sans Pro"/>
                <w:lang w:val="en"/>
              </w:rPr>
              <w:t xml:space="preserve">.: </w:t>
            </w:r>
            <w:r w:rsidRPr="00B32DA4">
              <w:rPr>
                <w:rFonts w:cs="Cambria"/>
              </w:rPr>
              <w:t xml:space="preserve">Electrically-controlled permeation of vapors through carbon nanotube network-based membranes. </w:t>
            </w:r>
            <w:r w:rsidRPr="00B32DA4">
              <w:rPr>
                <w:i/>
              </w:rPr>
              <w:t xml:space="preserve">IEEE Transactions on Nanotechnology </w:t>
            </w:r>
            <w:r w:rsidRPr="00B32DA4">
              <w:rPr>
                <w:rFonts w:cs="Cambria"/>
              </w:rPr>
              <w:t xml:space="preserve">17(2), </w:t>
            </w:r>
            <w:r w:rsidRPr="00B32DA4">
              <w:rPr>
                <w:rFonts w:ascii="Source Sans Pro" w:hAnsi="Source Sans Pro"/>
                <w:lang w:val="en"/>
              </w:rPr>
              <w:t xml:space="preserve">332-337, </w:t>
            </w:r>
            <w:r w:rsidRPr="00B32DA4">
              <w:rPr>
                <w:rFonts w:ascii="Source Sans Pro" w:hAnsi="Source Sans Pro"/>
                <w:b/>
                <w:lang w:val="en"/>
              </w:rPr>
              <w:t>2018</w:t>
            </w:r>
            <w:r w:rsidRPr="00B32DA4">
              <w:rPr>
                <w:rFonts w:ascii="Source Sans Pro" w:hAnsi="Source Sans Pro"/>
                <w:lang w:val="en"/>
              </w:rPr>
              <w:t>.</w:t>
            </w:r>
          </w:p>
          <w:p w14:paraId="5EA3D83C" w14:textId="77777777" w:rsidR="003100FE" w:rsidRPr="00B32DA4" w:rsidRDefault="003100FE" w:rsidP="003100FE">
            <w:pPr>
              <w:spacing w:before="120" w:after="120"/>
              <w:jc w:val="both"/>
              <w:rPr>
                <w:rFonts w:cs="Cambria"/>
              </w:rPr>
            </w:pPr>
            <w:r w:rsidRPr="00B32DA4">
              <w:rPr>
                <w:rFonts w:cs="Cambria"/>
                <w:b/>
                <w:caps/>
              </w:rPr>
              <w:t>Slobodian, P.</w:t>
            </w:r>
            <w:r w:rsidRPr="00B32DA4">
              <w:rPr>
                <w:rFonts w:ascii="Source Sans Pro" w:hAnsi="Source Sans Pro"/>
                <w:lang w:val="en"/>
              </w:rPr>
              <w:t xml:space="preserve"> </w:t>
            </w:r>
            <w:r w:rsidRPr="00B32DA4">
              <w:rPr>
                <w:rFonts w:cs="Cambria"/>
                <w:b/>
                <w:caps/>
              </w:rPr>
              <w:t>(60%)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 Matyáš, J., Kovář, M.:</w:t>
            </w:r>
            <w:r w:rsidRPr="00B32DA4">
              <w:rPr>
                <w:rFonts w:ascii="Source Sans Pro" w:hAnsi="Source Sans Pro"/>
                <w:lang w:val="en"/>
              </w:rPr>
              <w:t xml:space="preserve"> </w:t>
            </w:r>
            <w:hyperlink r:id="rId132" w:history="1">
              <w:r w:rsidRPr="00B32DA4">
                <w:rPr>
                  <w:rFonts w:cs="Cambria"/>
                </w:rPr>
                <w:t xml:space="preserve">Poisson effect enhances compression force sensing with oxidized carbon nanotube network/polyurethane sensor. </w:t>
              </w:r>
              <w:r w:rsidRPr="00B32DA4">
                <w:rPr>
                  <w:i/>
                </w:rPr>
                <w:t xml:space="preserve">Sensors </w:t>
              </w:r>
              <w:r w:rsidR="001C02B9">
                <w:rPr>
                  <w:i/>
                </w:rPr>
                <w:t>a</w:t>
              </w:r>
              <w:r w:rsidRPr="00B32DA4">
                <w:rPr>
                  <w:i/>
                </w:rPr>
                <w:t xml:space="preserve">nd Actuators A: Physical  </w:t>
              </w:r>
              <w:r w:rsidRPr="00B32DA4">
                <w:t>271</w:t>
              </w:r>
              <w:r w:rsidRPr="00B32DA4">
                <w:rPr>
                  <w:rFonts w:ascii="Source Sans Pro" w:hAnsi="Source Sans Pro"/>
                  <w:lang w:val="en"/>
                </w:rPr>
                <w:t xml:space="preserve">, 76-82, </w:t>
              </w:r>
              <w:r w:rsidRPr="00B32DA4">
                <w:rPr>
                  <w:rFonts w:ascii="Source Sans Pro" w:hAnsi="Source Sans Pro"/>
                  <w:b/>
                  <w:lang w:val="en"/>
                </w:rPr>
                <w:t>2018</w:t>
              </w:r>
              <w:r w:rsidRPr="00B32DA4">
                <w:rPr>
                  <w:rFonts w:ascii="Source Sans Pro" w:hAnsi="Source Sans Pro"/>
                  <w:lang w:val="en"/>
                </w:rPr>
                <w:t>.</w:t>
              </w:r>
              <w:r w:rsidRPr="00B32DA4">
                <w:rPr>
                  <w:rStyle w:val="Hyperlink"/>
                  <w:rFonts w:ascii="Source Sans Pro" w:hAnsi="Source Sans Pro"/>
                  <w:lang w:val="en"/>
                </w:rPr>
                <w:t xml:space="preserve"> </w:t>
              </w:r>
            </w:hyperlink>
          </w:p>
          <w:p w14:paraId="4EAB5A6D" w14:textId="77777777" w:rsidR="003100FE" w:rsidRPr="00B32DA4" w:rsidRDefault="003100FE" w:rsidP="003100FE">
            <w:pPr>
              <w:spacing w:before="120" w:after="120"/>
              <w:jc w:val="both"/>
              <w:rPr>
                <w:b/>
              </w:rPr>
            </w:pPr>
            <w:r w:rsidRPr="00B32DA4">
              <w:rPr>
                <w:b/>
                <w:caps/>
              </w:rPr>
              <w:t>Slobodian, P. (65%)</w:t>
            </w:r>
            <w:r w:rsidRPr="00B32DA4">
              <w:rPr>
                <w:caps/>
              </w:rPr>
              <w:t>,</w:t>
            </w:r>
            <w:r w:rsidRPr="00B32DA4">
              <w:rPr>
                <w:b/>
                <w:caps/>
              </w:rPr>
              <w:t xml:space="preserve"> </w:t>
            </w:r>
            <w:r w:rsidRPr="00B32DA4">
              <w:rPr>
                <w:caps/>
              </w:rPr>
              <w:t>ŘÍha, p., OlejnÍk, R., Benlikaya, R.:</w:t>
            </w:r>
            <w:r w:rsidRPr="00B32DA4">
              <w:t xml:space="preserve"> Analysis of sensing properties of thermoelectric vapor sensor made of carbon nanotubes/ethylene-octene copolymer composites.</w:t>
            </w:r>
            <w:r w:rsidRPr="00B32DA4">
              <w:rPr>
                <w:rFonts w:ascii="Arial" w:hAnsi="Arial" w:cs="Arial"/>
                <w:b/>
                <w:bCs/>
              </w:rPr>
              <w:t xml:space="preserve"> </w:t>
            </w:r>
            <w:r w:rsidRPr="00B32DA4">
              <w:rPr>
                <w:i/>
              </w:rPr>
              <w:t xml:space="preserve">Carbon </w:t>
            </w:r>
            <w:r w:rsidRPr="00B32DA4">
              <w:t xml:space="preserve">110, 257-266, </w:t>
            </w:r>
            <w:r w:rsidRPr="00B32DA4">
              <w:rPr>
                <w:b/>
              </w:rPr>
              <w:t>2016</w:t>
            </w:r>
            <w:r w:rsidRPr="00B32DA4">
              <w:t xml:space="preserve">. </w:t>
            </w:r>
          </w:p>
          <w:p w14:paraId="1EB8DF44" w14:textId="77777777" w:rsidR="003100FE" w:rsidRDefault="004D1230" w:rsidP="003100FE">
            <w:pPr>
              <w:spacing w:before="120" w:after="120"/>
              <w:jc w:val="both"/>
              <w:rPr>
                <w:b/>
              </w:rPr>
            </w:pPr>
            <w:hyperlink r:id="rId133" w:history="1">
              <w:r w:rsidR="003100FE" w:rsidRPr="00B32DA4">
                <w:rPr>
                  <w:b/>
                  <w:caps/>
                </w:rPr>
                <w:t>Slobodian</w:t>
              </w:r>
            </w:hyperlink>
            <w:r w:rsidR="003100FE" w:rsidRPr="00B32DA4">
              <w:rPr>
                <w:b/>
                <w:caps/>
              </w:rPr>
              <w:t>, P. (40%)</w:t>
            </w:r>
            <w:r w:rsidR="003100FE" w:rsidRPr="00B32DA4">
              <w:rPr>
                <w:caps/>
              </w:rPr>
              <w:t>,</w:t>
            </w:r>
            <w:hyperlink r:id="rId134" w:history="1">
              <w:r w:rsidR="003100FE" w:rsidRPr="00B32DA4">
                <w:rPr>
                  <w:caps/>
                </w:rPr>
                <w:t xml:space="preserve"> Cvelbar</w:t>
              </w:r>
            </w:hyperlink>
            <w:r w:rsidR="003100FE" w:rsidRPr="00B32DA4">
              <w:rPr>
                <w:caps/>
              </w:rPr>
              <w:t xml:space="preserve">, U., ŘÍha, p., </w:t>
            </w:r>
            <w:hyperlink r:id="rId135" w:history="1">
              <w:r w:rsidR="003100FE" w:rsidRPr="00B32DA4">
                <w:rPr>
                  <w:caps/>
                </w:rPr>
                <w:t xml:space="preserve"> Olejník</w:t>
              </w:r>
            </w:hyperlink>
            <w:r w:rsidR="003100FE" w:rsidRPr="00B32DA4">
              <w:rPr>
                <w:caps/>
              </w:rPr>
              <w:t xml:space="preserve">, R.,  MatyÁŠ, J., </w:t>
            </w:r>
            <w:hyperlink r:id="rId136" w:history="1">
              <w:r w:rsidR="003100FE" w:rsidRPr="00B32DA4">
                <w:rPr>
                  <w:caps/>
                </w:rPr>
                <w:t xml:space="preserve"> Filipič</w:t>
              </w:r>
            </w:hyperlink>
            <w:r w:rsidR="003100FE" w:rsidRPr="00B32DA4">
              <w:rPr>
                <w:caps/>
              </w:rPr>
              <w:t xml:space="preserve">, G.,  </w:t>
            </w:r>
            <w:hyperlink r:id="rId137" w:history="1">
              <w:r w:rsidR="003100FE" w:rsidRPr="00B32DA4">
                <w:rPr>
                  <w:caps/>
                </w:rPr>
                <w:t xml:space="preserve"> Watanabe</w:t>
              </w:r>
            </w:hyperlink>
            <w:r w:rsidR="003100FE" w:rsidRPr="00B32DA4">
              <w:rPr>
                <w:caps/>
              </w:rPr>
              <w:t xml:space="preserve">, H., </w:t>
            </w:r>
            <w:hyperlink r:id="rId138" w:history="1">
              <w:r w:rsidR="003100FE" w:rsidRPr="00B32DA4">
                <w:rPr>
                  <w:caps/>
                </w:rPr>
                <w:t xml:space="preserve"> Tajima</w:t>
              </w:r>
            </w:hyperlink>
            <w:r w:rsidR="003100FE" w:rsidRPr="00B32DA4">
              <w:rPr>
                <w:caps/>
              </w:rPr>
              <w:t>, S., </w:t>
            </w:r>
            <w:hyperlink r:id="rId139" w:history="1">
              <w:r w:rsidR="003100FE" w:rsidRPr="00B32DA4">
                <w:rPr>
                  <w:caps/>
                </w:rPr>
                <w:t xml:space="preserve"> Kondo</w:t>
              </w:r>
            </w:hyperlink>
            <w:r w:rsidR="003100FE" w:rsidRPr="00B32DA4">
              <w:rPr>
                <w:caps/>
              </w:rPr>
              <w:t>, H., </w:t>
            </w:r>
            <w:hyperlink r:id="rId140" w:history="1">
              <w:r w:rsidR="003100FE" w:rsidRPr="00B32DA4">
                <w:rPr>
                  <w:caps/>
                </w:rPr>
                <w:t xml:space="preserve"> Sekine</w:t>
              </w:r>
            </w:hyperlink>
            <w:r w:rsidR="003100FE" w:rsidRPr="00B32DA4">
              <w:rPr>
                <w:caps/>
              </w:rPr>
              <w:t>, M.,</w:t>
            </w:r>
            <w:r w:rsidR="003100FE" w:rsidRPr="00B32DA4">
              <w:rPr>
                <w:rStyle w:val="authorlink"/>
                <w:caps/>
              </w:rPr>
              <w:t xml:space="preserve">  </w:t>
            </w:r>
            <w:hyperlink r:id="rId141" w:history="1">
              <w:r w:rsidR="003100FE" w:rsidRPr="00B32DA4">
                <w:rPr>
                  <w:caps/>
                </w:rPr>
                <w:t>Hori</w:t>
              </w:r>
            </w:hyperlink>
            <w:r w:rsidR="003100FE" w:rsidRPr="00B32DA4">
              <w:rPr>
                <w:caps/>
              </w:rPr>
              <w:t>, M.:</w:t>
            </w:r>
            <w:r w:rsidR="003100FE" w:rsidRPr="00B32DA4">
              <w:t xml:space="preserve"> High sensitivity of carbon nanowalls based sensor for detection of organic vapours. </w:t>
            </w:r>
            <w:r w:rsidR="003100FE" w:rsidRPr="00B32DA4">
              <w:rPr>
                <w:i/>
              </w:rPr>
              <w:t>RSC Advances</w:t>
            </w:r>
            <w:r w:rsidR="003100FE" w:rsidRPr="00B32DA4">
              <w:t xml:space="preserve"> 5, 90515-90520, </w:t>
            </w:r>
            <w:r w:rsidR="003100FE" w:rsidRPr="00B32DA4">
              <w:rPr>
                <w:b/>
              </w:rPr>
              <w:t>2015</w:t>
            </w:r>
            <w:r w:rsidR="003100FE" w:rsidRPr="00B32DA4">
              <w:t>.</w:t>
            </w:r>
          </w:p>
        </w:tc>
      </w:tr>
      <w:tr w:rsidR="003100FE" w14:paraId="0F940CE9"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8033EFB" w14:textId="77777777" w:rsidR="003100FE" w:rsidRDefault="003100FE" w:rsidP="00023EDA">
            <w:pPr>
              <w:rPr>
                <w:b/>
              </w:rPr>
            </w:pPr>
            <w:r>
              <w:rPr>
                <w:b/>
              </w:rPr>
              <w:t>Působení v zahraničí</w:t>
            </w:r>
          </w:p>
        </w:tc>
      </w:tr>
      <w:tr w:rsidR="003100FE" w14:paraId="13E5A4D4"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DC0056F" w14:textId="77777777" w:rsidR="003100FE" w:rsidRPr="00B32DA4" w:rsidRDefault="003100FE" w:rsidP="003100FE">
            <w:pPr>
              <w:spacing w:before="60" w:after="20"/>
              <w:jc w:val="both"/>
            </w:pPr>
            <w:r w:rsidRPr="00B32DA4">
              <w:rPr>
                <w:bCs/>
              </w:rPr>
              <w:t xml:space="preserve">1999, 2000, 2011, 2012, 2013: </w:t>
            </w:r>
            <w:r w:rsidRPr="00B32DA4">
              <w:t>University of Ljubljana, Centre for Experimental Mechanics, Jože Stefan Institute, Slovinsko, výzkumné stáže (vždy 5 týdnů)</w:t>
            </w:r>
          </w:p>
          <w:p w14:paraId="0A9D5569" w14:textId="77777777" w:rsidR="003100FE" w:rsidRPr="00B32DA4" w:rsidRDefault="003100FE" w:rsidP="003100FE">
            <w:pPr>
              <w:spacing w:before="60" w:after="60"/>
              <w:jc w:val="both"/>
            </w:pPr>
            <w:r w:rsidRPr="00B32DA4">
              <w:t>2000: Chalmers University of Technology, Göteborg, Švédsko, výzkumná stáž (1 měsíc)</w:t>
            </w:r>
          </w:p>
          <w:p w14:paraId="50E247B4" w14:textId="77777777" w:rsidR="003100FE" w:rsidRDefault="003100FE" w:rsidP="003100FE">
            <w:pPr>
              <w:spacing w:before="20" w:after="60"/>
              <w:jc w:val="both"/>
              <w:rPr>
                <w:b/>
              </w:rPr>
            </w:pPr>
            <w:r w:rsidRPr="00B32DA4">
              <w:t>2008: University of Salerno, Itálie, výzkumná stáž (1 měsíc)</w:t>
            </w:r>
          </w:p>
        </w:tc>
      </w:tr>
      <w:tr w:rsidR="003100FE" w14:paraId="41AA2F49"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BF103B9"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1828BE94"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23FCAB"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5A12235" w14:textId="77777777" w:rsidR="003100FE" w:rsidRDefault="003100FE" w:rsidP="00023EDA">
            <w:pPr>
              <w:jc w:val="both"/>
            </w:pPr>
          </w:p>
        </w:tc>
      </w:tr>
    </w:tbl>
    <w:p w14:paraId="2F77624A"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3C2185B8"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8E4C9E1" w14:textId="402390D0" w:rsidR="003100FE" w:rsidRDefault="003100FE" w:rsidP="00023EDA">
            <w:pPr>
              <w:jc w:val="both"/>
              <w:rPr>
                <w:b/>
                <w:sz w:val="28"/>
              </w:rPr>
            </w:pPr>
            <w:r>
              <w:rPr>
                <w:b/>
                <w:sz w:val="28"/>
              </w:rPr>
              <w:lastRenderedPageBreak/>
              <w:t>C-I – Personální zabezpečení</w:t>
            </w:r>
          </w:p>
        </w:tc>
      </w:tr>
      <w:tr w:rsidR="003100FE" w:rsidRPr="00827804" w14:paraId="66624EDE"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D13BA89"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8E7F9AE" w14:textId="77777777" w:rsidR="003100FE" w:rsidRPr="00827804" w:rsidRDefault="003100FE" w:rsidP="00023EDA">
            <w:r w:rsidRPr="00827804">
              <w:t>Univerzita Tomáše Bati ve Zlíně</w:t>
            </w:r>
          </w:p>
        </w:tc>
      </w:tr>
      <w:tr w:rsidR="003100FE" w:rsidRPr="00827804" w14:paraId="531A19F2"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4787F80"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DC03E11" w14:textId="77777777" w:rsidR="003100FE" w:rsidRPr="00827804" w:rsidRDefault="003100FE" w:rsidP="00023EDA">
            <w:r w:rsidRPr="00827804">
              <w:t>Fakulta technologická</w:t>
            </w:r>
          </w:p>
        </w:tc>
      </w:tr>
      <w:tr w:rsidR="003100FE" w14:paraId="531A03F9"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B6237DA"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72055EFD" w14:textId="1B95B53E" w:rsidR="003100FE" w:rsidRDefault="006D21C5" w:rsidP="00023EDA">
            <w:pPr>
              <w:jc w:val="both"/>
            </w:pPr>
            <w:r>
              <w:t>Technology of Macromolecular Substances</w:t>
            </w:r>
          </w:p>
        </w:tc>
      </w:tr>
      <w:tr w:rsidR="003100FE" w14:paraId="76F2AC60"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8174F3C"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21477A3B" w14:textId="77777777" w:rsidR="003100FE" w:rsidRDefault="00B261E1" w:rsidP="00023EDA">
            <w:pPr>
              <w:jc w:val="both"/>
            </w:pPr>
            <w:bookmarkStart w:id="1726" w:name="Svoboda"/>
            <w:bookmarkEnd w:id="1726"/>
            <w:r w:rsidRPr="00827804">
              <w:rPr>
                <w:b/>
              </w:rPr>
              <w:t>Petr Svoboda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8DD35"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0BB27CD" w14:textId="77777777" w:rsidR="003100FE" w:rsidRDefault="00B261E1" w:rsidP="00B261E1">
            <w:pPr>
              <w:jc w:val="both"/>
            </w:pPr>
            <w:r>
              <w:t>prof</w:t>
            </w:r>
            <w:r w:rsidR="003100FE" w:rsidRPr="00827804">
              <w:t xml:space="preserve">. Ing., </w:t>
            </w:r>
            <w:r>
              <w:t>Ph.D.</w:t>
            </w:r>
          </w:p>
        </w:tc>
      </w:tr>
      <w:tr w:rsidR="003B3A9A" w14:paraId="2977810A"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6CBD4F6"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4B5C565" w14:textId="77777777" w:rsidR="003100FE" w:rsidRDefault="00B261E1" w:rsidP="00023EDA">
            <w:pPr>
              <w:jc w:val="both"/>
            </w:pPr>
            <w:r>
              <w:t>1967</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2C62A057"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EADEB9E"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134E736"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596E226"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6EBC59"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B3C7595" w14:textId="77777777" w:rsidR="003100FE" w:rsidRDefault="003100FE" w:rsidP="00023EDA">
            <w:pPr>
              <w:jc w:val="both"/>
            </w:pPr>
            <w:r>
              <w:t>N</w:t>
            </w:r>
          </w:p>
        </w:tc>
      </w:tr>
      <w:tr w:rsidR="003100FE" w14:paraId="2736FDE4"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9E210A"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1566769E"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6E15A27"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E4C39F8"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58DAF4"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4D47FC8" w14:textId="77777777" w:rsidR="003100FE" w:rsidRDefault="003100FE" w:rsidP="00023EDA">
            <w:pPr>
              <w:jc w:val="both"/>
            </w:pPr>
            <w:r>
              <w:t>---</w:t>
            </w:r>
          </w:p>
        </w:tc>
      </w:tr>
      <w:tr w:rsidR="003100FE" w14:paraId="7EB70DB5"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B6CC54"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C96459"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71B55CA" w14:textId="77777777" w:rsidR="003100FE" w:rsidRDefault="003100FE" w:rsidP="00023EDA">
            <w:pPr>
              <w:jc w:val="both"/>
              <w:rPr>
                <w:b/>
              </w:rPr>
            </w:pPr>
            <w:r>
              <w:rPr>
                <w:b/>
              </w:rPr>
              <w:t>rozsah</w:t>
            </w:r>
          </w:p>
        </w:tc>
      </w:tr>
      <w:tr w:rsidR="003100FE" w14:paraId="3616AE6F"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4F95C519"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FB74319"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7495E8F3" w14:textId="77777777" w:rsidR="003100FE" w:rsidRDefault="003100FE" w:rsidP="00023EDA">
            <w:pPr>
              <w:jc w:val="both"/>
            </w:pPr>
            <w:r>
              <w:t>---</w:t>
            </w:r>
          </w:p>
        </w:tc>
      </w:tr>
      <w:tr w:rsidR="003100FE" w14:paraId="1CEA646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F2EB16B"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D590839"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B9D4EF2" w14:textId="77777777" w:rsidR="003100FE" w:rsidRDefault="003100FE" w:rsidP="00023EDA">
            <w:pPr>
              <w:jc w:val="both"/>
            </w:pPr>
          </w:p>
        </w:tc>
      </w:tr>
      <w:tr w:rsidR="003100FE" w14:paraId="74FB20D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71A3F4B"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44231234"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61270CCD" w14:textId="69BC89F0" w:rsidR="00B261E1" w:rsidRDefault="00B261E1" w:rsidP="00B261E1">
            <w:pPr>
              <w:spacing w:before="120" w:after="60"/>
              <w:jc w:val="both"/>
            </w:pPr>
            <w:r>
              <w:t>Ma</w:t>
            </w:r>
            <w:r w:rsidR="00785E81">
              <w:t>c</w:t>
            </w:r>
            <w:r>
              <w:t>romole</w:t>
            </w:r>
            <w:r w:rsidR="00785E81">
              <w:t>c</w:t>
            </w:r>
            <w:r>
              <w:t>ul</w:t>
            </w:r>
            <w:r w:rsidR="00785E81">
              <w:t>ar Chemistry</w:t>
            </w:r>
            <w:r w:rsidR="008C1ECB">
              <w:t xml:space="preserve"> </w:t>
            </w:r>
            <w:r w:rsidR="008C1ECB">
              <w:rPr>
                <w:shd w:val="clear" w:color="auto" w:fill="FFFFFF"/>
              </w:rPr>
              <w:t>(garant)</w:t>
            </w:r>
          </w:p>
          <w:p w14:paraId="26E34E25" w14:textId="77777777" w:rsidR="00785E81" w:rsidRDefault="00785E81" w:rsidP="00785E81">
            <w:pPr>
              <w:spacing w:before="60" w:after="60"/>
              <w:jc w:val="both"/>
              <w:rPr>
                <w:b/>
                <w:highlight w:val="yellow"/>
                <w:u w:val="single"/>
              </w:rPr>
            </w:pPr>
            <w:r>
              <w:rPr>
                <w:lang w:val="en-GB"/>
              </w:rPr>
              <w:t>Polymer Blends</w:t>
            </w:r>
            <w:r>
              <w:t xml:space="preserve"> </w:t>
            </w:r>
            <w:r>
              <w:rPr>
                <w:shd w:val="clear" w:color="auto" w:fill="FFFFFF"/>
              </w:rPr>
              <w:t>(garant)</w:t>
            </w:r>
          </w:p>
          <w:p w14:paraId="3222FFB2" w14:textId="76190EE4" w:rsidR="00B261E1" w:rsidRDefault="00785E81" w:rsidP="00785E81">
            <w:pPr>
              <w:spacing w:before="60" w:after="120"/>
              <w:jc w:val="both"/>
            </w:pPr>
            <w:r>
              <w:t>Transport Phenomena</w:t>
            </w:r>
            <w:r w:rsidR="008C1ECB">
              <w:t xml:space="preserve"> </w:t>
            </w:r>
            <w:r w:rsidR="008C1ECB">
              <w:rPr>
                <w:shd w:val="clear" w:color="auto" w:fill="FFFFFF"/>
              </w:rPr>
              <w:t>(garant)</w:t>
            </w:r>
          </w:p>
          <w:p w14:paraId="4AB2B052"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55C1F75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07E3B9F" w14:textId="77777777" w:rsidR="003100FE" w:rsidRDefault="003100FE" w:rsidP="00023EDA">
            <w:pPr>
              <w:jc w:val="both"/>
            </w:pPr>
            <w:r>
              <w:rPr>
                <w:b/>
              </w:rPr>
              <w:t xml:space="preserve">Údaje o vzdělání na VŠ </w:t>
            </w:r>
          </w:p>
        </w:tc>
      </w:tr>
      <w:tr w:rsidR="003100FE" w14:paraId="3C8D2021"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D3B71E5" w14:textId="77777777" w:rsidR="003100FE" w:rsidRDefault="00B261E1" w:rsidP="00023EDA">
            <w:pPr>
              <w:spacing w:before="120" w:after="120"/>
              <w:jc w:val="both"/>
              <w:rPr>
                <w:b/>
              </w:rPr>
            </w:pPr>
            <w:r w:rsidRPr="00827804">
              <w:rPr>
                <w:kern w:val="1"/>
              </w:rPr>
              <w:t>1995: Tokyo Institute of Technology, Tokyo, Japonsko,</w:t>
            </w:r>
            <w:r w:rsidRPr="00827804">
              <w:rPr>
                <w:bCs/>
                <w:kern w:val="1"/>
              </w:rPr>
              <w:t xml:space="preserve"> </w:t>
            </w:r>
            <w:r w:rsidRPr="00827804">
              <w:rPr>
                <w:kern w:val="1"/>
              </w:rPr>
              <w:t>obor Organic and Polymeric Materials, Ph.D.</w:t>
            </w:r>
          </w:p>
        </w:tc>
      </w:tr>
      <w:tr w:rsidR="003100FE" w14:paraId="2F4D8009"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D1665D6" w14:textId="77777777" w:rsidR="003100FE" w:rsidRDefault="003100FE" w:rsidP="00023EDA">
            <w:pPr>
              <w:jc w:val="both"/>
              <w:rPr>
                <w:b/>
              </w:rPr>
            </w:pPr>
            <w:r>
              <w:rPr>
                <w:b/>
              </w:rPr>
              <w:t>Údaje o odborném působení od absolvování VŠ</w:t>
            </w:r>
          </w:p>
        </w:tc>
      </w:tr>
      <w:tr w:rsidR="003100FE" w14:paraId="2947C398"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B35A313" w14:textId="77777777" w:rsidR="00B261E1" w:rsidRPr="00827804" w:rsidRDefault="00B261E1" w:rsidP="00B261E1">
            <w:pPr>
              <w:suppressAutoHyphens/>
              <w:spacing w:before="120" w:after="60"/>
              <w:jc w:val="both"/>
              <w:rPr>
                <w:kern w:val="1"/>
              </w:rPr>
            </w:pPr>
            <w:r w:rsidRPr="00827804">
              <w:rPr>
                <w:kern w:val="1"/>
              </w:rPr>
              <w:t xml:space="preserve">1989 – 1991: VUT Brno, FT Zlín </w:t>
            </w:r>
          </w:p>
          <w:p w14:paraId="63BDE685" w14:textId="77777777" w:rsidR="00B261E1" w:rsidRPr="00827804" w:rsidRDefault="00B261E1" w:rsidP="00B261E1">
            <w:pPr>
              <w:suppressAutoHyphens/>
              <w:jc w:val="both"/>
              <w:rPr>
                <w:kern w:val="1"/>
              </w:rPr>
            </w:pPr>
            <w:r w:rsidRPr="00827804">
              <w:rPr>
                <w:kern w:val="1"/>
              </w:rPr>
              <w:t>1995 – 1998: Barumtech, s.r.o., Zlín, vedoucí výzkumný pracovník</w:t>
            </w:r>
          </w:p>
          <w:p w14:paraId="07415543" w14:textId="77777777" w:rsidR="00B261E1" w:rsidRPr="00827804" w:rsidRDefault="00B261E1" w:rsidP="00B261E1">
            <w:pPr>
              <w:suppressAutoHyphens/>
              <w:spacing w:before="60" w:after="60"/>
              <w:jc w:val="both"/>
              <w:rPr>
                <w:kern w:val="1"/>
              </w:rPr>
            </w:pPr>
            <w:r w:rsidRPr="00827804">
              <w:rPr>
                <w:kern w:val="1"/>
              </w:rPr>
              <w:t>2001 – 2005: Rogers Corporation, Rogers, Connecticut, USA, vedoucí vývojový pracovník</w:t>
            </w:r>
          </w:p>
          <w:p w14:paraId="70708FC1" w14:textId="77777777" w:rsidR="003100FE" w:rsidRDefault="00B261E1" w:rsidP="00B261E1">
            <w:pPr>
              <w:spacing w:before="60" w:after="120"/>
              <w:jc w:val="both"/>
            </w:pPr>
            <w:r w:rsidRPr="00827804">
              <w:rPr>
                <w:kern w:val="1"/>
              </w:rPr>
              <w:t>2005 – dosud: UTB Zlín, FT, Ústav inženýrství polymerů, odborný asistent, od r. 2007 docent, od r. 2013 profesor</w:t>
            </w:r>
          </w:p>
        </w:tc>
      </w:tr>
      <w:tr w:rsidR="003100FE" w14:paraId="1FCE84CD"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1276806" w14:textId="77777777" w:rsidR="003100FE" w:rsidRDefault="003100FE" w:rsidP="00023EDA">
            <w:pPr>
              <w:jc w:val="both"/>
            </w:pPr>
            <w:r>
              <w:rPr>
                <w:b/>
              </w:rPr>
              <w:t>Zkušenosti s vedením kvalifikačních a rigorózních prací</w:t>
            </w:r>
          </w:p>
        </w:tc>
      </w:tr>
      <w:tr w:rsidR="003100FE" w:rsidRPr="00D6509E" w14:paraId="58504080"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50C95F0C"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B261E1" w:rsidRPr="00B261E1">
              <w:rPr>
                <w:b/>
                <w:sz w:val="20"/>
                <w:szCs w:val="20"/>
                <w:lang w:val="cs-CZ" w:eastAsia="cs-CZ"/>
              </w:rPr>
              <w:t>3</w:t>
            </w:r>
            <w:r w:rsidR="00B261E1" w:rsidRPr="00B261E1">
              <w:rPr>
                <w:sz w:val="20"/>
                <w:szCs w:val="20"/>
                <w:lang w:val="cs-CZ" w:eastAsia="cs-CZ"/>
              </w:rPr>
              <w:t xml:space="preserve"> BP, </w:t>
            </w:r>
            <w:r w:rsidR="00B261E1" w:rsidRPr="00B261E1">
              <w:rPr>
                <w:b/>
                <w:sz w:val="20"/>
                <w:szCs w:val="20"/>
                <w:lang w:val="cs-CZ" w:eastAsia="cs-CZ"/>
              </w:rPr>
              <w:t>1</w:t>
            </w:r>
            <w:r w:rsidR="00B261E1" w:rsidRPr="00B261E1">
              <w:rPr>
                <w:sz w:val="20"/>
                <w:szCs w:val="20"/>
                <w:lang w:val="cs-CZ" w:eastAsia="cs-CZ"/>
              </w:rPr>
              <w:t xml:space="preserve"> DP.</w:t>
            </w:r>
          </w:p>
        </w:tc>
      </w:tr>
      <w:tr w:rsidR="003B3A9A" w14:paraId="65B8D51F"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C752FB"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C730EB"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AAC50A9"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F9F1A18" w14:textId="77777777" w:rsidR="003100FE" w:rsidRDefault="003100FE" w:rsidP="00023EDA">
            <w:pPr>
              <w:jc w:val="both"/>
              <w:rPr>
                <w:b/>
              </w:rPr>
            </w:pPr>
            <w:r>
              <w:rPr>
                <w:b/>
              </w:rPr>
              <w:t>Ohlasy publikací</w:t>
            </w:r>
          </w:p>
        </w:tc>
      </w:tr>
      <w:tr w:rsidR="003B3A9A" w14:paraId="0F299F38"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7ED4EE42" w14:textId="77777777" w:rsidR="003100FE" w:rsidRPr="00827804" w:rsidRDefault="003100F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49C55EAD" w14:textId="77777777" w:rsidR="003100FE" w:rsidRPr="00827804" w:rsidRDefault="003100FE" w:rsidP="00023EDA">
            <w:pPr>
              <w:pStyle w:val="western"/>
              <w:spacing w:before="40" w:beforeAutospacing="0" w:after="40" w:line="240" w:lineRule="auto"/>
            </w:pPr>
            <w:r w:rsidRPr="00827804">
              <w:t>20</w:t>
            </w:r>
            <w:r w:rsidR="00B261E1">
              <w:t>07</w:t>
            </w:r>
          </w:p>
        </w:tc>
        <w:tc>
          <w:tcPr>
            <w:tcW w:w="2054" w:type="dxa"/>
            <w:gridSpan w:val="3"/>
            <w:tcBorders>
              <w:top w:val="single" w:sz="4" w:space="0" w:color="auto"/>
              <w:left w:val="single" w:sz="4" w:space="0" w:color="auto"/>
              <w:bottom w:val="single" w:sz="4" w:space="0" w:color="auto"/>
              <w:right w:val="single" w:sz="12" w:space="0" w:color="auto"/>
            </w:tcBorders>
          </w:tcPr>
          <w:p w14:paraId="33CDE0B3" w14:textId="77777777" w:rsidR="003100FE" w:rsidRPr="00827804" w:rsidRDefault="003100F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C32024C"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8F248F"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F7A3AAB" w14:textId="77777777" w:rsidR="003100FE" w:rsidRDefault="003100FE" w:rsidP="00023EDA">
            <w:pPr>
              <w:jc w:val="both"/>
            </w:pPr>
            <w:r>
              <w:rPr>
                <w:b/>
                <w:sz w:val="18"/>
              </w:rPr>
              <w:t>ostatní</w:t>
            </w:r>
          </w:p>
        </w:tc>
      </w:tr>
      <w:tr w:rsidR="003B3A9A" w:rsidRPr="002856CE" w14:paraId="26462BD3"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CDECCD" w14:textId="77777777" w:rsidR="00B261E1" w:rsidRDefault="00B261E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025CEC" w14:textId="77777777" w:rsidR="00B261E1" w:rsidRDefault="00B261E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AB3AB84" w14:textId="77777777" w:rsidR="00B261E1" w:rsidRDefault="00B261E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9C7C25D" w14:textId="77777777" w:rsidR="00B261E1" w:rsidRPr="00F61094" w:rsidRDefault="00B261E1" w:rsidP="00023EDA">
            <w:pPr>
              <w:pStyle w:val="western"/>
              <w:spacing w:before="40" w:beforeAutospacing="0"/>
              <w:ind w:left="57"/>
              <w:rPr>
                <w:b/>
              </w:rPr>
            </w:pPr>
            <w:r>
              <w:rPr>
                <w:b/>
              </w:rPr>
              <w:t>703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F785AB4" w14:textId="77777777" w:rsidR="00B261E1" w:rsidRPr="00F61094" w:rsidRDefault="00B261E1" w:rsidP="00023EDA">
            <w:pPr>
              <w:pStyle w:val="western"/>
              <w:spacing w:before="40" w:beforeAutospacing="0"/>
              <w:ind w:left="57"/>
              <w:rPr>
                <w:b/>
              </w:rPr>
            </w:pPr>
            <w:r>
              <w:rPr>
                <w:b/>
              </w:rPr>
              <w:t>737</w:t>
            </w:r>
          </w:p>
        </w:tc>
        <w:tc>
          <w:tcPr>
            <w:tcW w:w="815" w:type="dxa"/>
            <w:vMerge w:val="restart"/>
            <w:tcBorders>
              <w:top w:val="single" w:sz="4" w:space="0" w:color="auto"/>
              <w:left w:val="single" w:sz="4" w:space="0" w:color="auto"/>
              <w:bottom w:val="single" w:sz="4" w:space="0" w:color="auto"/>
              <w:right w:val="single" w:sz="4" w:space="0" w:color="auto"/>
            </w:tcBorders>
          </w:tcPr>
          <w:p w14:paraId="373C7AF7" w14:textId="77777777" w:rsidR="00B261E1" w:rsidRPr="002856CE" w:rsidRDefault="00B261E1" w:rsidP="00023EDA">
            <w:pPr>
              <w:pStyle w:val="western"/>
              <w:spacing w:before="40" w:beforeAutospacing="0" w:line="240" w:lineRule="auto"/>
              <w:ind w:left="57" w:right="57"/>
              <w:rPr>
                <w:b/>
                <w:sz w:val="18"/>
                <w:szCs w:val="18"/>
              </w:rPr>
            </w:pPr>
            <w:r w:rsidRPr="002856CE">
              <w:rPr>
                <w:b/>
                <w:sz w:val="18"/>
                <w:szCs w:val="18"/>
              </w:rPr>
              <w:t>neevid.</w:t>
            </w:r>
          </w:p>
        </w:tc>
      </w:tr>
      <w:tr w:rsidR="00B261E1" w14:paraId="6D623007"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D0C0C2D" w14:textId="77777777" w:rsidR="00B261E1" w:rsidRPr="00827804" w:rsidRDefault="00B261E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23C01FA" w14:textId="77777777" w:rsidR="00B261E1" w:rsidRPr="00827804" w:rsidRDefault="00B261E1" w:rsidP="00023EDA">
            <w:pPr>
              <w:spacing w:before="40" w:after="40"/>
              <w:jc w:val="both"/>
              <w:rPr>
                <w:sz w:val="24"/>
                <w:szCs w:val="24"/>
              </w:rPr>
            </w:pPr>
            <w:r w:rsidRPr="00827804">
              <w:t>2013</w:t>
            </w:r>
          </w:p>
        </w:tc>
        <w:tc>
          <w:tcPr>
            <w:tcW w:w="2054" w:type="dxa"/>
            <w:gridSpan w:val="3"/>
            <w:tcBorders>
              <w:top w:val="single" w:sz="4" w:space="0" w:color="auto"/>
              <w:left w:val="single" w:sz="4" w:space="0" w:color="auto"/>
              <w:bottom w:val="single" w:sz="4" w:space="0" w:color="auto"/>
              <w:right w:val="single" w:sz="12" w:space="0" w:color="auto"/>
            </w:tcBorders>
          </w:tcPr>
          <w:p w14:paraId="53248F63" w14:textId="77777777" w:rsidR="00B261E1" w:rsidRPr="00827804" w:rsidRDefault="00B261E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C9DB251" w14:textId="77777777" w:rsidR="00B261E1" w:rsidRDefault="00B261E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8CEA6BE" w14:textId="77777777" w:rsidR="00B261E1" w:rsidRDefault="00B261E1"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7ADF8E47" w14:textId="77777777" w:rsidR="00B261E1" w:rsidRDefault="00B261E1" w:rsidP="00023EDA">
            <w:pPr>
              <w:rPr>
                <w:b/>
              </w:rPr>
            </w:pPr>
          </w:p>
        </w:tc>
      </w:tr>
      <w:tr w:rsidR="003100FE" w14:paraId="32771573"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AD96EA8"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55BE5F97"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1D7E9E58" w14:textId="77777777" w:rsidR="00B261E1" w:rsidRPr="00827804" w:rsidRDefault="00B261E1" w:rsidP="00B261E1">
            <w:pPr>
              <w:spacing w:before="120" w:after="120"/>
              <w:jc w:val="both"/>
              <w:rPr>
                <w:b/>
                <w:bCs/>
                <w:caps/>
              </w:rPr>
            </w:pPr>
            <w:r w:rsidRPr="00ED3EA9">
              <w:rPr>
                <w:b/>
              </w:rPr>
              <w:t>SVOBODA, P. (100%)</w:t>
            </w:r>
            <w:r>
              <w:t xml:space="preserve">: </w:t>
            </w:r>
            <w:r w:rsidRPr="00ED3EA9">
              <w:t xml:space="preserve">High-temperature study of radiation cross-linked ethylene-octene copolymers. </w:t>
            </w:r>
            <w:r w:rsidRPr="00ED3EA9">
              <w:rPr>
                <w:i/>
              </w:rPr>
              <w:t>Polymer Bulletin</w:t>
            </w:r>
            <w:r>
              <w:t xml:space="preserve"> </w:t>
            </w:r>
            <w:r w:rsidRPr="00ED3EA9">
              <w:t>74</w:t>
            </w:r>
            <w:r>
              <w:t xml:space="preserve">(1), 121-144, </w:t>
            </w:r>
            <w:r w:rsidRPr="00ED3EA9">
              <w:rPr>
                <w:b/>
              </w:rPr>
              <w:t>2017</w:t>
            </w:r>
            <w:r>
              <w:t>.</w:t>
            </w:r>
          </w:p>
          <w:p w14:paraId="1D8D46F9" w14:textId="77777777" w:rsidR="00B261E1" w:rsidRDefault="00B261E1" w:rsidP="00B261E1">
            <w:pPr>
              <w:spacing w:before="120" w:after="120"/>
              <w:jc w:val="both"/>
            </w:pPr>
            <w:r w:rsidRPr="00ED3EA9">
              <w:t xml:space="preserve">BLEYAN, D., </w:t>
            </w:r>
            <w:r w:rsidRPr="00ED3EA9">
              <w:rPr>
                <w:b/>
              </w:rPr>
              <w:t>SVOBODA, P. (</w:t>
            </w:r>
            <w:r>
              <w:rPr>
                <w:b/>
              </w:rPr>
              <w:t>30%</w:t>
            </w:r>
            <w:r w:rsidRPr="00ED3EA9">
              <w:rPr>
                <w:b/>
              </w:rPr>
              <w:t>)</w:t>
            </w:r>
            <w:r>
              <w:t>, HAUSNEROVÁ</w:t>
            </w:r>
            <w:r w:rsidRPr="00ED3EA9">
              <w:t>, B.</w:t>
            </w:r>
            <w:r>
              <w:t>:</w:t>
            </w:r>
            <w:r w:rsidRPr="00ED3EA9">
              <w:t xml:space="preserve"> Specific interactions of low molecular weight analogues of carnauba wax and polyethylene glycol binders of ceramic injection moulding feedstocks. </w:t>
            </w:r>
            <w:r w:rsidRPr="00ED3EA9">
              <w:rPr>
                <w:i/>
              </w:rPr>
              <w:t>Ceram</w:t>
            </w:r>
            <w:r>
              <w:rPr>
                <w:i/>
              </w:rPr>
              <w:t xml:space="preserve">ics International </w:t>
            </w:r>
            <w:r w:rsidRPr="00ED3EA9">
              <w:t>41</w:t>
            </w:r>
            <w:r>
              <w:t>(3), 3975-3982,</w:t>
            </w:r>
            <w:r w:rsidRPr="00ED3EA9">
              <w:t xml:space="preserve"> </w:t>
            </w:r>
            <w:r w:rsidRPr="00ED3EA9">
              <w:rPr>
                <w:b/>
              </w:rPr>
              <w:t>2015</w:t>
            </w:r>
            <w:r>
              <w:t>.</w:t>
            </w:r>
          </w:p>
          <w:p w14:paraId="4FE8905A" w14:textId="77777777" w:rsidR="00B261E1" w:rsidRPr="00ED3EA9" w:rsidRDefault="00B261E1" w:rsidP="00B261E1">
            <w:pPr>
              <w:spacing w:before="120" w:after="120"/>
              <w:jc w:val="both"/>
            </w:pPr>
            <w:r>
              <w:t>DVOŘÁČKOVÁ</w:t>
            </w:r>
            <w:r w:rsidRPr="00ED3EA9">
              <w:t xml:space="preserve">, M., </w:t>
            </w:r>
            <w:r w:rsidRPr="00ED3EA9">
              <w:rPr>
                <w:b/>
              </w:rPr>
              <w:t>SVOBODA, P. (45</w:t>
            </w:r>
            <w:r>
              <w:rPr>
                <w:b/>
              </w:rPr>
              <w:t>%</w:t>
            </w:r>
            <w:r w:rsidRPr="00ED3EA9">
              <w:rPr>
                <w:b/>
              </w:rPr>
              <w:t>)</w:t>
            </w:r>
            <w:r w:rsidRPr="00ED3EA9">
              <w:t>, KOSTKA, L., PEKA</w:t>
            </w:r>
            <w:r>
              <w:t>ŘOVÁ</w:t>
            </w:r>
            <w:r w:rsidRPr="00ED3EA9">
              <w:t>, S.</w:t>
            </w:r>
            <w:r>
              <w:t>:</w:t>
            </w:r>
            <w:r w:rsidRPr="00ED3EA9">
              <w:t xml:space="preserve"> Influence of biodegradation in thermophilic anaerobic aqueous conditions on crystallization of poly(butyl</w:t>
            </w:r>
            <w:r>
              <w:t xml:space="preserve">ene succinate). </w:t>
            </w:r>
            <w:r w:rsidRPr="00ED3EA9">
              <w:rPr>
                <w:i/>
              </w:rPr>
              <w:t>Polymer Testing</w:t>
            </w:r>
            <w:r w:rsidRPr="00ED3EA9">
              <w:t xml:space="preserve"> 47, 59-70</w:t>
            </w:r>
            <w:r>
              <w:t>,</w:t>
            </w:r>
            <w:r w:rsidRPr="00ED3EA9">
              <w:rPr>
                <w:b/>
              </w:rPr>
              <w:t xml:space="preserve"> 2015</w:t>
            </w:r>
            <w:r w:rsidRPr="00ED3EA9">
              <w:t>.</w:t>
            </w:r>
          </w:p>
          <w:p w14:paraId="27F6BAFE" w14:textId="77777777" w:rsidR="00B261E1" w:rsidRPr="00827804" w:rsidRDefault="00B261E1" w:rsidP="00B261E1">
            <w:pPr>
              <w:spacing w:before="120" w:after="120"/>
              <w:jc w:val="both"/>
            </w:pPr>
            <w:r w:rsidRPr="00827804">
              <w:rPr>
                <w:b/>
                <w:bCs/>
                <w:caps/>
              </w:rPr>
              <w:t>Svoboda, P. (100%)</w:t>
            </w:r>
            <w:r w:rsidRPr="00827804">
              <w:rPr>
                <w:caps/>
              </w:rPr>
              <w:t>:</w:t>
            </w:r>
            <w:r w:rsidRPr="00827804">
              <w:rPr>
                <w:b/>
                <w:bCs/>
                <w:caps/>
              </w:rPr>
              <w:t xml:space="preserve"> </w:t>
            </w:r>
            <w:r w:rsidRPr="00827804">
              <w:t xml:space="preserve">Influence of branching density in ethylene-octene copolymers on electron beam crosslinkability. </w:t>
            </w:r>
            <w:r w:rsidRPr="00827804">
              <w:rPr>
                <w:i/>
                <w:iCs/>
              </w:rPr>
              <w:t>Polymers-Basel</w:t>
            </w:r>
            <w:r w:rsidRPr="00827804">
              <w:t xml:space="preserve"> 7(12), 2522-2534, </w:t>
            </w:r>
            <w:r w:rsidRPr="00827804">
              <w:rPr>
                <w:b/>
                <w:bCs/>
              </w:rPr>
              <w:t>2015</w:t>
            </w:r>
            <w:r w:rsidRPr="00827804">
              <w:t xml:space="preserve">. </w:t>
            </w:r>
          </w:p>
          <w:p w14:paraId="3F706423" w14:textId="77777777" w:rsidR="003100FE" w:rsidRDefault="00B261E1" w:rsidP="00B261E1">
            <w:pPr>
              <w:spacing w:before="120" w:after="120"/>
              <w:jc w:val="both"/>
              <w:rPr>
                <w:b/>
              </w:rPr>
            </w:pPr>
            <w:r w:rsidRPr="00827804">
              <w:rPr>
                <w:b/>
                <w:bCs/>
                <w:color w:val="212121"/>
                <w:shd w:val="clear" w:color="auto" w:fill="FFFFFF"/>
              </w:rPr>
              <w:t>SVOBODA, P. (65%)</w:t>
            </w:r>
            <w:r w:rsidRPr="00827804">
              <w:rPr>
                <w:bCs/>
                <w:color w:val="212121"/>
                <w:shd w:val="clear" w:color="auto" w:fill="FFFFFF"/>
              </w:rPr>
              <w:t>,</w:t>
            </w:r>
            <w:r w:rsidRPr="00827804">
              <w:rPr>
                <w:color w:val="212121"/>
                <w:shd w:val="clear" w:color="auto" w:fill="FFFFFF"/>
              </w:rPr>
              <w:t> SVOBODOVÁ, D., MOKREJŠ, P., VAŠEK, V., JANTANASAKULWONG, K., OUGIZAWA, T., INOUE, T.</w:t>
            </w:r>
            <w:r>
              <w:rPr>
                <w:color w:val="212121"/>
                <w:shd w:val="clear" w:color="auto" w:fill="FFFFFF"/>
              </w:rPr>
              <w:t>:</w:t>
            </w:r>
            <w:r w:rsidRPr="00827804">
              <w:rPr>
                <w:color w:val="212121"/>
                <w:shd w:val="clear" w:color="auto" w:fill="FFFFFF"/>
              </w:rPr>
              <w:t xml:space="preserve"> Electron beam crosslinking of ethylene-octene copolymers</w:t>
            </w:r>
            <w:r w:rsidRPr="00827804">
              <w:rPr>
                <w:caps/>
                <w:color w:val="212121"/>
                <w:shd w:val="clear" w:color="auto" w:fill="FFFFFF"/>
              </w:rPr>
              <w:t>. </w:t>
            </w:r>
            <w:r w:rsidRPr="00827804">
              <w:rPr>
                <w:i/>
                <w:iCs/>
                <w:color w:val="212121"/>
                <w:shd w:val="clear" w:color="auto" w:fill="FFFFFF"/>
              </w:rPr>
              <w:t xml:space="preserve">Polymer </w:t>
            </w:r>
            <w:r w:rsidRPr="00827804">
              <w:rPr>
                <w:caps/>
                <w:color w:val="212121"/>
                <w:shd w:val="clear" w:color="auto" w:fill="FFFFFF"/>
              </w:rPr>
              <w:t>81, 119-128, </w:t>
            </w:r>
            <w:r w:rsidRPr="00827804">
              <w:rPr>
                <w:b/>
                <w:bCs/>
                <w:caps/>
                <w:color w:val="212121"/>
                <w:shd w:val="clear" w:color="auto" w:fill="FFFFFF"/>
              </w:rPr>
              <w:t>2015</w:t>
            </w:r>
            <w:r w:rsidRPr="00827804">
              <w:rPr>
                <w:caps/>
                <w:color w:val="212121"/>
                <w:shd w:val="clear" w:color="auto" w:fill="FFFFFF"/>
              </w:rPr>
              <w:t>.</w:t>
            </w:r>
          </w:p>
        </w:tc>
      </w:tr>
      <w:tr w:rsidR="003100FE" w14:paraId="7CD90F47"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3660BA3" w14:textId="77777777" w:rsidR="003100FE" w:rsidRDefault="003100FE" w:rsidP="00023EDA">
            <w:pPr>
              <w:rPr>
                <w:b/>
              </w:rPr>
            </w:pPr>
            <w:r>
              <w:rPr>
                <w:b/>
              </w:rPr>
              <w:t>Působení v zahraničí</w:t>
            </w:r>
          </w:p>
        </w:tc>
      </w:tr>
      <w:tr w:rsidR="003100FE" w14:paraId="12A5916F"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2E2C174C" w14:textId="77777777" w:rsidR="00B261E1" w:rsidRPr="00827804" w:rsidRDefault="00B261E1" w:rsidP="00B261E1">
            <w:pPr>
              <w:suppressAutoHyphens/>
              <w:spacing w:before="60" w:after="20"/>
              <w:rPr>
                <w:kern w:val="1"/>
              </w:rPr>
            </w:pPr>
            <w:r w:rsidRPr="00827804">
              <w:rPr>
                <w:kern w:val="1"/>
              </w:rPr>
              <w:t>1998 – 2000: Tokyo Institute of Technology, Tokyo, Japonsko (24 měsíců)</w:t>
            </w:r>
          </w:p>
          <w:p w14:paraId="6C8685DD" w14:textId="77777777" w:rsidR="00B261E1" w:rsidRPr="00827804" w:rsidRDefault="00B261E1" w:rsidP="00B261E1">
            <w:pPr>
              <w:suppressAutoHyphens/>
              <w:spacing w:before="40" w:after="40"/>
              <w:rPr>
                <w:kern w:val="1"/>
              </w:rPr>
            </w:pPr>
            <w:r w:rsidRPr="00827804">
              <w:rPr>
                <w:kern w:val="1"/>
              </w:rPr>
              <w:t>2000 – 2001: The Ohio State University, Columbus, OH, USA (12 měsíců)</w:t>
            </w:r>
          </w:p>
          <w:p w14:paraId="7FCA6585" w14:textId="77777777" w:rsidR="003100FE" w:rsidRDefault="00B261E1" w:rsidP="00B261E1">
            <w:pPr>
              <w:spacing w:before="60" w:after="60"/>
              <w:jc w:val="both"/>
              <w:rPr>
                <w:b/>
              </w:rPr>
            </w:pPr>
            <w:r w:rsidRPr="00827804">
              <w:rPr>
                <w:kern w:val="1"/>
              </w:rPr>
              <w:t>2001 – 2005: Rogers Corporation, Rogers, Connecticut, USA (48 měsíců)</w:t>
            </w:r>
          </w:p>
        </w:tc>
      </w:tr>
      <w:tr w:rsidR="003100FE" w14:paraId="2B50D7E0"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4C91B60"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22C19B9"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E3C51E"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D0DF3DA" w14:textId="77777777" w:rsidR="003100FE" w:rsidRDefault="003100FE" w:rsidP="00023EDA">
            <w:pPr>
              <w:jc w:val="both"/>
            </w:pPr>
          </w:p>
        </w:tc>
      </w:tr>
    </w:tbl>
    <w:p w14:paraId="06BBCAF1"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7613BFA9"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7767282" w14:textId="12028BD9" w:rsidR="003100FE" w:rsidRDefault="003100FE" w:rsidP="00023EDA">
            <w:pPr>
              <w:jc w:val="both"/>
              <w:rPr>
                <w:b/>
                <w:sz w:val="28"/>
              </w:rPr>
            </w:pPr>
            <w:r>
              <w:rPr>
                <w:b/>
                <w:sz w:val="28"/>
              </w:rPr>
              <w:lastRenderedPageBreak/>
              <w:t>C-I – Personální zabezpečení</w:t>
            </w:r>
          </w:p>
        </w:tc>
      </w:tr>
      <w:tr w:rsidR="003100FE" w:rsidRPr="00827804" w14:paraId="7340805E"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EACBFCF"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4476D7E" w14:textId="77777777" w:rsidR="003100FE" w:rsidRPr="00827804" w:rsidRDefault="003100FE" w:rsidP="00023EDA">
            <w:r w:rsidRPr="00827804">
              <w:t>Univerzita Tomáše Bati ve Zlíně</w:t>
            </w:r>
          </w:p>
        </w:tc>
      </w:tr>
      <w:tr w:rsidR="003100FE" w:rsidRPr="00827804" w14:paraId="6650CAD7"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C899142"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496553D" w14:textId="77777777" w:rsidR="003100FE" w:rsidRPr="00827804" w:rsidRDefault="003100FE" w:rsidP="00023EDA">
            <w:r w:rsidRPr="00827804">
              <w:t>Fakulta technologická</w:t>
            </w:r>
          </w:p>
        </w:tc>
      </w:tr>
      <w:tr w:rsidR="003100FE" w14:paraId="59C9500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4829776"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60F95F49" w14:textId="70CD4A74" w:rsidR="003100FE" w:rsidRDefault="006D21C5" w:rsidP="00023EDA">
            <w:pPr>
              <w:jc w:val="both"/>
            </w:pPr>
            <w:r>
              <w:t>Technology of Macromolecular Substances</w:t>
            </w:r>
          </w:p>
        </w:tc>
      </w:tr>
      <w:tr w:rsidR="003100FE" w14:paraId="70718BC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B110F71"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88A1A2B" w14:textId="77777777" w:rsidR="003100FE" w:rsidRDefault="00C549C1" w:rsidP="00023EDA">
            <w:pPr>
              <w:jc w:val="both"/>
            </w:pPr>
            <w:bookmarkStart w:id="1727" w:name="Vilčáková"/>
            <w:bookmarkEnd w:id="1727"/>
            <w:r w:rsidRPr="0047385A">
              <w:rPr>
                <w:b/>
              </w:rPr>
              <w:t>Jarmila Vilčáková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1AE5B2"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3EAC417" w14:textId="77777777" w:rsidR="003100FE" w:rsidRDefault="003100FE" w:rsidP="00C549C1">
            <w:pPr>
              <w:jc w:val="both"/>
            </w:pPr>
            <w:r w:rsidRPr="00827804">
              <w:t xml:space="preserve">doc. Ing., </w:t>
            </w:r>
            <w:r w:rsidR="00C549C1">
              <w:t>Ph.D.</w:t>
            </w:r>
          </w:p>
        </w:tc>
      </w:tr>
      <w:tr w:rsidR="003B3A9A" w14:paraId="32B88198"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F0D5BCA"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E873B42" w14:textId="77777777" w:rsidR="003100FE" w:rsidRDefault="003100FE" w:rsidP="00C549C1">
            <w:pPr>
              <w:jc w:val="both"/>
            </w:pPr>
            <w:r>
              <w:t>19</w:t>
            </w:r>
            <w:r w:rsidR="00C549C1">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4F93BE1"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87AE59A"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7DC72DFE"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D3C5C70"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B31591"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44F568F" w14:textId="77777777" w:rsidR="003100FE" w:rsidRDefault="003100FE" w:rsidP="00023EDA">
            <w:pPr>
              <w:jc w:val="both"/>
            </w:pPr>
            <w:r>
              <w:t>N</w:t>
            </w:r>
          </w:p>
        </w:tc>
      </w:tr>
      <w:tr w:rsidR="003100FE" w14:paraId="50474CDD"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506F4B"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7CA909A"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11A1D45"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1E191D1"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A3F025"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D408BFE" w14:textId="77777777" w:rsidR="003100FE" w:rsidRDefault="003100FE" w:rsidP="00023EDA">
            <w:pPr>
              <w:jc w:val="both"/>
            </w:pPr>
            <w:r>
              <w:t>---</w:t>
            </w:r>
          </w:p>
        </w:tc>
      </w:tr>
      <w:tr w:rsidR="003100FE" w14:paraId="0D2EA044"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5C9FF6"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718CDD"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535D4B9" w14:textId="77777777" w:rsidR="003100FE" w:rsidRDefault="003100FE" w:rsidP="00023EDA">
            <w:pPr>
              <w:jc w:val="both"/>
              <w:rPr>
                <w:b/>
              </w:rPr>
            </w:pPr>
            <w:r>
              <w:rPr>
                <w:b/>
              </w:rPr>
              <w:t>rozsah</w:t>
            </w:r>
          </w:p>
        </w:tc>
      </w:tr>
      <w:tr w:rsidR="003100FE" w14:paraId="58EAEDF4"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50C70920"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7EB5E1D8"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2A617C7" w14:textId="77777777" w:rsidR="003100FE" w:rsidRDefault="003100FE" w:rsidP="00023EDA">
            <w:pPr>
              <w:jc w:val="both"/>
            </w:pPr>
            <w:r>
              <w:t>---</w:t>
            </w:r>
          </w:p>
        </w:tc>
      </w:tr>
      <w:tr w:rsidR="003100FE" w14:paraId="3A392379"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47B7A07A"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A94454E"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533AB22" w14:textId="77777777" w:rsidR="003100FE" w:rsidRDefault="003100FE" w:rsidP="00023EDA">
            <w:pPr>
              <w:jc w:val="both"/>
            </w:pPr>
          </w:p>
        </w:tc>
      </w:tr>
      <w:tr w:rsidR="003100FE" w14:paraId="120026A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D12B6EB"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0399ABB9"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5FD624F4" w14:textId="77777777" w:rsidR="00785E81" w:rsidRDefault="00785E81" w:rsidP="00785E81">
            <w:pPr>
              <w:spacing w:before="120" w:after="60"/>
              <w:jc w:val="both"/>
              <w:rPr>
                <w:b/>
                <w:highlight w:val="yellow"/>
                <w:u w:val="single"/>
              </w:rPr>
            </w:pPr>
            <w:r>
              <w:t xml:space="preserve">Composite Materials </w:t>
            </w:r>
            <w:r>
              <w:rPr>
                <w:shd w:val="clear" w:color="auto" w:fill="FFFFFF"/>
              </w:rPr>
              <w:t>(garant)</w:t>
            </w:r>
          </w:p>
          <w:p w14:paraId="2AD84B09" w14:textId="079C6573" w:rsidR="00C549C1" w:rsidRDefault="00785E81" w:rsidP="00785E81">
            <w:pPr>
              <w:spacing w:before="60" w:after="120"/>
              <w:jc w:val="both"/>
            </w:pPr>
            <w:r w:rsidRPr="00B2196C">
              <w:t>Electrical and Magnetics Properties of Materials</w:t>
            </w:r>
            <w:r w:rsidRPr="00B2196C">
              <w:rPr>
                <w:spacing w:val="-2"/>
              </w:rPr>
              <w:t xml:space="preserve">  </w:t>
            </w:r>
            <w:r w:rsidR="008C1ECB">
              <w:rPr>
                <w:shd w:val="clear" w:color="auto" w:fill="FFFFFF"/>
              </w:rPr>
              <w:t>(garant)</w:t>
            </w:r>
          </w:p>
          <w:p w14:paraId="4E96A08A"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5403F2E9"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95D86AA" w14:textId="77777777" w:rsidR="003100FE" w:rsidRDefault="003100FE" w:rsidP="00023EDA">
            <w:pPr>
              <w:jc w:val="both"/>
            </w:pPr>
            <w:r>
              <w:rPr>
                <w:b/>
              </w:rPr>
              <w:t xml:space="preserve">Údaje o vzdělání na VŠ </w:t>
            </w:r>
          </w:p>
        </w:tc>
      </w:tr>
      <w:tr w:rsidR="003100FE" w14:paraId="0265B070"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68AB59A" w14:textId="77777777" w:rsidR="003100FE" w:rsidRDefault="00C549C1" w:rsidP="00C549C1">
            <w:pPr>
              <w:spacing w:before="120" w:after="120"/>
              <w:jc w:val="both"/>
              <w:rPr>
                <w:b/>
              </w:rPr>
            </w:pPr>
            <w:r w:rsidRPr="0064019E">
              <w:rPr>
                <w:kern w:val="1"/>
              </w:rPr>
              <w:t>2000: VUT Brno, FT, SP Chemie a technologie materiálů, obor Technologie makromolekulárních látek, Ph.D.</w:t>
            </w:r>
          </w:p>
        </w:tc>
      </w:tr>
      <w:tr w:rsidR="003100FE" w14:paraId="18B9474A"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22E63D9" w14:textId="77777777" w:rsidR="003100FE" w:rsidRDefault="003100FE" w:rsidP="00023EDA">
            <w:pPr>
              <w:jc w:val="both"/>
              <w:rPr>
                <w:b/>
              </w:rPr>
            </w:pPr>
            <w:r>
              <w:rPr>
                <w:b/>
              </w:rPr>
              <w:t>Údaje o odborném působení od absolvování VŠ</w:t>
            </w:r>
          </w:p>
        </w:tc>
      </w:tr>
      <w:tr w:rsidR="003100FE" w14:paraId="298FDA36" w14:textId="77777777" w:rsidTr="00B7684B">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16F0A8FE" w14:textId="77777777" w:rsidR="003100FE" w:rsidRDefault="00C549C1" w:rsidP="00C549C1">
            <w:pPr>
              <w:spacing w:before="120" w:after="120"/>
              <w:jc w:val="both"/>
            </w:pPr>
            <w:r w:rsidRPr="0064019E">
              <w:rPr>
                <w:kern w:val="1"/>
              </w:rPr>
              <w:t>1999</w:t>
            </w:r>
            <w:r w:rsidRPr="0064019E">
              <w:rPr>
                <w:b/>
                <w:bCs/>
                <w:kern w:val="1"/>
              </w:rPr>
              <w:t xml:space="preserve"> –</w:t>
            </w:r>
            <w:r w:rsidRPr="0064019E">
              <w:rPr>
                <w:kern w:val="1"/>
              </w:rPr>
              <w:t xml:space="preserve"> dosud: VUT Brno (od r. 2001 UTB Zlín), FT, Centrum polymerních materiálů, vědecko-výzkumný pracovník, od r. 2007 docent, od r. 2007 statutární zástupce ředitele Centra polymerních materiálů</w:t>
            </w:r>
          </w:p>
        </w:tc>
      </w:tr>
      <w:tr w:rsidR="003100FE" w14:paraId="087E1B87"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EB31D77" w14:textId="77777777" w:rsidR="003100FE" w:rsidRDefault="003100FE" w:rsidP="00023EDA">
            <w:pPr>
              <w:jc w:val="both"/>
            </w:pPr>
            <w:r>
              <w:rPr>
                <w:b/>
              </w:rPr>
              <w:t>Zkušenosti s vedením kvalifikačních a rigorózních prací</w:t>
            </w:r>
          </w:p>
        </w:tc>
      </w:tr>
      <w:tr w:rsidR="003100FE" w:rsidRPr="00D6509E" w14:paraId="40F644AA"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68F2AD7B"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C549C1" w:rsidRPr="00C549C1">
              <w:rPr>
                <w:b/>
                <w:sz w:val="20"/>
                <w:szCs w:val="20"/>
                <w:lang w:val="cs-CZ" w:eastAsia="cs-CZ"/>
              </w:rPr>
              <w:t>2</w:t>
            </w:r>
            <w:r w:rsidR="00C549C1" w:rsidRPr="00C549C1">
              <w:rPr>
                <w:sz w:val="20"/>
                <w:szCs w:val="20"/>
                <w:lang w:val="cs-CZ" w:eastAsia="cs-CZ"/>
              </w:rPr>
              <w:t xml:space="preserve"> DP, </w:t>
            </w:r>
            <w:r w:rsidR="00C549C1" w:rsidRPr="00C549C1">
              <w:rPr>
                <w:b/>
                <w:sz w:val="20"/>
                <w:szCs w:val="20"/>
                <w:lang w:val="cs-CZ" w:eastAsia="cs-CZ"/>
              </w:rPr>
              <w:t xml:space="preserve">1 </w:t>
            </w:r>
            <w:r w:rsidR="00C549C1" w:rsidRPr="00C549C1">
              <w:rPr>
                <w:sz w:val="20"/>
                <w:szCs w:val="20"/>
                <w:lang w:val="cs-CZ" w:eastAsia="cs-CZ"/>
              </w:rPr>
              <w:t>DisP.</w:t>
            </w:r>
          </w:p>
        </w:tc>
      </w:tr>
      <w:tr w:rsidR="003B3A9A" w14:paraId="3443F92E"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B506B3"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CECBCF"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96D8250"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92D2727" w14:textId="77777777" w:rsidR="003100FE" w:rsidRDefault="003100FE" w:rsidP="00023EDA">
            <w:pPr>
              <w:jc w:val="both"/>
              <w:rPr>
                <w:b/>
              </w:rPr>
            </w:pPr>
            <w:r>
              <w:rPr>
                <w:b/>
              </w:rPr>
              <w:t>Ohlasy publikací</w:t>
            </w:r>
          </w:p>
        </w:tc>
      </w:tr>
      <w:tr w:rsidR="003B3A9A" w14:paraId="1501518D"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2EBB36C6" w14:textId="77777777" w:rsidR="003100FE" w:rsidRPr="00827804" w:rsidRDefault="003100FE" w:rsidP="00C549C1">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F311455" w14:textId="77777777" w:rsidR="003100FE" w:rsidRPr="00827804" w:rsidRDefault="003100FE" w:rsidP="00C549C1">
            <w:pPr>
              <w:pStyle w:val="western"/>
              <w:spacing w:before="40" w:beforeAutospacing="0" w:after="40" w:line="240" w:lineRule="auto"/>
            </w:pPr>
            <w:r w:rsidRPr="00827804">
              <w:t>20</w:t>
            </w:r>
            <w:r w:rsidR="00C549C1">
              <w:t>07</w:t>
            </w:r>
          </w:p>
        </w:tc>
        <w:tc>
          <w:tcPr>
            <w:tcW w:w="2054" w:type="dxa"/>
            <w:gridSpan w:val="3"/>
            <w:tcBorders>
              <w:top w:val="single" w:sz="4" w:space="0" w:color="auto"/>
              <w:left w:val="single" w:sz="4" w:space="0" w:color="auto"/>
              <w:bottom w:val="single" w:sz="4" w:space="0" w:color="auto"/>
              <w:right w:val="single" w:sz="12" w:space="0" w:color="auto"/>
            </w:tcBorders>
          </w:tcPr>
          <w:p w14:paraId="78E5E8E0" w14:textId="77777777" w:rsidR="003100FE" w:rsidRPr="00827804" w:rsidRDefault="003100FE" w:rsidP="00C549C1">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723DE13"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0B4CC1"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1A8C5764" w14:textId="77777777" w:rsidR="003100FE" w:rsidRDefault="003100FE" w:rsidP="00023EDA">
            <w:pPr>
              <w:jc w:val="both"/>
            </w:pPr>
            <w:r>
              <w:rPr>
                <w:b/>
                <w:sz w:val="18"/>
              </w:rPr>
              <w:t>ostatní</w:t>
            </w:r>
          </w:p>
        </w:tc>
      </w:tr>
      <w:tr w:rsidR="003B3A9A" w:rsidRPr="002856CE" w14:paraId="484484C1"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A246DE" w14:textId="77777777" w:rsidR="00C549C1" w:rsidRDefault="00C549C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8598C6" w14:textId="77777777" w:rsidR="00C549C1" w:rsidRDefault="00C549C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A42D3F3" w14:textId="77777777" w:rsidR="00C549C1" w:rsidRDefault="00C549C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0C9D9F6" w14:textId="77777777" w:rsidR="00C549C1" w:rsidRPr="0047385A" w:rsidRDefault="00C549C1" w:rsidP="00023EDA">
            <w:pPr>
              <w:pStyle w:val="western"/>
              <w:spacing w:before="40" w:beforeAutospacing="0"/>
              <w:ind w:left="57"/>
              <w:rPr>
                <w:b/>
              </w:rPr>
            </w:pPr>
            <w:r w:rsidRPr="00F61094">
              <w:rPr>
                <w:b/>
              </w:rPr>
              <w:t>5</w:t>
            </w:r>
            <w:r>
              <w:rPr>
                <w:b/>
              </w:rPr>
              <w:t>64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ABB6D30" w14:textId="77777777" w:rsidR="00C549C1" w:rsidRPr="0047385A" w:rsidRDefault="00C549C1" w:rsidP="00023EDA">
            <w:pPr>
              <w:pStyle w:val="western"/>
              <w:spacing w:before="40" w:beforeAutospacing="0"/>
              <w:ind w:left="57"/>
              <w:rPr>
                <w:b/>
              </w:rPr>
            </w:pPr>
            <w:r w:rsidRPr="00F61094">
              <w:rPr>
                <w:b/>
              </w:rPr>
              <w:t>6</w:t>
            </w:r>
            <w:r>
              <w:rPr>
                <w:b/>
              </w:rPr>
              <w:t>01</w:t>
            </w:r>
          </w:p>
        </w:tc>
        <w:tc>
          <w:tcPr>
            <w:tcW w:w="815" w:type="dxa"/>
            <w:vMerge w:val="restart"/>
            <w:tcBorders>
              <w:top w:val="single" w:sz="4" w:space="0" w:color="auto"/>
              <w:left w:val="single" w:sz="4" w:space="0" w:color="auto"/>
              <w:bottom w:val="single" w:sz="4" w:space="0" w:color="auto"/>
              <w:right w:val="single" w:sz="4" w:space="0" w:color="auto"/>
            </w:tcBorders>
          </w:tcPr>
          <w:p w14:paraId="13589478" w14:textId="77777777" w:rsidR="00C549C1" w:rsidRPr="002856CE" w:rsidRDefault="00C549C1" w:rsidP="00023EDA">
            <w:pPr>
              <w:pStyle w:val="western"/>
              <w:spacing w:before="40" w:beforeAutospacing="0" w:line="240" w:lineRule="auto"/>
              <w:ind w:left="57" w:right="57"/>
              <w:rPr>
                <w:b/>
                <w:sz w:val="18"/>
                <w:szCs w:val="18"/>
              </w:rPr>
            </w:pPr>
            <w:r w:rsidRPr="002856CE">
              <w:rPr>
                <w:b/>
                <w:sz w:val="18"/>
                <w:szCs w:val="18"/>
              </w:rPr>
              <w:t>neevid.</w:t>
            </w:r>
          </w:p>
        </w:tc>
      </w:tr>
      <w:tr w:rsidR="003100FE" w14:paraId="72C9FF9F"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07A5ACB2" w14:textId="77777777" w:rsidR="003100FE" w:rsidRDefault="003100F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79DECE33" w14:textId="77777777" w:rsidR="003100FE" w:rsidRDefault="003100F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73997ACD" w14:textId="77777777" w:rsidR="003100FE" w:rsidRDefault="003100F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62090979"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FBD62AB"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F7EE953" w14:textId="77777777" w:rsidR="003100FE" w:rsidRDefault="003100FE" w:rsidP="00023EDA">
            <w:pPr>
              <w:rPr>
                <w:b/>
              </w:rPr>
            </w:pPr>
          </w:p>
        </w:tc>
      </w:tr>
      <w:tr w:rsidR="003100FE" w14:paraId="72676BF9"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A607B4F"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1C3EEA25"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04A62D57" w14:textId="77777777" w:rsidR="00C549C1" w:rsidRPr="0064019E" w:rsidRDefault="00C549C1" w:rsidP="00C549C1">
            <w:pPr>
              <w:suppressAutoHyphens/>
              <w:spacing w:before="120" w:after="120"/>
              <w:jc w:val="both"/>
              <w:textAlignment w:val="top"/>
            </w:pPr>
            <w:r w:rsidRPr="0064019E">
              <w:rPr>
                <w:b/>
              </w:rPr>
              <w:t>VILČÁKOVÁ, J. (35%)</w:t>
            </w:r>
            <w:r w:rsidRPr="0064019E">
              <w:t xml:space="preserve">, KUTĚJOVÁ, L., JURČA, M., MOUČKA, R., VÍCHA, R., SEDLAČÍK, M., KOVALCIK, A., MACHOVSKÝ, M., KAZANTSEVA, N.: Enhanced Charpy impact strength of epoxy resin modified with vinyl-terminated polydimethylsiloxane. </w:t>
            </w:r>
            <w:r w:rsidRPr="0064019E">
              <w:rPr>
                <w:i/>
              </w:rPr>
              <w:t xml:space="preserve">Journal of Applied Polymer Science </w:t>
            </w:r>
            <w:r w:rsidRPr="0064019E">
              <w:t xml:space="preserve">135(4), Art. No. 45720, </w:t>
            </w:r>
            <w:r w:rsidRPr="0064019E">
              <w:rPr>
                <w:b/>
              </w:rPr>
              <w:t>2018</w:t>
            </w:r>
            <w:r w:rsidRPr="0064019E">
              <w:t>. DOI 10.1002/app.45720.</w:t>
            </w:r>
          </w:p>
          <w:p w14:paraId="76261C13" w14:textId="77777777" w:rsidR="00C549C1" w:rsidRPr="0064019E" w:rsidRDefault="00C549C1" w:rsidP="00C549C1">
            <w:pPr>
              <w:suppressAutoHyphens/>
              <w:spacing w:before="120" w:after="120"/>
              <w:jc w:val="both"/>
              <w:textAlignment w:val="top"/>
            </w:pPr>
            <w:r w:rsidRPr="0064019E">
              <w:t xml:space="preserve">McFARLANE, M.T., ZDYRKO, B., BANDERA, Y., WORLEY, D., KLEP, O., JURČA, M., TONKIN, C., FOULGER, S.H., </w:t>
            </w:r>
            <w:r w:rsidRPr="0064019E">
              <w:rPr>
                <w:b/>
              </w:rPr>
              <w:t>VILČÁKOVÁ, J. (20%)</w:t>
            </w:r>
            <w:r w:rsidRPr="0064019E">
              <w:t xml:space="preserve">, SÁHA, P., PFLEGER, J.: Design rules for carbazole derivatized n-alkyl methacrylate polymeric memristors. </w:t>
            </w:r>
            <w:r w:rsidRPr="0064019E">
              <w:rPr>
                <w:i/>
              </w:rPr>
              <w:t>Journal of Materials Chemistry C</w:t>
            </w:r>
            <w:r w:rsidRPr="0064019E">
              <w:t xml:space="preserve"> 6(10), 2533-2545, </w:t>
            </w:r>
            <w:r w:rsidRPr="0064019E">
              <w:rPr>
                <w:b/>
              </w:rPr>
              <w:t>2018</w:t>
            </w:r>
            <w:r w:rsidRPr="0064019E">
              <w:t>. DOI 10.1039/C7TC05001A.</w:t>
            </w:r>
          </w:p>
          <w:p w14:paraId="2F0FEAF5" w14:textId="77777777" w:rsidR="00C549C1" w:rsidRPr="0064019E" w:rsidRDefault="00C549C1" w:rsidP="00C549C1">
            <w:pPr>
              <w:suppressAutoHyphens/>
              <w:spacing w:before="120" w:after="120"/>
              <w:jc w:val="both"/>
              <w:textAlignment w:val="top"/>
            </w:pPr>
            <w:r w:rsidRPr="0064019E">
              <w:t xml:space="preserve">YADAV, R.S., KUŘITKA, I., </w:t>
            </w:r>
            <w:r w:rsidRPr="0064019E">
              <w:rPr>
                <w:b/>
              </w:rPr>
              <w:t>VILČÁKOVÁ, J. (20%)</w:t>
            </w:r>
            <w:r w:rsidRPr="0064019E">
              <w:t>, HAVLICA, J., MASILKO, J., KALINA, L., TKACZ, J., HAJDÚCHOVÁ, M., ENEV, V.: Structural, dielectric, electrical and magnetic properties of CuFe</w:t>
            </w:r>
            <w:r w:rsidRPr="0064019E">
              <w:rPr>
                <w:vertAlign w:val="subscript"/>
              </w:rPr>
              <w:t>2</w:t>
            </w:r>
            <w:r w:rsidRPr="0064019E">
              <w:t>O</w:t>
            </w:r>
            <w:r w:rsidRPr="0064019E">
              <w:rPr>
                <w:vertAlign w:val="subscript"/>
              </w:rPr>
              <w:t>4</w:t>
            </w:r>
            <w:r w:rsidRPr="0064019E">
              <w:t xml:space="preserve"> nanoparticles synthesized by honey mediated sol–gel combustion method and annealing effect. </w:t>
            </w:r>
            <w:r w:rsidRPr="0064019E">
              <w:rPr>
                <w:i/>
              </w:rPr>
              <w:t>Journal of Materials Science: Materials in Electronics</w:t>
            </w:r>
            <w:r w:rsidRPr="0064019E">
              <w:t xml:space="preserve"> 28(8), 6245-6261, </w:t>
            </w:r>
            <w:r w:rsidRPr="0064019E">
              <w:rPr>
                <w:b/>
              </w:rPr>
              <w:t>2017</w:t>
            </w:r>
            <w:r w:rsidRPr="0064019E">
              <w:t>. DOI 10.1007/s10854-016-6305-4.</w:t>
            </w:r>
          </w:p>
          <w:p w14:paraId="10B57BC5" w14:textId="77777777" w:rsidR="00C549C1" w:rsidRPr="0064019E" w:rsidRDefault="004D1230" w:rsidP="00C549C1">
            <w:pPr>
              <w:suppressAutoHyphens/>
              <w:spacing w:before="120" w:after="120"/>
              <w:jc w:val="both"/>
              <w:textAlignment w:val="top"/>
              <w:rPr>
                <w:kern w:val="1"/>
              </w:rPr>
            </w:pPr>
            <w:hyperlink r:id="rId142" w:tooltip="Show author details" w:history="1">
              <w:r w:rsidR="00C549C1" w:rsidRPr="0064019E">
                <w:rPr>
                  <w:kern w:val="1"/>
                </w:rPr>
                <w:t>YADAV, R.S.</w:t>
              </w:r>
            </w:hyperlink>
            <w:r w:rsidR="00C549C1" w:rsidRPr="0064019E">
              <w:rPr>
                <w:kern w:val="1"/>
              </w:rPr>
              <w:t>, </w:t>
            </w:r>
            <w:hyperlink r:id="rId143" w:tooltip="Show author details" w:history="1">
              <w:r w:rsidR="00C549C1" w:rsidRPr="0064019E">
                <w:rPr>
                  <w:kern w:val="1"/>
                </w:rPr>
                <w:t>HAVLICA, J.</w:t>
              </w:r>
            </w:hyperlink>
            <w:r w:rsidR="00C549C1" w:rsidRPr="0064019E">
              <w:rPr>
                <w:kern w:val="1"/>
              </w:rPr>
              <w:t>, </w:t>
            </w:r>
            <w:hyperlink r:id="rId144" w:tooltip="Show author details" w:history="1">
              <w:r w:rsidR="00B3788E">
                <w:rPr>
                  <w:kern w:val="1"/>
                </w:rPr>
                <w:t>MA</w:t>
              </w:r>
              <w:r w:rsidR="00C549C1" w:rsidRPr="0064019E">
                <w:rPr>
                  <w:kern w:val="1"/>
                </w:rPr>
                <w:t>SILKO, J.</w:t>
              </w:r>
            </w:hyperlink>
            <w:r w:rsidR="00C549C1" w:rsidRPr="0064019E">
              <w:rPr>
                <w:kern w:val="1"/>
              </w:rPr>
              <w:t>, TKACZ, J.</w:t>
            </w:r>
            <w:r w:rsidR="00B3788E">
              <w:rPr>
                <w:kern w:val="1"/>
              </w:rPr>
              <w:t>,</w:t>
            </w:r>
            <w:r w:rsidR="00C549C1" w:rsidRPr="0064019E">
              <w:rPr>
                <w:kern w:val="1"/>
              </w:rPr>
              <w:t xml:space="preserve"> </w:t>
            </w:r>
            <w:hyperlink r:id="rId145" w:tooltip="Show author details" w:history="1">
              <w:r w:rsidR="00C549C1" w:rsidRPr="0064019E">
                <w:rPr>
                  <w:kern w:val="1"/>
                </w:rPr>
                <w:t>KUŘITKA, I.</w:t>
              </w:r>
            </w:hyperlink>
            <w:r w:rsidR="00C549C1" w:rsidRPr="0064019E">
              <w:rPr>
                <w:kern w:val="1"/>
              </w:rPr>
              <w:t>, </w:t>
            </w:r>
            <w:hyperlink r:id="rId146" w:tooltip="Show author details" w:history="1">
              <w:r w:rsidR="00C549C1" w:rsidRPr="0064019E">
                <w:rPr>
                  <w:b/>
                  <w:kern w:val="1"/>
                </w:rPr>
                <w:t>VILČÁKOVÁ, J.</w:t>
              </w:r>
            </w:hyperlink>
            <w:r w:rsidR="00C549C1" w:rsidRPr="0064019E">
              <w:rPr>
                <w:b/>
                <w:kern w:val="1"/>
              </w:rPr>
              <w:t xml:space="preserve"> (20%)</w:t>
            </w:r>
            <w:r w:rsidR="00C549C1" w:rsidRPr="0064019E">
              <w:rPr>
                <w:kern w:val="1"/>
              </w:rPr>
              <w:t xml:space="preserve">: </w:t>
            </w:r>
            <w:hyperlink r:id="rId147" w:tooltip="Show document details" w:history="1">
              <w:r w:rsidR="00C549C1" w:rsidRPr="0064019E">
                <w:rPr>
                  <w:kern w:val="1"/>
                </w:rPr>
                <w:t>Anneal-tuned structural, dielectric and electrical properties of ZnFe</w:t>
              </w:r>
              <w:r w:rsidR="00C549C1" w:rsidRPr="0064019E">
                <w:rPr>
                  <w:kern w:val="1"/>
                  <w:vertAlign w:val="subscript"/>
                </w:rPr>
                <w:t>2</w:t>
              </w:r>
              <w:r w:rsidR="00C549C1" w:rsidRPr="0064019E">
                <w:rPr>
                  <w:kern w:val="1"/>
                </w:rPr>
                <w:t>O</w:t>
              </w:r>
              <w:r w:rsidR="00C549C1" w:rsidRPr="0064019E">
                <w:rPr>
                  <w:kern w:val="1"/>
                  <w:vertAlign w:val="subscript"/>
                </w:rPr>
                <w:t>4</w:t>
              </w:r>
              <w:r w:rsidR="00C549C1" w:rsidRPr="0064019E">
                <w:rPr>
                  <w:kern w:val="1"/>
                </w:rPr>
                <w:t xml:space="preserve"> nanoparticles synthesized by starch-assisted sol-gel auto-combustion method</w:t>
              </w:r>
            </w:hyperlink>
            <w:r w:rsidR="00C549C1" w:rsidRPr="0064019E">
              <w:rPr>
                <w:kern w:val="1"/>
              </w:rPr>
              <w:t xml:space="preserve">. </w:t>
            </w:r>
            <w:hyperlink r:id="rId148" w:tooltip="Show source title details" w:history="1">
              <w:r w:rsidR="00C549C1" w:rsidRPr="0064019E">
                <w:rPr>
                  <w:i/>
                  <w:kern w:val="1"/>
                </w:rPr>
                <w:t>Journal of Materials Science: Materials in Electronics</w:t>
              </w:r>
            </w:hyperlink>
            <w:r w:rsidR="00C549C1" w:rsidRPr="0064019E">
              <w:rPr>
                <w:kern w:val="1"/>
              </w:rPr>
              <w:t xml:space="preserve"> 27(2), 5912-6002, </w:t>
            </w:r>
            <w:r w:rsidR="00C549C1" w:rsidRPr="0064019E">
              <w:rPr>
                <w:b/>
                <w:kern w:val="1"/>
              </w:rPr>
              <w:t>2016</w:t>
            </w:r>
            <w:r w:rsidR="00C549C1" w:rsidRPr="0064019E">
              <w:rPr>
                <w:kern w:val="1"/>
              </w:rPr>
              <w:t xml:space="preserve">. </w:t>
            </w:r>
          </w:p>
          <w:p w14:paraId="1D59E1FA" w14:textId="77777777" w:rsidR="003100FE" w:rsidRDefault="00C549C1" w:rsidP="00C549C1">
            <w:pPr>
              <w:spacing w:before="120" w:after="120"/>
              <w:jc w:val="both"/>
              <w:rPr>
                <w:b/>
              </w:rPr>
            </w:pPr>
            <w:r w:rsidRPr="0064019E">
              <w:rPr>
                <w:rFonts w:cs="Tahoma"/>
                <w:kern w:val="1"/>
              </w:rPr>
              <w:t xml:space="preserve">SMOLKOVA, I.S., KAZANTSEVA, N.S., BABAYAN, V., SMOLKA, P., PARMAR, H., </w:t>
            </w:r>
            <w:r w:rsidRPr="0064019E">
              <w:rPr>
                <w:rFonts w:cs="Tahoma"/>
                <w:b/>
                <w:kern w:val="1"/>
              </w:rPr>
              <w:t>VILČÁKOVÁ, J. (20%)</w:t>
            </w:r>
            <w:r w:rsidRPr="0064019E">
              <w:rPr>
                <w:rFonts w:cs="Tahoma"/>
                <w:kern w:val="1"/>
              </w:rPr>
              <w:t xml:space="preserve">, SCHNEEWEISS, O., PIZUROVA, N.: Alternating magnetic field energy absorption in the dispersion of iron oxide nanoparticles in a viscous medium. </w:t>
            </w:r>
            <w:r w:rsidRPr="0064019E">
              <w:rPr>
                <w:rFonts w:cs="Tahoma"/>
                <w:i/>
                <w:kern w:val="1"/>
              </w:rPr>
              <w:t>Journal of Magnetism and Magnetic Materials</w:t>
            </w:r>
            <w:r w:rsidRPr="0064019E">
              <w:rPr>
                <w:rFonts w:cs="Tahoma"/>
                <w:kern w:val="1"/>
              </w:rPr>
              <w:t xml:space="preserve"> 374, 508-515,</w:t>
            </w:r>
            <w:r w:rsidRPr="0064019E">
              <w:rPr>
                <w:rFonts w:cs="Arial"/>
                <w:kern w:val="1"/>
              </w:rPr>
              <w:t xml:space="preserve"> </w:t>
            </w:r>
            <w:r w:rsidRPr="0064019E">
              <w:rPr>
                <w:rFonts w:cs="Arial"/>
                <w:b/>
                <w:kern w:val="1"/>
              </w:rPr>
              <w:t>2015</w:t>
            </w:r>
            <w:r w:rsidRPr="0064019E">
              <w:rPr>
                <w:rFonts w:cs="Arial"/>
                <w:kern w:val="1"/>
              </w:rPr>
              <w:t>.</w:t>
            </w:r>
          </w:p>
        </w:tc>
      </w:tr>
      <w:tr w:rsidR="003100FE" w14:paraId="6022FB64"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4A95B5E" w14:textId="77777777" w:rsidR="003100FE" w:rsidRDefault="003100FE" w:rsidP="00023EDA">
            <w:pPr>
              <w:rPr>
                <w:b/>
              </w:rPr>
            </w:pPr>
            <w:r>
              <w:rPr>
                <w:b/>
              </w:rPr>
              <w:t>Působení v zahraničí</w:t>
            </w:r>
          </w:p>
        </w:tc>
      </w:tr>
      <w:tr w:rsidR="003100FE" w14:paraId="7649D4CE"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91307CA" w14:textId="77777777" w:rsidR="00C549C1" w:rsidRPr="0064019E" w:rsidRDefault="00C549C1" w:rsidP="00C549C1">
            <w:pPr>
              <w:shd w:val="clear" w:color="auto" w:fill="FFFFFF"/>
              <w:spacing w:before="120" w:after="60"/>
              <w:rPr>
                <w:color w:val="000000"/>
              </w:rPr>
            </w:pPr>
            <w:r w:rsidRPr="0064019E">
              <w:rPr>
                <w:color w:val="000000"/>
                <w:shd w:val="clear" w:color="auto" w:fill="FFFFFF"/>
              </w:rPr>
              <w:t>1997: Chalmers University of Technology, Göteborg, Švédsko, studijní pobyt (3 měsíce)</w:t>
            </w:r>
          </w:p>
          <w:p w14:paraId="2A1EAFC5" w14:textId="77777777" w:rsidR="003100FE" w:rsidRDefault="00C549C1" w:rsidP="00C549C1">
            <w:pPr>
              <w:spacing w:before="60" w:after="120"/>
              <w:jc w:val="both"/>
              <w:rPr>
                <w:b/>
              </w:rPr>
            </w:pPr>
            <w:r w:rsidRPr="0064019E">
              <w:rPr>
                <w:color w:val="000000"/>
                <w:shd w:val="clear" w:color="auto" w:fill="FFFFFF"/>
              </w:rPr>
              <w:t>2006: Institut radiového inženýrství a elektrotechniky, Moskva, RF, studijní pobyt (3 měsíce)</w:t>
            </w:r>
          </w:p>
        </w:tc>
      </w:tr>
      <w:tr w:rsidR="003100FE" w14:paraId="2608D385"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975E48A"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0ACD45CC"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FB5768"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85528BD" w14:textId="77777777" w:rsidR="003100FE" w:rsidRDefault="003100FE" w:rsidP="00023EDA">
            <w:pPr>
              <w:jc w:val="both"/>
            </w:pPr>
          </w:p>
        </w:tc>
      </w:tr>
    </w:tbl>
    <w:p w14:paraId="608E2C41"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55D81" w14:paraId="214C041C"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BA76EA2" w14:textId="6D65417C" w:rsidR="00455D81" w:rsidRDefault="00455D81" w:rsidP="00023EDA">
            <w:pPr>
              <w:jc w:val="both"/>
              <w:rPr>
                <w:b/>
                <w:sz w:val="28"/>
              </w:rPr>
            </w:pPr>
            <w:r>
              <w:rPr>
                <w:b/>
                <w:sz w:val="28"/>
              </w:rPr>
              <w:lastRenderedPageBreak/>
              <w:t>C-I – Personální zabezpečení</w:t>
            </w:r>
          </w:p>
        </w:tc>
      </w:tr>
      <w:tr w:rsidR="00455D81" w:rsidRPr="00827804" w14:paraId="3C5942D9"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7C46760B" w14:textId="77777777" w:rsidR="00455D81" w:rsidRDefault="00455D81"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62B75F7" w14:textId="77777777" w:rsidR="00455D81" w:rsidRPr="00827804" w:rsidRDefault="00455D81" w:rsidP="00023EDA">
            <w:r w:rsidRPr="00827804">
              <w:t>Univerzita Tomáše Bati ve Zlíně</w:t>
            </w:r>
          </w:p>
        </w:tc>
      </w:tr>
      <w:tr w:rsidR="00455D81" w:rsidRPr="00827804" w14:paraId="5BD8396D"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7664890" w14:textId="77777777" w:rsidR="00455D81" w:rsidRDefault="00455D81"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9FA8BF6" w14:textId="77777777" w:rsidR="00455D81" w:rsidRPr="00827804" w:rsidRDefault="00455D81" w:rsidP="00023EDA">
            <w:r w:rsidRPr="00827804">
              <w:t>Fakulta technologická</w:t>
            </w:r>
          </w:p>
        </w:tc>
      </w:tr>
      <w:tr w:rsidR="00455D81" w14:paraId="43402B5B"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11FFB5E" w14:textId="77777777" w:rsidR="00455D81" w:rsidRDefault="00455D81"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12FB06CA" w14:textId="4BA3B69E" w:rsidR="00455D81" w:rsidRDefault="006D21C5" w:rsidP="00023EDA">
            <w:pPr>
              <w:jc w:val="both"/>
            </w:pPr>
            <w:r>
              <w:t>Technology of Macromolecular Substances</w:t>
            </w:r>
          </w:p>
        </w:tc>
      </w:tr>
      <w:tr w:rsidR="00455D81" w14:paraId="79C92D0F"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FCC0FD6" w14:textId="77777777" w:rsidR="00455D81" w:rsidRDefault="00455D81"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22884D0D" w14:textId="77777777" w:rsidR="00455D81" w:rsidRDefault="00455D81" w:rsidP="00023EDA">
            <w:pPr>
              <w:jc w:val="both"/>
            </w:pPr>
            <w:bookmarkStart w:id="1728" w:name="Zatloukal"/>
            <w:bookmarkEnd w:id="1728"/>
            <w:r w:rsidRPr="00827804">
              <w:rPr>
                <w:b/>
              </w:rPr>
              <w:t>Martin Zatloukal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00AA10" w14:textId="77777777" w:rsidR="00455D81" w:rsidRDefault="00455D81"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E890672" w14:textId="77777777" w:rsidR="00455D81" w:rsidRDefault="00455D81" w:rsidP="00023EDA">
            <w:pPr>
              <w:jc w:val="both"/>
            </w:pPr>
            <w:r>
              <w:t>prof</w:t>
            </w:r>
            <w:r w:rsidRPr="00827804">
              <w:t xml:space="preserve">. Ing., </w:t>
            </w:r>
            <w:r>
              <w:t>Ph.D. DSc.</w:t>
            </w:r>
          </w:p>
        </w:tc>
      </w:tr>
      <w:tr w:rsidR="003B3A9A" w14:paraId="13746AA7"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5D29D00" w14:textId="77777777" w:rsidR="00455D81" w:rsidRDefault="00455D81"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BDDC8E9" w14:textId="77777777" w:rsidR="00455D81" w:rsidRDefault="00455D81" w:rsidP="00023EDA">
            <w:pPr>
              <w:jc w:val="both"/>
            </w:pPr>
            <w:r>
              <w:t>1974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6719086" w14:textId="77777777" w:rsidR="00455D81" w:rsidRDefault="00455D81"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3DC24483" w14:textId="77777777" w:rsidR="00455D81" w:rsidRDefault="00455D81"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0CB3BA4"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FBBEB8D" w14:textId="77777777" w:rsidR="00455D81" w:rsidRDefault="00455D81"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486C6C"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07429CC" w14:textId="77777777" w:rsidR="00455D81" w:rsidRDefault="00455D81" w:rsidP="00023EDA">
            <w:pPr>
              <w:jc w:val="both"/>
            </w:pPr>
            <w:r>
              <w:t>N</w:t>
            </w:r>
          </w:p>
        </w:tc>
      </w:tr>
      <w:tr w:rsidR="00455D81" w14:paraId="4DF67EF7"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2C3F96" w14:textId="77777777" w:rsidR="00455D81" w:rsidRDefault="00455D81"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6090632A" w14:textId="77777777" w:rsidR="00455D81" w:rsidRDefault="00455D81"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E391DE6"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03CB9A7" w14:textId="77777777" w:rsidR="00455D81" w:rsidRDefault="00455D81"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AAFEE2"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F00D4F5" w14:textId="77777777" w:rsidR="00455D81" w:rsidRDefault="00455D81" w:rsidP="00023EDA">
            <w:pPr>
              <w:jc w:val="both"/>
            </w:pPr>
            <w:r>
              <w:t>---</w:t>
            </w:r>
          </w:p>
        </w:tc>
      </w:tr>
      <w:tr w:rsidR="00455D81" w14:paraId="3411134C"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47199E8" w14:textId="77777777" w:rsidR="00455D81" w:rsidRDefault="00455D81"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2A1A66" w14:textId="77777777" w:rsidR="00455D81" w:rsidRDefault="00455D81"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B43689D" w14:textId="77777777" w:rsidR="00455D81" w:rsidRDefault="00455D81" w:rsidP="00023EDA">
            <w:pPr>
              <w:jc w:val="both"/>
              <w:rPr>
                <w:b/>
              </w:rPr>
            </w:pPr>
            <w:r>
              <w:rPr>
                <w:b/>
              </w:rPr>
              <w:t>rozsah</w:t>
            </w:r>
          </w:p>
        </w:tc>
      </w:tr>
      <w:tr w:rsidR="00455D81" w14:paraId="20D6834E"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E1E104C" w14:textId="77777777" w:rsidR="00455D81" w:rsidRDefault="00455D81"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263E43D" w14:textId="77777777" w:rsidR="00455D81" w:rsidRDefault="00455D81"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3D37CD94" w14:textId="77777777" w:rsidR="00455D81" w:rsidRDefault="00455D81" w:rsidP="00023EDA">
            <w:pPr>
              <w:jc w:val="both"/>
            </w:pPr>
            <w:r>
              <w:t>---</w:t>
            </w:r>
          </w:p>
        </w:tc>
      </w:tr>
      <w:tr w:rsidR="00455D81" w14:paraId="77BDD9A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780753" w14:textId="77777777" w:rsidR="00455D81" w:rsidRDefault="00455D81" w:rsidP="00023EDA">
            <w:pPr>
              <w:jc w:val="both"/>
            </w:pPr>
            <w:r>
              <w:rPr>
                <w:b/>
              </w:rPr>
              <w:t>Předměty příslušného studijního programu a způsob zapojení do jejich výuky, příp. další zapojení do uskutečňování studijního programu</w:t>
            </w:r>
          </w:p>
        </w:tc>
      </w:tr>
      <w:tr w:rsidR="00455D81" w:rsidRPr="00D6509E" w14:paraId="6BECE05A"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529A3868" w14:textId="77777777" w:rsidR="00785E81" w:rsidRDefault="00785E81" w:rsidP="00785E81">
            <w:pPr>
              <w:spacing w:before="120" w:after="60"/>
              <w:jc w:val="both"/>
              <w:rPr>
                <w:shd w:val="clear" w:color="auto" w:fill="FFFFFF"/>
              </w:rPr>
            </w:pPr>
            <w:r w:rsidRPr="00B2196C">
              <w:t xml:space="preserve">General and Applied Rheology </w:t>
            </w:r>
            <w:r>
              <w:rPr>
                <w:shd w:val="clear" w:color="auto" w:fill="FFFFFF"/>
              </w:rPr>
              <w:t>(garant)</w:t>
            </w:r>
          </w:p>
          <w:p w14:paraId="49531DED" w14:textId="1FDA637B" w:rsidR="00455D81" w:rsidRDefault="00785E81" w:rsidP="00785E81">
            <w:pPr>
              <w:spacing w:before="60" w:after="60"/>
              <w:jc w:val="both"/>
              <w:rPr>
                <w:shd w:val="clear" w:color="auto" w:fill="FFFFFF"/>
              </w:rPr>
            </w:pPr>
            <w:r w:rsidRPr="00B2196C">
              <w:t>Modeling of Polymer Processing</w:t>
            </w:r>
            <w:r w:rsidRPr="00B2196C">
              <w:rPr>
                <w:spacing w:val="-2"/>
              </w:rPr>
              <w:t xml:space="preserve"> </w:t>
            </w:r>
            <w:r w:rsidR="008C1ECB">
              <w:rPr>
                <w:shd w:val="clear" w:color="auto" w:fill="FFFFFF"/>
              </w:rPr>
              <w:t>(garant)</w:t>
            </w:r>
          </w:p>
          <w:p w14:paraId="3D1E4122" w14:textId="71A60512" w:rsidR="00455D81" w:rsidRDefault="00785E81" w:rsidP="00785E81">
            <w:pPr>
              <w:spacing w:before="60" w:after="120"/>
              <w:jc w:val="both"/>
            </w:pPr>
            <w:r>
              <w:t>Polymer Engineering</w:t>
            </w:r>
            <w:r w:rsidR="00455D81" w:rsidRPr="0064019E">
              <w:t xml:space="preserve"> </w:t>
            </w:r>
            <w:r w:rsidR="008C1ECB">
              <w:rPr>
                <w:shd w:val="clear" w:color="auto" w:fill="FFFFFF"/>
              </w:rPr>
              <w:t>(garant)</w:t>
            </w:r>
          </w:p>
          <w:p w14:paraId="4CB58CF1" w14:textId="77777777" w:rsidR="00455D81" w:rsidRPr="00D6509E" w:rsidRDefault="00455D81" w:rsidP="003C51CE">
            <w:pPr>
              <w:spacing w:before="120" w:after="120"/>
              <w:jc w:val="both"/>
              <w:rPr>
                <w:b/>
                <w:u w:val="single"/>
              </w:rPr>
            </w:pPr>
            <w:r w:rsidRPr="007F3FD2">
              <w:rPr>
                <w:b/>
                <w:u w:val="single"/>
              </w:rPr>
              <w:t>Školitel, vyučující, člen oborové rady</w:t>
            </w:r>
          </w:p>
        </w:tc>
      </w:tr>
      <w:tr w:rsidR="00455D81" w14:paraId="1C08E98D"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67BEA0" w14:textId="77777777" w:rsidR="00455D81" w:rsidRDefault="00455D81" w:rsidP="00023EDA">
            <w:pPr>
              <w:jc w:val="both"/>
            </w:pPr>
            <w:r>
              <w:rPr>
                <w:b/>
              </w:rPr>
              <w:t xml:space="preserve">Údaje o vzdělání na VŠ </w:t>
            </w:r>
          </w:p>
        </w:tc>
      </w:tr>
      <w:tr w:rsidR="00455D81" w14:paraId="237F097E"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1CF48F94" w14:textId="77777777" w:rsidR="00455D81" w:rsidRPr="00827804" w:rsidRDefault="00455D81" w:rsidP="0026245F">
            <w:pPr>
              <w:suppressAutoHyphens/>
              <w:spacing w:before="80" w:after="40"/>
              <w:jc w:val="both"/>
              <w:rPr>
                <w:kern w:val="1"/>
              </w:rPr>
            </w:pPr>
            <w:r w:rsidRPr="00827804">
              <w:rPr>
                <w:kern w:val="1"/>
              </w:rPr>
              <w:t xml:space="preserve">2000: VUT Brno, FT Zlín, SP Chemie a technologie materiálů, obor Technologie makromolekulárních látek, Ph.D. </w:t>
            </w:r>
          </w:p>
          <w:p w14:paraId="6D34F3EF" w14:textId="77777777" w:rsidR="00455D81" w:rsidRDefault="00455D81" w:rsidP="0026245F">
            <w:pPr>
              <w:spacing w:before="120" w:after="80"/>
              <w:jc w:val="both"/>
              <w:rPr>
                <w:b/>
              </w:rPr>
            </w:pPr>
            <w:r w:rsidRPr="00827804">
              <w:rPr>
                <w:kern w:val="1"/>
              </w:rPr>
              <w:t>2014: AV ČR, Skupina věd Chemické, vědní obor Makromolekulární chemie, DSc.</w:t>
            </w:r>
          </w:p>
        </w:tc>
      </w:tr>
      <w:tr w:rsidR="00455D81" w14:paraId="083B3675"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B9BEF61" w14:textId="77777777" w:rsidR="00455D81" w:rsidRDefault="00455D81" w:rsidP="00023EDA">
            <w:pPr>
              <w:jc w:val="both"/>
              <w:rPr>
                <w:b/>
              </w:rPr>
            </w:pPr>
            <w:r>
              <w:rPr>
                <w:b/>
              </w:rPr>
              <w:t>Údaje o odborném působení od absolvování VŠ</w:t>
            </w:r>
          </w:p>
        </w:tc>
      </w:tr>
      <w:tr w:rsidR="00455D81" w14:paraId="377B040E" w14:textId="77777777" w:rsidTr="00B7684B">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62A4CE4A" w14:textId="77777777" w:rsidR="00455D81" w:rsidRDefault="00455D81" w:rsidP="0026245F">
            <w:pPr>
              <w:spacing w:before="80" w:after="120"/>
              <w:jc w:val="both"/>
              <w:rPr>
                <w:kern w:val="1"/>
              </w:rPr>
            </w:pPr>
            <w:r w:rsidRPr="00827804">
              <w:rPr>
                <w:kern w:val="1"/>
              </w:rPr>
              <w:t>1999 – dosud: UTB Zlín, FT, Centrum polymerních materiálů, vědecko-výzkumný pracovník, od r. 2003 docent, od r. 2007 profesor</w:t>
            </w:r>
          </w:p>
          <w:p w14:paraId="678AD807" w14:textId="77777777" w:rsidR="008E0869" w:rsidRDefault="008E0869" w:rsidP="00455D81">
            <w:pPr>
              <w:spacing w:before="120"/>
              <w:jc w:val="both"/>
              <w:rPr>
                <w:rFonts w:cs="Cambria"/>
              </w:rPr>
            </w:pPr>
            <w:r w:rsidRPr="00902FE5">
              <w:t xml:space="preserve">Přehled garantovaných SP (SO) v období </w:t>
            </w:r>
            <w:r>
              <w:t>2009 – 2018</w:t>
            </w:r>
            <w:r w:rsidRPr="00902FE5">
              <w:t xml:space="preserve">: </w:t>
            </w:r>
            <w:r w:rsidRPr="00A956E0">
              <w:rPr>
                <w:rFonts w:cs="Cambria"/>
                <w:b/>
              </w:rPr>
              <w:t>UTB Zlín</w:t>
            </w:r>
            <w:r w:rsidRPr="00A956E0">
              <w:rPr>
                <w:rFonts w:cs="Cambria"/>
              </w:rPr>
              <w:t>, FT, doktorský SP Chemie a technologie materiálů, SO Technologie makromolekulárních látek (2010 – dosud)</w:t>
            </w:r>
          </w:p>
          <w:p w14:paraId="548E7B01" w14:textId="77777777" w:rsidR="00455D81" w:rsidRDefault="00455D81" w:rsidP="00455D81">
            <w:pPr>
              <w:spacing w:before="120"/>
              <w:jc w:val="both"/>
              <w:rPr>
                <w:kern w:val="2"/>
              </w:rPr>
            </w:pPr>
            <w:r>
              <w:rPr>
                <w:kern w:val="2"/>
              </w:rPr>
              <w:t>Další odborné zkušenosti:</w:t>
            </w:r>
          </w:p>
          <w:p w14:paraId="7911B5DE" w14:textId="77777777" w:rsidR="0026245F" w:rsidRDefault="00455D81" w:rsidP="008E0869">
            <w:pPr>
              <w:spacing w:before="40" w:after="120"/>
              <w:jc w:val="both"/>
            </w:pPr>
            <w:r w:rsidRPr="00E52CAB">
              <w:rPr>
                <w:rFonts w:cs="Cambria"/>
              </w:rPr>
              <w:t>Člen edičních rad časopisů:</w:t>
            </w:r>
            <w:r>
              <w:rPr>
                <w:rFonts w:cs="Cambria"/>
                <w:b/>
              </w:rPr>
              <w:t xml:space="preserve"> </w:t>
            </w:r>
            <w:r w:rsidRPr="00E52CAB">
              <w:rPr>
                <w:rFonts w:cs="Cambria"/>
                <w:b/>
              </w:rPr>
              <w:t>Physics of Fluids</w:t>
            </w:r>
            <w:r w:rsidRPr="00E52CAB">
              <w:rPr>
                <w:rFonts w:cs="Cambria"/>
              </w:rPr>
              <w:t>, IF</w:t>
            </w:r>
            <w:r w:rsidRPr="00E52CAB">
              <w:rPr>
                <w:rFonts w:cs="Cambria"/>
                <w:vertAlign w:val="subscript"/>
              </w:rPr>
              <w:t>2017</w:t>
            </w:r>
            <w:r w:rsidRPr="00E52CAB">
              <w:rPr>
                <w:rFonts w:cs="Cambria"/>
              </w:rPr>
              <w:t>=2.279 (od r. 2017)</w:t>
            </w:r>
            <w:r w:rsidRPr="00E52CAB">
              <w:rPr>
                <w:rFonts w:cs="Cambria"/>
                <w:lang w:val="en-US"/>
              </w:rPr>
              <w:t xml:space="preserve">; </w:t>
            </w:r>
            <w:r w:rsidRPr="00E52CAB">
              <w:rPr>
                <w:rFonts w:cs="Cambria"/>
                <w:b/>
              </w:rPr>
              <w:t>Advances in Polymer Technology</w:t>
            </w:r>
            <w:r w:rsidRPr="00E52CAB">
              <w:rPr>
                <w:rFonts w:cs="Cambria"/>
              </w:rPr>
              <w:t>, IF</w:t>
            </w:r>
            <w:r w:rsidRPr="00E52CAB">
              <w:rPr>
                <w:rFonts w:cs="Cambria"/>
                <w:vertAlign w:val="subscript"/>
              </w:rPr>
              <w:t>2017</w:t>
            </w:r>
            <w:r w:rsidRPr="00E52CAB">
              <w:rPr>
                <w:rFonts w:cs="Cambria"/>
              </w:rPr>
              <w:t>=2.073 (od r. 2018)</w:t>
            </w:r>
          </w:p>
        </w:tc>
      </w:tr>
      <w:tr w:rsidR="00455D81" w14:paraId="01CD0989"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557510D" w14:textId="77777777" w:rsidR="00455D81" w:rsidRDefault="00455D81" w:rsidP="00023EDA">
            <w:pPr>
              <w:jc w:val="both"/>
            </w:pPr>
            <w:r>
              <w:rPr>
                <w:b/>
              </w:rPr>
              <w:t>Zkušenosti s vedením kvalifikačních a rigorózních prací</w:t>
            </w:r>
          </w:p>
        </w:tc>
      </w:tr>
      <w:tr w:rsidR="00455D81" w:rsidRPr="00D6509E" w14:paraId="6796EB06"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1F38DE2" w14:textId="7AFA9F63" w:rsidR="00455D81" w:rsidRPr="00D6509E" w:rsidRDefault="00455D81" w:rsidP="00A23DA4">
            <w:pPr>
              <w:pStyle w:val="TableParagraph"/>
              <w:spacing w:before="80" w:after="80"/>
              <w:ind w:left="0"/>
              <w:jc w:val="both"/>
              <w:rPr>
                <w:sz w:val="20"/>
                <w:szCs w:val="20"/>
              </w:rPr>
            </w:pPr>
            <w:r w:rsidRPr="00D6509E">
              <w:rPr>
                <w:sz w:val="20"/>
                <w:szCs w:val="20"/>
                <w:lang w:val="cs-CZ"/>
              </w:rPr>
              <w:t>Počet obhájených prací, které vyučující vedl v období 201</w:t>
            </w:r>
            <w:r w:rsidR="00A23DA4">
              <w:rPr>
                <w:sz w:val="20"/>
                <w:szCs w:val="20"/>
                <w:lang w:val="cs-CZ"/>
              </w:rPr>
              <w:t>4</w:t>
            </w:r>
            <w:r w:rsidRPr="00D6509E">
              <w:rPr>
                <w:sz w:val="20"/>
                <w:szCs w:val="20"/>
                <w:lang w:val="cs-CZ"/>
              </w:rPr>
              <w:t xml:space="preserve"> – 201</w:t>
            </w:r>
            <w:r w:rsidR="00A23DA4">
              <w:rPr>
                <w:sz w:val="20"/>
                <w:szCs w:val="20"/>
                <w:lang w:val="cs-CZ"/>
              </w:rPr>
              <w:t>8</w:t>
            </w:r>
            <w:r w:rsidRPr="00D6509E">
              <w:rPr>
                <w:sz w:val="20"/>
                <w:szCs w:val="20"/>
                <w:lang w:val="cs-CZ"/>
              </w:rPr>
              <w:t xml:space="preserve">: </w:t>
            </w:r>
            <w:r w:rsidR="00A23DA4">
              <w:rPr>
                <w:b/>
                <w:sz w:val="20"/>
                <w:szCs w:val="20"/>
                <w:lang w:val="cs-CZ" w:eastAsia="cs-CZ"/>
              </w:rPr>
              <w:t>2</w:t>
            </w:r>
            <w:r w:rsidR="003C51CE" w:rsidRPr="003C51CE">
              <w:rPr>
                <w:b/>
                <w:sz w:val="20"/>
                <w:szCs w:val="20"/>
                <w:lang w:val="cs-CZ" w:eastAsia="cs-CZ"/>
              </w:rPr>
              <w:t xml:space="preserve"> </w:t>
            </w:r>
            <w:r w:rsidR="003C51CE" w:rsidRPr="003C51CE">
              <w:rPr>
                <w:sz w:val="20"/>
                <w:szCs w:val="20"/>
                <w:lang w:val="cs-CZ" w:eastAsia="cs-CZ"/>
              </w:rPr>
              <w:t>D</w:t>
            </w:r>
            <w:r w:rsidR="00A23DA4">
              <w:rPr>
                <w:sz w:val="20"/>
                <w:szCs w:val="20"/>
                <w:lang w:val="cs-CZ" w:eastAsia="cs-CZ"/>
              </w:rPr>
              <w:t>is</w:t>
            </w:r>
            <w:r w:rsidR="003C51CE" w:rsidRPr="003C51CE">
              <w:rPr>
                <w:sz w:val="20"/>
                <w:szCs w:val="20"/>
                <w:lang w:val="cs-CZ" w:eastAsia="cs-CZ"/>
              </w:rPr>
              <w:t>P</w:t>
            </w:r>
            <w:r w:rsidRPr="003C51CE">
              <w:rPr>
                <w:sz w:val="20"/>
                <w:szCs w:val="20"/>
                <w:lang w:val="cs-CZ" w:eastAsia="cs-CZ"/>
              </w:rPr>
              <w:t>.</w:t>
            </w:r>
          </w:p>
        </w:tc>
      </w:tr>
      <w:tr w:rsidR="003B3A9A" w14:paraId="2D2BA0CB"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C32072" w14:textId="77777777" w:rsidR="00455D81" w:rsidRDefault="00455D81"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C07209"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4E374B8" w14:textId="77777777" w:rsidR="00455D81" w:rsidRDefault="00455D81"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501B28E" w14:textId="77777777" w:rsidR="00455D81" w:rsidRDefault="00455D81" w:rsidP="00023EDA">
            <w:pPr>
              <w:jc w:val="both"/>
              <w:rPr>
                <w:b/>
              </w:rPr>
            </w:pPr>
            <w:r>
              <w:rPr>
                <w:b/>
              </w:rPr>
              <w:t>Ohlasy publikací</w:t>
            </w:r>
          </w:p>
        </w:tc>
      </w:tr>
      <w:tr w:rsidR="003B3A9A" w14:paraId="6B43774D"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7DC44FDA" w14:textId="77777777" w:rsidR="00455D81" w:rsidRPr="00827804" w:rsidRDefault="00455D81"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6F3862AA" w14:textId="77777777" w:rsidR="00455D81" w:rsidRPr="00827804" w:rsidRDefault="00455D81" w:rsidP="00455D81">
            <w:pPr>
              <w:pStyle w:val="western"/>
              <w:spacing w:before="40" w:beforeAutospacing="0" w:after="40" w:line="240" w:lineRule="auto"/>
            </w:pPr>
            <w:r w:rsidRPr="00827804">
              <w:t>20</w:t>
            </w:r>
            <w:r>
              <w:t>03</w:t>
            </w:r>
          </w:p>
        </w:tc>
        <w:tc>
          <w:tcPr>
            <w:tcW w:w="2054" w:type="dxa"/>
            <w:gridSpan w:val="3"/>
            <w:tcBorders>
              <w:top w:val="single" w:sz="4" w:space="0" w:color="auto"/>
              <w:left w:val="single" w:sz="4" w:space="0" w:color="auto"/>
              <w:bottom w:val="single" w:sz="4" w:space="0" w:color="auto"/>
              <w:right w:val="single" w:sz="12" w:space="0" w:color="auto"/>
            </w:tcBorders>
          </w:tcPr>
          <w:p w14:paraId="612E195A" w14:textId="77777777" w:rsidR="00455D81" w:rsidRPr="00827804" w:rsidRDefault="00455D81"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408F8CCE" w14:textId="77777777" w:rsidR="00455D81" w:rsidRDefault="00455D81"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197F05" w14:textId="77777777" w:rsidR="00455D81" w:rsidRDefault="00455D81"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132AC7E6" w14:textId="77777777" w:rsidR="00455D81" w:rsidRDefault="00455D81" w:rsidP="00023EDA">
            <w:pPr>
              <w:jc w:val="both"/>
            </w:pPr>
            <w:r>
              <w:rPr>
                <w:b/>
                <w:sz w:val="18"/>
              </w:rPr>
              <w:t>ostatní</w:t>
            </w:r>
          </w:p>
        </w:tc>
      </w:tr>
      <w:tr w:rsidR="003B3A9A" w:rsidRPr="002856CE" w14:paraId="085612A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44C062" w14:textId="77777777" w:rsidR="00455D81" w:rsidRDefault="00455D8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95295F"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360FD14" w14:textId="77777777" w:rsidR="00455D81" w:rsidRDefault="00455D8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AD99A65" w14:textId="77777777" w:rsidR="00455D81" w:rsidRPr="00F61094" w:rsidRDefault="00455D81" w:rsidP="00023EDA">
            <w:pPr>
              <w:pStyle w:val="western"/>
              <w:spacing w:before="40" w:beforeAutospacing="0"/>
              <w:ind w:left="57"/>
              <w:rPr>
                <w:b/>
              </w:rPr>
            </w:pPr>
            <w:r>
              <w:rPr>
                <w:b/>
              </w:rPr>
              <w:t>639</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904DC06" w14:textId="77777777" w:rsidR="00455D81" w:rsidRPr="00F61094" w:rsidRDefault="00455D81" w:rsidP="00023EDA">
            <w:pPr>
              <w:pStyle w:val="western"/>
              <w:spacing w:before="40" w:beforeAutospacing="0"/>
              <w:ind w:left="57"/>
              <w:rPr>
                <w:b/>
              </w:rPr>
            </w:pPr>
            <w:r>
              <w:rPr>
                <w:b/>
              </w:rPr>
              <w:t>809</w:t>
            </w:r>
          </w:p>
        </w:tc>
        <w:tc>
          <w:tcPr>
            <w:tcW w:w="815" w:type="dxa"/>
            <w:vMerge w:val="restart"/>
            <w:tcBorders>
              <w:top w:val="single" w:sz="4" w:space="0" w:color="auto"/>
              <w:left w:val="single" w:sz="4" w:space="0" w:color="auto"/>
              <w:bottom w:val="single" w:sz="4" w:space="0" w:color="auto"/>
              <w:right w:val="single" w:sz="4" w:space="0" w:color="auto"/>
            </w:tcBorders>
          </w:tcPr>
          <w:p w14:paraId="5A79A905" w14:textId="77777777" w:rsidR="00455D81" w:rsidRPr="002856CE" w:rsidRDefault="00455D81" w:rsidP="00023EDA">
            <w:pPr>
              <w:pStyle w:val="western"/>
              <w:spacing w:before="40" w:beforeAutospacing="0" w:line="240" w:lineRule="auto"/>
              <w:ind w:left="57" w:right="57"/>
              <w:rPr>
                <w:b/>
                <w:sz w:val="18"/>
                <w:szCs w:val="18"/>
              </w:rPr>
            </w:pPr>
            <w:r w:rsidRPr="002856CE">
              <w:rPr>
                <w:b/>
                <w:sz w:val="18"/>
                <w:szCs w:val="18"/>
              </w:rPr>
              <w:t>neevid.</w:t>
            </w:r>
          </w:p>
        </w:tc>
      </w:tr>
      <w:tr w:rsidR="00455D81" w14:paraId="17ED43A9"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916C22C" w14:textId="77777777" w:rsidR="00455D81" w:rsidRPr="00827804" w:rsidRDefault="00455D8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2923F797" w14:textId="77777777" w:rsidR="00455D81" w:rsidRPr="00827804" w:rsidRDefault="00455D81" w:rsidP="00023EDA">
            <w:pPr>
              <w:spacing w:before="40" w:after="40"/>
              <w:jc w:val="both"/>
              <w:rPr>
                <w:sz w:val="24"/>
                <w:szCs w:val="24"/>
              </w:rPr>
            </w:pPr>
            <w:r w:rsidRPr="00827804">
              <w:t>2007</w:t>
            </w:r>
          </w:p>
        </w:tc>
        <w:tc>
          <w:tcPr>
            <w:tcW w:w="2054" w:type="dxa"/>
            <w:gridSpan w:val="3"/>
            <w:tcBorders>
              <w:top w:val="single" w:sz="4" w:space="0" w:color="auto"/>
              <w:left w:val="single" w:sz="4" w:space="0" w:color="auto"/>
              <w:bottom w:val="single" w:sz="4" w:space="0" w:color="auto"/>
              <w:right w:val="single" w:sz="12" w:space="0" w:color="auto"/>
            </w:tcBorders>
          </w:tcPr>
          <w:p w14:paraId="63DE1B05" w14:textId="77777777" w:rsidR="00455D81" w:rsidRPr="00827804" w:rsidRDefault="00455D8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hideMark/>
          </w:tcPr>
          <w:p w14:paraId="5ABF6D60" w14:textId="77777777" w:rsidR="00455D81" w:rsidRDefault="00455D8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14:paraId="7CD3DE8D" w14:textId="77777777" w:rsidR="00455D81" w:rsidRDefault="00455D81" w:rsidP="00023EDA">
            <w:pPr>
              <w:rPr>
                <w:b/>
              </w:rPr>
            </w:pPr>
          </w:p>
        </w:tc>
        <w:tc>
          <w:tcPr>
            <w:tcW w:w="815" w:type="dxa"/>
            <w:vMerge/>
            <w:tcBorders>
              <w:top w:val="single" w:sz="4" w:space="0" w:color="auto"/>
              <w:left w:val="single" w:sz="4" w:space="0" w:color="auto"/>
              <w:bottom w:val="single" w:sz="4" w:space="0" w:color="auto"/>
              <w:right w:val="single" w:sz="4" w:space="0" w:color="auto"/>
            </w:tcBorders>
            <w:hideMark/>
          </w:tcPr>
          <w:p w14:paraId="670DCFE4" w14:textId="77777777" w:rsidR="00455D81" w:rsidRDefault="00455D81" w:rsidP="00023EDA">
            <w:pPr>
              <w:rPr>
                <w:b/>
              </w:rPr>
            </w:pPr>
          </w:p>
        </w:tc>
      </w:tr>
      <w:tr w:rsidR="00455D81" w14:paraId="0CC5AFA5"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449581B" w14:textId="77777777" w:rsidR="00455D81" w:rsidRDefault="00455D81"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455D81" w14:paraId="6AB5AE9E"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16F00A63" w14:textId="77777777" w:rsidR="00455D81" w:rsidRPr="00174F28" w:rsidRDefault="00455D81" w:rsidP="0026245F">
            <w:pPr>
              <w:shd w:val="clear" w:color="auto" w:fill="FFFFFF"/>
              <w:spacing w:before="60" w:after="120"/>
              <w:jc w:val="both"/>
            </w:pPr>
            <w:r w:rsidRPr="00174F28">
              <w:t xml:space="preserve">DRÁBEK, J., </w:t>
            </w:r>
            <w:r w:rsidRPr="00174F28">
              <w:rPr>
                <w:b/>
              </w:rPr>
              <w:t>ZATLOUKAL, M. (47%)</w:t>
            </w:r>
            <w:r w:rsidRPr="00174F28">
              <w:t xml:space="preserve">, MARTYN, M.: </w:t>
            </w:r>
            <w:r w:rsidRPr="00174F28">
              <w:rPr>
                <w:bCs/>
              </w:rPr>
              <w:t>Effect of molecular weight, branching and temperature on dynamics of polypropylene melts at very high shear rates.</w:t>
            </w:r>
            <w:r w:rsidRPr="00174F28">
              <w:rPr>
                <w:bCs/>
                <w:sz w:val="22"/>
              </w:rPr>
              <w:t xml:space="preserve"> </w:t>
            </w:r>
            <w:r w:rsidRPr="00174F28">
              <w:rPr>
                <w:i/>
              </w:rPr>
              <w:t>Polyme</w:t>
            </w:r>
            <w:r w:rsidRPr="00174F28">
              <w:rPr>
                <w:i/>
                <w:lang w:val="en-GB"/>
              </w:rPr>
              <w:t xml:space="preserve">r </w:t>
            </w:r>
            <w:r w:rsidRPr="00174F28">
              <w:rPr>
                <w:bCs/>
              </w:rPr>
              <w:t>144, 179-183, </w:t>
            </w:r>
            <w:r w:rsidRPr="00174F28">
              <w:rPr>
                <w:b/>
                <w:bCs/>
              </w:rPr>
              <w:t>2018</w:t>
            </w:r>
            <w:r w:rsidRPr="00174F28">
              <w:t xml:space="preserve">. </w:t>
            </w:r>
          </w:p>
          <w:p w14:paraId="11CB2959"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(47%)</w:t>
            </w:r>
            <w:r w:rsidRPr="00174F28">
              <w:t xml:space="preserve">, MARTYN, M.: </w:t>
            </w:r>
            <w:r w:rsidRPr="00174F28">
              <w:rPr>
                <w:bCs/>
              </w:rPr>
              <w:t>Effect of molecular weight on secondary Newtonian plateau at high shear rates for linear isotactic melt blown polypropylenes.</w:t>
            </w:r>
            <w:r w:rsidRPr="00174F28">
              <w:t> </w:t>
            </w:r>
            <w:r w:rsidRPr="00174F28">
              <w:rPr>
                <w:i/>
                <w:iCs/>
              </w:rPr>
              <w:t>Journal of Non-Newtonian Fluid Mechanics</w:t>
            </w:r>
            <w:r w:rsidRPr="00174F28">
              <w:t xml:space="preserve"> 251, 107-118, </w:t>
            </w:r>
            <w:r w:rsidRPr="00174F28">
              <w:rPr>
                <w:b/>
              </w:rPr>
              <w:t>2018</w:t>
            </w:r>
            <w:r w:rsidRPr="00174F28">
              <w:t>. </w:t>
            </w:r>
          </w:p>
          <w:p w14:paraId="39FDE358" w14:textId="77777777" w:rsidR="00455D81" w:rsidRPr="00174F28" w:rsidRDefault="00455D81" w:rsidP="00455D81">
            <w:pPr>
              <w:shd w:val="clear" w:color="auto" w:fill="FFFFFF"/>
              <w:spacing w:before="120" w:after="120"/>
              <w:jc w:val="both"/>
              <w:rPr>
                <w:b/>
                <w:bCs/>
                <w:caps/>
              </w:rPr>
            </w:pPr>
            <w:r w:rsidRPr="00174F28">
              <w:rPr>
                <w:b/>
                <w:bCs/>
                <w:caps/>
              </w:rPr>
              <w:t>Zatloukal</w:t>
            </w:r>
            <w:r w:rsidRPr="00174F28">
              <w:rPr>
                <w:b/>
                <w:bCs/>
              </w:rPr>
              <w:t>, M. (100%)</w:t>
            </w:r>
            <w:r w:rsidRPr="00174F28">
              <w:t>: Measurements and modeling of temperature-strain rate dependent uniaxial and planar extensional viscosities for branched LDPE polymer melt. </w:t>
            </w:r>
            <w:r w:rsidRPr="00174F28">
              <w:rPr>
                <w:i/>
              </w:rPr>
              <w:t>Polymer</w:t>
            </w:r>
            <w:r w:rsidRPr="00174F28">
              <w:t xml:space="preserve"> 104, 258-267, </w:t>
            </w:r>
            <w:r w:rsidRPr="00174F28">
              <w:rPr>
                <w:b/>
                <w:bCs/>
              </w:rPr>
              <w:t>2016</w:t>
            </w:r>
            <w:r w:rsidRPr="00174F28">
              <w:t xml:space="preserve">. </w:t>
            </w:r>
          </w:p>
          <w:p w14:paraId="5C0780A8"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(50%)</w:t>
            </w:r>
            <w:r w:rsidRPr="00174F28">
              <w:t xml:space="preserve">: </w:t>
            </w:r>
            <w:r w:rsidRPr="00174F28">
              <w:rPr>
                <w:bCs/>
              </w:rPr>
              <w:t>Evaluation of thermally induced degradation of branched polypropylene by using rheology and different constitutive equations.</w:t>
            </w:r>
            <w:r w:rsidRPr="00174F28">
              <w:t> </w:t>
            </w:r>
            <w:r w:rsidRPr="00174F28">
              <w:rPr>
                <w:i/>
                <w:iCs/>
              </w:rPr>
              <w:t>Polymers</w:t>
            </w:r>
            <w:r w:rsidRPr="00174F28">
              <w:t xml:space="preserve"> 8(9), </w:t>
            </w:r>
            <w:r>
              <w:t>A</w:t>
            </w:r>
            <w:r w:rsidRPr="00174F28">
              <w:t xml:space="preserve">rt. </w:t>
            </w:r>
            <w:r>
              <w:t>N</w:t>
            </w:r>
            <w:r w:rsidRPr="00174F28">
              <w:t>o. 317, </w:t>
            </w:r>
            <w:r w:rsidRPr="00174F28">
              <w:rPr>
                <w:b/>
              </w:rPr>
              <w:t>2016</w:t>
            </w:r>
            <w:r w:rsidRPr="00174F28">
              <w:t>.</w:t>
            </w:r>
          </w:p>
          <w:p w14:paraId="26DF9722" w14:textId="77777777" w:rsidR="00455D81" w:rsidRDefault="00455D81" w:rsidP="0026245F">
            <w:pPr>
              <w:spacing w:before="120" w:after="60"/>
              <w:jc w:val="both"/>
              <w:rPr>
                <w:b/>
              </w:rPr>
            </w:pPr>
            <w:r w:rsidRPr="00174F28">
              <w:rPr>
                <w:caps/>
              </w:rPr>
              <w:t xml:space="preserve">Musil, J., </w:t>
            </w:r>
            <w:r w:rsidRPr="00174F28">
              <w:rPr>
                <w:b/>
                <w:bCs/>
                <w:caps/>
              </w:rPr>
              <w:t>Zatloukal, M. (50%)</w:t>
            </w:r>
            <w:r w:rsidRPr="00174F28">
              <w:rPr>
                <w:caps/>
              </w:rPr>
              <w:t xml:space="preserve">: </w:t>
            </w:r>
            <w:r w:rsidRPr="00174F28">
              <w:t>Historical review of die drool phenomenon in plastics extrusion. </w:t>
            </w:r>
            <w:r w:rsidRPr="00174F28">
              <w:rPr>
                <w:i/>
              </w:rPr>
              <w:t>Polymer Reviews</w:t>
            </w:r>
            <w:r w:rsidRPr="00174F28">
              <w:t xml:space="preserve"> 54(1), 139-184, </w:t>
            </w:r>
            <w:r w:rsidRPr="00174F28">
              <w:rPr>
                <w:b/>
                <w:bCs/>
              </w:rPr>
              <w:t>2014</w:t>
            </w:r>
            <w:r w:rsidRPr="00174F28">
              <w:t>.</w:t>
            </w:r>
          </w:p>
        </w:tc>
      </w:tr>
      <w:tr w:rsidR="00455D81" w14:paraId="236611F5"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6F8D73D" w14:textId="77777777" w:rsidR="00455D81" w:rsidRDefault="00455D81" w:rsidP="00023EDA">
            <w:pPr>
              <w:rPr>
                <w:b/>
              </w:rPr>
            </w:pPr>
            <w:r>
              <w:rPr>
                <w:b/>
              </w:rPr>
              <w:t>Působení v zahraničí</w:t>
            </w:r>
          </w:p>
        </w:tc>
      </w:tr>
      <w:tr w:rsidR="00455D81" w14:paraId="2FAE458B"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1DCBB2D5" w14:textId="77777777" w:rsidR="00455D81" w:rsidRPr="00827804" w:rsidRDefault="00455D81" w:rsidP="00455D81">
            <w:pPr>
              <w:suppressAutoHyphens/>
              <w:spacing w:before="60" w:after="40"/>
              <w:rPr>
                <w:kern w:val="1"/>
              </w:rPr>
            </w:pPr>
            <w:r w:rsidRPr="00827804">
              <w:rPr>
                <w:kern w:val="1"/>
              </w:rPr>
              <w:t>1998 – 1999: University of Waterloo, Waterloo, Kanada (8 měsíců)</w:t>
            </w:r>
          </w:p>
          <w:p w14:paraId="2A984C27" w14:textId="77777777" w:rsidR="00455D81" w:rsidRDefault="00455D81" w:rsidP="00455D81">
            <w:pPr>
              <w:spacing w:after="60"/>
              <w:jc w:val="both"/>
              <w:rPr>
                <w:b/>
              </w:rPr>
            </w:pPr>
            <w:r w:rsidRPr="00827804">
              <w:rPr>
                <w:kern w:val="1"/>
              </w:rPr>
              <w:t>2002 – 2008: University of Bradford, Bradford, Anglie (7 měsíců)</w:t>
            </w:r>
          </w:p>
        </w:tc>
      </w:tr>
      <w:tr w:rsidR="00455D81" w14:paraId="153C1C6E"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BAEA303" w14:textId="77777777" w:rsidR="00455D81" w:rsidRDefault="00455D81"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05B088CE" w14:textId="77777777" w:rsidR="00455D81" w:rsidRDefault="00455D81"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7CEABA" w14:textId="77777777" w:rsidR="00455D81" w:rsidRDefault="00455D81"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345BBA3" w14:textId="77777777" w:rsidR="00455D81" w:rsidRDefault="00455D81" w:rsidP="00023EDA">
            <w:pPr>
              <w:jc w:val="both"/>
            </w:pPr>
          </w:p>
        </w:tc>
      </w:tr>
    </w:tbl>
    <w:p w14:paraId="685509BD" w14:textId="77777777" w:rsidR="00C54710" w:rsidRDefault="00C54710">
      <w:r>
        <w:br w:type="page"/>
      </w: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2"/>
        <w:gridCol w:w="929"/>
        <w:gridCol w:w="622"/>
        <w:gridCol w:w="11"/>
        <w:gridCol w:w="415"/>
        <w:gridCol w:w="424"/>
        <w:gridCol w:w="16"/>
        <w:gridCol w:w="35"/>
        <w:gridCol w:w="2270"/>
        <w:gridCol w:w="77"/>
        <w:gridCol w:w="28"/>
        <w:gridCol w:w="683"/>
        <w:gridCol w:w="760"/>
        <w:gridCol w:w="1397"/>
        <w:gridCol w:w="35"/>
      </w:tblGrid>
      <w:tr w:rsidR="002856CE" w14:paraId="3E63DD42" w14:textId="77777777" w:rsidTr="00675BF0">
        <w:trPr>
          <w:gridAfter w:val="1"/>
          <w:wAfter w:w="35" w:type="dxa"/>
        </w:trPr>
        <w:tc>
          <w:tcPr>
            <w:tcW w:w="9889"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3E1B74FD" w14:textId="49449D58" w:rsidR="002856CE" w:rsidRDefault="002856CE">
            <w:pPr>
              <w:jc w:val="both"/>
              <w:rPr>
                <w:b/>
                <w:sz w:val="28"/>
              </w:rPr>
            </w:pPr>
            <w:r>
              <w:rPr>
                <w:b/>
                <w:sz w:val="28"/>
              </w:rPr>
              <w:lastRenderedPageBreak/>
              <w:t>C-II – Související tvůrčí, resp. vědecká a umělecká činnost</w:t>
            </w:r>
          </w:p>
        </w:tc>
      </w:tr>
      <w:tr w:rsidR="002856CE" w14:paraId="6E1C59EE" w14:textId="77777777" w:rsidTr="00675BF0">
        <w:trPr>
          <w:gridAfter w:val="1"/>
          <w:wAfter w:w="35" w:type="dxa"/>
          <w:trHeight w:val="318"/>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182C1488" w14:textId="77777777" w:rsidR="002856CE" w:rsidRDefault="002856CE" w:rsidP="006E772E">
            <w:pPr>
              <w:jc w:val="both"/>
              <w:rPr>
                <w:b/>
              </w:rPr>
            </w:pPr>
            <w:r>
              <w:rPr>
                <w:b/>
              </w:rPr>
              <w:t xml:space="preserve">Přehled řešených grantů a projektů u akademicky zaměřeného bakalářského studijního programu a u magisterského a doktorského studijního programu  </w:t>
            </w:r>
          </w:p>
        </w:tc>
      </w:tr>
      <w:tr w:rsidR="002856CE" w14:paraId="51E8AC42" w14:textId="77777777" w:rsidTr="00675BF0">
        <w:trPr>
          <w:gridAfter w:val="1"/>
          <w:wAfter w:w="35" w:type="dxa"/>
          <w:cantSplit/>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50B2E5F6" w14:textId="77777777" w:rsidR="002856CE" w:rsidRDefault="002856CE">
            <w:pPr>
              <w:jc w:val="both"/>
              <w:rPr>
                <w:b/>
              </w:rPr>
            </w:pPr>
            <w:r>
              <w:rPr>
                <w:b/>
              </w:rPr>
              <w:t>Řešitel/spoluřešitel</w:t>
            </w:r>
          </w:p>
        </w:tc>
        <w:tc>
          <w:tcPr>
            <w:tcW w:w="551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A2CFAC9" w14:textId="77777777" w:rsidR="002856CE" w:rsidRDefault="002856CE">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2A9DEADB" w14:textId="77777777" w:rsidR="002856CE" w:rsidRDefault="002856CE">
            <w:pPr>
              <w:jc w:val="center"/>
              <w:rPr>
                <w:b/>
                <w:sz w:val="24"/>
              </w:rPr>
            </w:pPr>
            <w:r>
              <w:rPr>
                <w:b/>
              </w:rPr>
              <w:t>Zdroj</w:t>
            </w:r>
          </w:p>
        </w:tc>
        <w:tc>
          <w:tcPr>
            <w:tcW w:w="1397" w:type="dxa"/>
            <w:tcBorders>
              <w:top w:val="single" w:sz="4" w:space="0" w:color="auto"/>
              <w:left w:val="single" w:sz="4" w:space="0" w:color="auto"/>
              <w:bottom w:val="single" w:sz="4" w:space="0" w:color="auto"/>
              <w:right w:val="single" w:sz="4" w:space="0" w:color="auto"/>
            </w:tcBorders>
            <w:shd w:val="clear" w:color="auto" w:fill="F7CAAC"/>
          </w:tcPr>
          <w:p w14:paraId="07479486" w14:textId="77777777" w:rsidR="002856CE" w:rsidRDefault="002856CE">
            <w:pPr>
              <w:jc w:val="center"/>
              <w:rPr>
                <w:b/>
                <w:sz w:val="24"/>
              </w:rPr>
            </w:pPr>
            <w:r>
              <w:rPr>
                <w:b/>
              </w:rPr>
              <w:t>Období</w:t>
            </w:r>
          </w:p>
          <w:p w14:paraId="60199EA9" w14:textId="77777777" w:rsidR="002856CE" w:rsidRDefault="002856CE">
            <w:pPr>
              <w:jc w:val="center"/>
              <w:rPr>
                <w:b/>
                <w:sz w:val="24"/>
              </w:rPr>
            </w:pPr>
          </w:p>
        </w:tc>
      </w:tr>
      <w:tr w:rsidR="002856CE" w14:paraId="41FF9E4E"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66254B46" w14:textId="77777777" w:rsidR="002856CE" w:rsidRDefault="00D30BE6" w:rsidP="00BB48E6">
            <w:pPr>
              <w:spacing w:before="60" w:after="60" w:line="264" w:lineRule="auto"/>
              <w:jc w:val="both"/>
              <w:rPr>
                <w:sz w:val="24"/>
              </w:rPr>
            </w:pPr>
            <w:r w:rsidRPr="00262862">
              <w:t xml:space="preserve">prof. Ing. Martin </w:t>
            </w:r>
            <w:r>
              <w:t xml:space="preserve">Zatloukal, Ph.D. </w:t>
            </w:r>
            <w:r w:rsidRPr="00262862">
              <w:t>DSc.</w:t>
            </w:r>
          </w:p>
        </w:tc>
        <w:tc>
          <w:tcPr>
            <w:tcW w:w="5510" w:type="dxa"/>
            <w:gridSpan w:val="11"/>
            <w:tcBorders>
              <w:top w:val="single" w:sz="4" w:space="0" w:color="auto"/>
              <w:left w:val="single" w:sz="4" w:space="0" w:color="auto"/>
              <w:bottom w:val="single" w:sz="4" w:space="0" w:color="auto"/>
              <w:right w:val="single" w:sz="4" w:space="0" w:color="auto"/>
            </w:tcBorders>
          </w:tcPr>
          <w:p w14:paraId="3FC59A77" w14:textId="77777777" w:rsidR="002856CE" w:rsidRDefault="004D1230" w:rsidP="00BB48E6">
            <w:pPr>
              <w:spacing w:before="60" w:after="60" w:line="264" w:lineRule="auto"/>
              <w:jc w:val="both"/>
              <w:rPr>
                <w:sz w:val="24"/>
              </w:rPr>
            </w:pPr>
            <w:hyperlink r:id="rId149" w:tooltip="Klikněte pro detail záznamu" w:history="1">
              <w:r w:rsidR="00D30BE6" w:rsidRPr="00262862">
                <w:rPr>
                  <w:rStyle w:val="Hyperlink"/>
                  <w:spacing w:val="-2"/>
                </w:rPr>
                <w:t>GA16-05886S</w:t>
              </w:r>
            </w:hyperlink>
            <w:r w:rsidR="00D30BE6" w:rsidRPr="00D161B0">
              <w:rPr>
                <w:rStyle w:val="Hyperlink"/>
                <w:spacing w:val="-2"/>
                <w:u w:val="none"/>
              </w:rPr>
              <w:t xml:space="preserve"> </w:t>
            </w:r>
            <w:r w:rsidR="00D30BE6" w:rsidRPr="00262862">
              <w:rPr>
                <w:spacing w:val="-2"/>
              </w:rPr>
              <w:t>Výzkum vlivu smykové a tahové reologie polymerních tavenin na stabilitu produkce meltblown nanovláken a fólií</w:t>
            </w:r>
          </w:p>
        </w:tc>
        <w:tc>
          <w:tcPr>
            <w:tcW w:w="760" w:type="dxa"/>
            <w:tcBorders>
              <w:top w:val="single" w:sz="4" w:space="0" w:color="auto"/>
              <w:left w:val="single" w:sz="4" w:space="0" w:color="auto"/>
              <w:bottom w:val="single" w:sz="4" w:space="0" w:color="auto"/>
              <w:right w:val="single" w:sz="4" w:space="0" w:color="auto"/>
            </w:tcBorders>
          </w:tcPr>
          <w:p w14:paraId="1AC39F80" w14:textId="77777777" w:rsidR="002856CE"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5DCAA3ED" w14:textId="77777777" w:rsidR="002856CE" w:rsidRDefault="00D30BE6" w:rsidP="00BB48E6">
            <w:pPr>
              <w:spacing w:before="60" w:after="60" w:line="264" w:lineRule="auto"/>
              <w:jc w:val="center"/>
              <w:rPr>
                <w:color w:val="0000FF"/>
                <w:sz w:val="24"/>
              </w:rPr>
            </w:pPr>
            <w:r w:rsidRPr="00262862">
              <w:rPr>
                <w:spacing w:val="-2"/>
              </w:rPr>
              <w:t>2016 - 2018</w:t>
            </w:r>
          </w:p>
        </w:tc>
      </w:tr>
      <w:tr w:rsidR="00D30BE6" w14:paraId="2D6AA25F"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0668DCB3" w14:textId="77777777" w:rsidR="00D30BE6" w:rsidRDefault="00D30BE6" w:rsidP="00BB48E6">
            <w:pPr>
              <w:spacing w:before="60" w:after="60" w:line="264" w:lineRule="auto"/>
              <w:jc w:val="both"/>
              <w:rPr>
                <w:sz w:val="24"/>
              </w:rPr>
            </w:pPr>
            <w:r w:rsidRPr="00262862">
              <w:t xml:space="preserve">prof. Ing. </w:t>
            </w:r>
            <w:r>
              <w:t>Martin Zatloukal, Ph.D. DSc.</w:t>
            </w:r>
          </w:p>
        </w:tc>
        <w:tc>
          <w:tcPr>
            <w:tcW w:w="5510" w:type="dxa"/>
            <w:gridSpan w:val="11"/>
            <w:tcBorders>
              <w:top w:val="single" w:sz="4" w:space="0" w:color="auto"/>
              <w:left w:val="single" w:sz="4" w:space="0" w:color="auto"/>
              <w:bottom w:val="single" w:sz="4" w:space="0" w:color="auto"/>
              <w:right w:val="single" w:sz="4" w:space="0" w:color="auto"/>
            </w:tcBorders>
          </w:tcPr>
          <w:p w14:paraId="7FE761A4" w14:textId="77777777" w:rsidR="00D30BE6" w:rsidRDefault="004D1230" w:rsidP="00BB48E6">
            <w:pPr>
              <w:spacing w:before="60" w:after="60" w:line="264" w:lineRule="auto"/>
              <w:jc w:val="both"/>
              <w:rPr>
                <w:sz w:val="24"/>
              </w:rPr>
            </w:pPr>
            <w:hyperlink r:id="rId150" w:tooltip="Klikněte pro detail záznamu" w:history="1">
              <w:r w:rsidR="00D30BE6" w:rsidRPr="00262862">
                <w:rPr>
                  <w:rStyle w:val="Hyperlink"/>
                  <w:spacing w:val="-2"/>
                </w:rPr>
                <w:t>GAP108/10/1325</w:t>
              </w:r>
            </w:hyperlink>
            <w:r w:rsidR="00D30BE6" w:rsidRPr="00D161B0">
              <w:rPr>
                <w:rStyle w:val="Hyperlink"/>
                <w:spacing w:val="-2"/>
                <w:u w:val="none"/>
              </w:rPr>
              <w:t xml:space="preserve"> </w:t>
            </w:r>
            <w:r w:rsidR="00D30BE6" w:rsidRPr="00262862">
              <w:rPr>
                <w:spacing w:val="-2"/>
              </w:rPr>
              <w:t>Aplikovaná reologie pro progresivní polymerní technologie</w:t>
            </w:r>
          </w:p>
        </w:tc>
        <w:tc>
          <w:tcPr>
            <w:tcW w:w="760" w:type="dxa"/>
            <w:tcBorders>
              <w:top w:val="single" w:sz="4" w:space="0" w:color="auto"/>
              <w:left w:val="single" w:sz="4" w:space="0" w:color="auto"/>
              <w:bottom w:val="single" w:sz="4" w:space="0" w:color="auto"/>
              <w:right w:val="single" w:sz="4" w:space="0" w:color="auto"/>
            </w:tcBorders>
          </w:tcPr>
          <w:p w14:paraId="6A99CDA2" w14:textId="77777777" w:rsidR="00D30BE6"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29729FD6" w14:textId="77777777" w:rsidR="00D30BE6" w:rsidRDefault="00D30BE6" w:rsidP="00BB48E6">
            <w:pPr>
              <w:spacing w:before="60" w:after="60" w:line="264" w:lineRule="auto"/>
              <w:jc w:val="center"/>
              <w:rPr>
                <w:sz w:val="24"/>
              </w:rPr>
            </w:pPr>
            <w:r w:rsidRPr="00262862">
              <w:rPr>
                <w:spacing w:val="-2"/>
              </w:rPr>
              <w:t>2010 - 2014</w:t>
            </w:r>
          </w:p>
        </w:tc>
      </w:tr>
      <w:tr w:rsidR="00D30BE6" w14:paraId="60E26C19"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6EE3D0E1" w14:textId="77777777" w:rsidR="00D30BE6" w:rsidRDefault="00D30BE6" w:rsidP="00BB48E6">
            <w:pPr>
              <w:spacing w:before="60" w:after="60" w:line="264" w:lineRule="auto"/>
              <w:jc w:val="both"/>
              <w:rPr>
                <w:sz w:val="24"/>
              </w:rPr>
            </w:pPr>
            <w:r>
              <w:rPr>
                <w:spacing w:val="-2"/>
              </w:rPr>
              <w:t xml:space="preserve">RNDr. Jiří Zedník, Ph.D. </w:t>
            </w:r>
            <w:r w:rsidRPr="00605565">
              <w:rPr>
                <w:spacing w:val="-2"/>
              </w:rPr>
              <w:t xml:space="preserve">/ </w:t>
            </w:r>
            <w:r w:rsidRPr="00605565">
              <w:t>prof. Ing. Vladimír Sedlařík, Ph.D.</w:t>
            </w:r>
          </w:p>
        </w:tc>
        <w:tc>
          <w:tcPr>
            <w:tcW w:w="5510" w:type="dxa"/>
            <w:gridSpan w:val="11"/>
            <w:tcBorders>
              <w:top w:val="single" w:sz="4" w:space="0" w:color="auto"/>
              <w:left w:val="single" w:sz="4" w:space="0" w:color="auto"/>
              <w:bottom w:val="single" w:sz="4" w:space="0" w:color="auto"/>
              <w:right w:val="single" w:sz="4" w:space="0" w:color="auto"/>
            </w:tcBorders>
          </w:tcPr>
          <w:p w14:paraId="34D134AF" w14:textId="77777777" w:rsidR="00D30BE6" w:rsidRDefault="004D1230" w:rsidP="00BB48E6">
            <w:pPr>
              <w:spacing w:before="60" w:after="60" w:line="264" w:lineRule="auto"/>
              <w:jc w:val="both"/>
              <w:rPr>
                <w:spacing w:val="-2"/>
              </w:rPr>
            </w:pPr>
            <w:hyperlink r:id="rId151" w:tooltip="Klikněte pro detail záznamu" w:history="1">
              <w:r w:rsidR="00D30BE6" w:rsidRPr="00605565">
                <w:rPr>
                  <w:rStyle w:val="Hyperlink"/>
                  <w:spacing w:val="-2"/>
                </w:rPr>
                <w:t>GA17-05318S</w:t>
              </w:r>
            </w:hyperlink>
            <w:r w:rsidR="00D30BE6">
              <w:rPr>
                <w:rStyle w:val="Hyperlink"/>
                <w:spacing w:val="-2"/>
              </w:rPr>
              <w:t xml:space="preserve"> </w:t>
            </w:r>
            <w:r w:rsidR="00D30BE6" w:rsidRPr="00605565">
              <w:rPr>
                <w:spacing w:val="-2"/>
              </w:rPr>
              <w:t>Od konjugovaných polymerů odvozené materiály jako luminescenční chemosenzory</w:t>
            </w:r>
          </w:p>
          <w:p w14:paraId="58DEFB9C" w14:textId="77777777" w:rsidR="00D30BE6" w:rsidRDefault="00D30BE6" w:rsidP="00BB48E6">
            <w:pPr>
              <w:spacing w:before="60" w:after="60" w:line="264" w:lineRule="auto"/>
              <w:jc w:val="both"/>
              <w:rPr>
                <w:sz w:val="24"/>
              </w:rPr>
            </w:pPr>
            <w:r>
              <w:rPr>
                <w:spacing w:val="-2"/>
              </w:rPr>
              <w:t xml:space="preserve">Spolupříjemce: </w:t>
            </w:r>
            <w:r w:rsidRPr="00DB2D68">
              <w:rPr>
                <w:spacing w:val="-2"/>
              </w:rPr>
              <w:t>Univerzita Karlova / Přírodovědecká fakulta</w:t>
            </w:r>
          </w:p>
        </w:tc>
        <w:tc>
          <w:tcPr>
            <w:tcW w:w="760" w:type="dxa"/>
            <w:tcBorders>
              <w:top w:val="single" w:sz="4" w:space="0" w:color="auto"/>
              <w:left w:val="single" w:sz="4" w:space="0" w:color="auto"/>
              <w:bottom w:val="single" w:sz="4" w:space="0" w:color="auto"/>
              <w:right w:val="single" w:sz="4" w:space="0" w:color="auto"/>
            </w:tcBorders>
          </w:tcPr>
          <w:p w14:paraId="7D6767EF"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030B3AFB" w14:textId="77777777" w:rsidR="00D30BE6" w:rsidRDefault="00D30BE6" w:rsidP="00BB48E6">
            <w:pPr>
              <w:spacing w:before="60" w:after="60" w:line="264" w:lineRule="auto"/>
              <w:jc w:val="center"/>
              <w:rPr>
                <w:sz w:val="24"/>
              </w:rPr>
            </w:pPr>
            <w:r w:rsidRPr="00605565">
              <w:rPr>
                <w:spacing w:val="-2"/>
              </w:rPr>
              <w:t>2017 - 2019</w:t>
            </w:r>
          </w:p>
        </w:tc>
      </w:tr>
      <w:tr w:rsidR="00D30BE6" w14:paraId="5E1C83EC"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6959EEC5" w14:textId="77777777" w:rsidR="00D30BE6" w:rsidRDefault="00D30BE6" w:rsidP="00BB48E6">
            <w:pPr>
              <w:spacing w:before="60" w:after="60" w:line="264" w:lineRule="auto"/>
              <w:jc w:val="both"/>
              <w:rPr>
                <w:sz w:val="24"/>
              </w:rPr>
            </w:pPr>
            <w:r w:rsidRPr="00605565">
              <w:t>prof. Ing. Vladimír Sedlařík, Ph.D.</w:t>
            </w:r>
          </w:p>
        </w:tc>
        <w:tc>
          <w:tcPr>
            <w:tcW w:w="5510" w:type="dxa"/>
            <w:gridSpan w:val="11"/>
            <w:tcBorders>
              <w:top w:val="single" w:sz="4" w:space="0" w:color="auto"/>
              <w:left w:val="single" w:sz="4" w:space="0" w:color="auto"/>
              <w:bottom w:val="single" w:sz="4" w:space="0" w:color="auto"/>
              <w:right w:val="single" w:sz="4" w:space="0" w:color="auto"/>
            </w:tcBorders>
          </w:tcPr>
          <w:p w14:paraId="3A29FDCB" w14:textId="77777777" w:rsidR="00D30BE6" w:rsidRDefault="004D1230" w:rsidP="00BB48E6">
            <w:pPr>
              <w:spacing w:before="60" w:after="60" w:line="264" w:lineRule="auto"/>
              <w:jc w:val="both"/>
              <w:rPr>
                <w:sz w:val="24"/>
              </w:rPr>
            </w:pPr>
            <w:hyperlink r:id="rId152" w:tooltip="Klikněte pro detail záznamu" w:history="1">
              <w:r w:rsidR="00D30BE6" w:rsidRPr="00605565">
                <w:rPr>
                  <w:rStyle w:val="Hyperlink"/>
                  <w:spacing w:val="-2"/>
                </w:rPr>
                <w:t>GJ15-08287Y</w:t>
              </w:r>
            </w:hyperlink>
            <w:r w:rsidR="00D30BE6" w:rsidRPr="00605565">
              <w:rPr>
                <w:spacing w:val="-2"/>
              </w:rPr>
              <w:t xml:space="preserve"> Imobilizace specifických biologicky aktivních látek ve funkcionalizovaných biorozložitelných polymerních matricích</w:t>
            </w:r>
          </w:p>
        </w:tc>
        <w:tc>
          <w:tcPr>
            <w:tcW w:w="760" w:type="dxa"/>
            <w:tcBorders>
              <w:top w:val="single" w:sz="4" w:space="0" w:color="auto"/>
              <w:left w:val="single" w:sz="4" w:space="0" w:color="auto"/>
              <w:bottom w:val="single" w:sz="4" w:space="0" w:color="auto"/>
              <w:right w:val="single" w:sz="4" w:space="0" w:color="auto"/>
            </w:tcBorders>
          </w:tcPr>
          <w:p w14:paraId="77FA22BE"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5213D699" w14:textId="77777777" w:rsidR="00D30BE6" w:rsidRDefault="00D30BE6" w:rsidP="00BB48E6">
            <w:pPr>
              <w:spacing w:before="60" w:after="60" w:line="264" w:lineRule="auto"/>
              <w:jc w:val="center"/>
              <w:rPr>
                <w:sz w:val="24"/>
              </w:rPr>
            </w:pPr>
            <w:r w:rsidRPr="00605565">
              <w:rPr>
                <w:spacing w:val="-2"/>
              </w:rPr>
              <w:t>2015 - 2017</w:t>
            </w:r>
          </w:p>
        </w:tc>
      </w:tr>
      <w:tr w:rsidR="00D30BE6" w14:paraId="4C80CCDA"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06FDD47F" w14:textId="77777777" w:rsidR="00D30BE6" w:rsidRDefault="00D30BE6" w:rsidP="00BB48E6">
            <w:pPr>
              <w:spacing w:before="60" w:after="60" w:line="264" w:lineRule="auto"/>
              <w:jc w:val="both"/>
              <w:rPr>
                <w:sz w:val="24"/>
              </w:rPr>
            </w:pPr>
            <w:r>
              <w:t xml:space="preserve">doc. </w:t>
            </w:r>
            <w:r w:rsidRPr="00287E47">
              <w:t>Ing. Petr Humpolíček, Ph.D.</w:t>
            </w:r>
            <w:r>
              <w:t xml:space="preserve">/ </w:t>
            </w:r>
            <w:r w:rsidRPr="00287E47">
              <w:t>RNDr. Jaroslav Stejskal, CSc.</w:t>
            </w:r>
          </w:p>
        </w:tc>
        <w:tc>
          <w:tcPr>
            <w:tcW w:w="5510" w:type="dxa"/>
            <w:gridSpan w:val="11"/>
            <w:tcBorders>
              <w:top w:val="single" w:sz="4" w:space="0" w:color="auto"/>
              <w:left w:val="single" w:sz="4" w:space="0" w:color="auto"/>
              <w:bottom w:val="single" w:sz="4" w:space="0" w:color="auto"/>
              <w:right w:val="single" w:sz="4" w:space="0" w:color="auto"/>
            </w:tcBorders>
          </w:tcPr>
          <w:p w14:paraId="52CDC4DB" w14:textId="77777777" w:rsidR="00D30BE6" w:rsidRDefault="004D1230" w:rsidP="00BB48E6">
            <w:pPr>
              <w:spacing w:before="60" w:after="60" w:line="264" w:lineRule="auto"/>
              <w:jc w:val="both"/>
              <w:rPr>
                <w:spacing w:val="-2"/>
              </w:rPr>
            </w:pPr>
            <w:hyperlink r:id="rId153" w:tooltip="Klikněte pro detail záznamu" w:history="1">
              <w:r w:rsidR="00D30BE6" w:rsidRPr="00287E47">
                <w:rPr>
                  <w:rStyle w:val="Hyperlink"/>
                  <w:spacing w:val="-2"/>
                </w:rPr>
                <w:t>GA13-08944S</w:t>
              </w:r>
            </w:hyperlink>
            <w:r w:rsidR="00D30BE6" w:rsidRPr="00287E47">
              <w:rPr>
                <w:spacing w:val="-2"/>
              </w:rPr>
              <w:t> Vodivé polymery a jejich interakce s</w:t>
            </w:r>
            <w:r w:rsidR="00D30BE6">
              <w:rPr>
                <w:spacing w:val="-2"/>
              </w:rPr>
              <w:t> </w:t>
            </w:r>
            <w:r w:rsidR="00D30BE6" w:rsidRPr="00287E47">
              <w:rPr>
                <w:spacing w:val="-2"/>
              </w:rPr>
              <w:t>buňkami</w:t>
            </w:r>
          </w:p>
          <w:p w14:paraId="3B05F2A8" w14:textId="77777777" w:rsidR="00D30BE6" w:rsidRDefault="00D30BE6" w:rsidP="00BB48E6">
            <w:pPr>
              <w:spacing w:before="60" w:after="60" w:line="264" w:lineRule="auto"/>
              <w:jc w:val="both"/>
              <w:rPr>
                <w:sz w:val="24"/>
              </w:rPr>
            </w:pPr>
            <w:r>
              <w:rPr>
                <w:spacing w:val="-2"/>
              </w:rPr>
              <w:t xml:space="preserve">Spolupříjemce: </w:t>
            </w:r>
            <w:r w:rsidRPr="00287E47">
              <w:rPr>
                <w:spacing w:val="-2"/>
              </w:rPr>
              <w:t>Ústav makromolekulární chemie AV ČR, v. v. i.</w:t>
            </w:r>
          </w:p>
        </w:tc>
        <w:tc>
          <w:tcPr>
            <w:tcW w:w="760" w:type="dxa"/>
            <w:tcBorders>
              <w:top w:val="single" w:sz="4" w:space="0" w:color="auto"/>
              <w:left w:val="single" w:sz="4" w:space="0" w:color="auto"/>
              <w:bottom w:val="single" w:sz="4" w:space="0" w:color="auto"/>
              <w:right w:val="single" w:sz="4" w:space="0" w:color="auto"/>
            </w:tcBorders>
          </w:tcPr>
          <w:p w14:paraId="6E3ADC7D" w14:textId="77777777" w:rsidR="00D30BE6" w:rsidRDefault="00D30BE6" w:rsidP="00BB48E6">
            <w:pPr>
              <w:spacing w:before="60" w:after="60" w:line="264" w:lineRule="auto"/>
              <w:jc w:val="center"/>
              <w:rPr>
                <w:sz w:val="24"/>
              </w:rPr>
            </w:pPr>
            <w:r w:rsidRPr="00287E47">
              <w:rPr>
                <w:spacing w:val="-2"/>
              </w:rPr>
              <w:t>B</w:t>
            </w:r>
          </w:p>
        </w:tc>
        <w:tc>
          <w:tcPr>
            <w:tcW w:w="1397" w:type="dxa"/>
            <w:tcBorders>
              <w:top w:val="single" w:sz="4" w:space="0" w:color="auto"/>
              <w:left w:val="single" w:sz="4" w:space="0" w:color="auto"/>
              <w:bottom w:val="single" w:sz="4" w:space="0" w:color="auto"/>
              <w:right w:val="single" w:sz="4" w:space="0" w:color="auto"/>
            </w:tcBorders>
          </w:tcPr>
          <w:p w14:paraId="63298FDC" w14:textId="77777777" w:rsidR="00D30BE6" w:rsidRDefault="00D30BE6" w:rsidP="00BB48E6">
            <w:pPr>
              <w:spacing w:before="60" w:after="60" w:line="264" w:lineRule="auto"/>
              <w:jc w:val="center"/>
              <w:rPr>
                <w:sz w:val="24"/>
              </w:rPr>
            </w:pPr>
            <w:r w:rsidRPr="00287E47">
              <w:rPr>
                <w:spacing w:val="-2"/>
              </w:rPr>
              <w:t>2013 - 2015</w:t>
            </w:r>
          </w:p>
        </w:tc>
      </w:tr>
      <w:tr w:rsidR="00D30BE6" w14:paraId="1A64AD2C" w14:textId="77777777" w:rsidTr="00675BF0">
        <w:trPr>
          <w:gridAfter w:val="1"/>
          <w:wAfter w:w="35" w:type="dxa"/>
          <w:trHeight w:val="318"/>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43FB08C" w14:textId="77777777" w:rsidR="00D30BE6" w:rsidRDefault="00D30BE6" w:rsidP="00D30BE6">
            <w:pPr>
              <w:jc w:val="both"/>
              <w:rPr>
                <w:b/>
              </w:rPr>
            </w:pPr>
            <w:r>
              <w:rPr>
                <w:b/>
              </w:rPr>
              <w:t>Přehled řešených projektů a dalších aktivit v rámci spolupráce s praxí u profesně zaměřeného bakalářského a magisterského studijního programu</w:t>
            </w:r>
          </w:p>
        </w:tc>
      </w:tr>
      <w:tr w:rsidR="00D30BE6" w14:paraId="4E54C01F" w14:textId="77777777" w:rsidTr="00675BF0">
        <w:trPr>
          <w:gridAfter w:val="1"/>
          <w:wAfter w:w="35" w:type="dxa"/>
          <w:cantSplit/>
          <w:trHeight w:val="283"/>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2354414F" w14:textId="77777777" w:rsidR="00D30BE6" w:rsidRDefault="00D30BE6" w:rsidP="00D30BE6">
            <w:pPr>
              <w:jc w:val="both"/>
              <w:rPr>
                <w:b/>
              </w:rPr>
            </w:pPr>
            <w:r>
              <w:rPr>
                <w:b/>
              </w:rPr>
              <w:t>Pracoviště praxe</w:t>
            </w:r>
          </w:p>
        </w:tc>
        <w:tc>
          <w:tcPr>
            <w:tcW w:w="551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25A42BF" w14:textId="77777777" w:rsidR="00D30BE6" w:rsidRDefault="00D30BE6" w:rsidP="00D30BE6">
            <w:pPr>
              <w:jc w:val="both"/>
              <w:rPr>
                <w:b/>
              </w:rPr>
            </w:pPr>
            <w:r>
              <w:rPr>
                <w:b/>
              </w:rPr>
              <w:t xml:space="preserve">Název či popis projektu uskutečňovaného ve spolupráci s praxí </w:t>
            </w:r>
          </w:p>
        </w:tc>
        <w:tc>
          <w:tcPr>
            <w:tcW w:w="21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BF8B6E" w14:textId="77777777" w:rsidR="00D30BE6" w:rsidRDefault="00D30BE6" w:rsidP="00D30BE6">
            <w:pPr>
              <w:jc w:val="center"/>
              <w:rPr>
                <w:b/>
                <w:sz w:val="24"/>
              </w:rPr>
            </w:pPr>
            <w:r>
              <w:rPr>
                <w:b/>
              </w:rPr>
              <w:t>Období</w:t>
            </w:r>
          </w:p>
        </w:tc>
      </w:tr>
      <w:tr w:rsidR="00D30BE6" w14:paraId="47EC5338"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245B31D7"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5993D10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16C613A5" w14:textId="77777777" w:rsidR="00D30BE6" w:rsidRDefault="00D30BE6" w:rsidP="00D30BE6">
            <w:pPr>
              <w:jc w:val="center"/>
              <w:rPr>
                <w:sz w:val="24"/>
              </w:rPr>
            </w:pPr>
          </w:p>
        </w:tc>
      </w:tr>
      <w:tr w:rsidR="00D30BE6" w14:paraId="4F0ED126"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5041609D"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772435A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432A7672" w14:textId="77777777" w:rsidR="00D30BE6" w:rsidRDefault="00D30BE6" w:rsidP="00D30BE6">
            <w:pPr>
              <w:jc w:val="center"/>
              <w:rPr>
                <w:sz w:val="24"/>
              </w:rPr>
            </w:pPr>
          </w:p>
        </w:tc>
      </w:tr>
      <w:tr w:rsidR="00D30BE6" w14:paraId="594AC6F3"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067A8190"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24C9343A"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55E5506A" w14:textId="77777777" w:rsidR="00D30BE6" w:rsidRDefault="00D30BE6" w:rsidP="00D30BE6">
            <w:pPr>
              <w:jc w:val="center"/>
              <w:rPr>
                <w:sz w:val="24"/>
              </w:rPr>
            </w:pPr>
          </w:p>
        </w:tc>
      </w:tr>
      <w:tr w:rsidR="00D30BE6" w14:paraId="51005FCA"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24BF4D51"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5A05EBA0"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302D32BE" w14:textId="77777777" w:rsidR="00D30BE6" w:rsidRDefault="00D30BE6" w:rsidP="00D30BE6">
            <w:pPr>
              <w:jc w:val="center"/>
              <w:rPr>
                <w:sz w:val="24"/>
              </w:rPr>
            </w:pPr>
          </w:p>
        </w:tc>
      </w:tr>
      <w:tr w:rsidR="00D30BE6" w14:paraId="62D922C3" w14:textId="77777777" w:rsidTr="00675BF0">
        <w:trPr>
          <w:gridAfter w:val="1"/>
          <w:wAfter w:w="35" w:type="dxa"/>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1F01818" w14:textId="77777777" w:rsidR="00D30BE6" w:rsidRDefault="00D30BE6" w:rsidP="00D30BE6">
            <w:pPr>
              <w:jc w:val="both"/>
              <w:rPr>
                <w:sz w:val="24"/>
              </w:rPr>
            </w:pPr>
            <w:r>
              <w:rPr>
                <w:b/>
              </w:rPr>
              <w:t>Odborné aktivity vztahující se k tvůrčí, resp. vědecké a umělecké činnosti vysoké školy, která souvisí se studijním programem</w:t>
            </w:r>
          </w:p>
        </w:tc>
      </w:tr>
      <w:tr w:rsidR="00D30BE6" w14:paraId="462C09DC" w14:textId="77777777" w:rsidTr="00675BF0">
        <w:trPr>
          <w:gridAfter w:val="1"/>
          <w:wAfter w:w="35" w:type="dxa"/>
          <w:trHeight w:val="2422"/>
        </w:trPr>
        <w:tc>
          <w:tcPr>
            <w:tcW w:w="9889" w:type="dxa"/>
            <w:gridSpan w:val="14"/>
            <w:tcBorders>
              <w:top w:val="single" w:sz="4" w:space="0" w:color="auto"/>
              <w:left w:val="single" w:sz="4" w:space="0" w:color="auto"/>
              <w:bottom w:val="single" w:sz="4" w:space="0" w:color="auto"/>
              <w:right w:val="single" w:sz="4" w:space="0" w:color="auto"/>
            </w:tcBorders>
            <w:shd w:val="clear" w:color="auto" w:fill="FFFFFF"/>
          </w:tcPr>
          <w:p w14:paraId="3F178F12" w14:textId="2C22CF53" w:rsidR="005F76D1" w:rsidRDefault="00BB48E6" w:rsidP="00FD297C">
            <w:pPr>
              <w:spacing w:before="120" w:after="120" w:line="264" w:lineRule="auto"/>
              <w:jc w:val="both"/>
            </w:pPr>
            <w:r>
              <w:t xml:space="preserve">Fakulta technologická </w:t>
            </w:r>
            <w:r w:rsidR="005F76D1">
              <w:t>U</w:t>
            </w:r>
            <w:r w:rsidR="005F76D1" w:rsidRPr="000A7503">
              <w:t>niverzit</w:t>
            </w:r>
            <w:r w:rsidR="005F76D1">
              <w:t>y</w:t>
            </w:r>
            <w:r w:rsidR="005F76D1" w:rsidRPr="000A7503">
              <w:t xml:space="preserve"> Tomáše Bati ve Zlíně</w:t>
            </w:r>
            <w:r w:rsidR="005F76D1">
              <w:t xml:space="preserve"> je organizátorem mezinárodní konference </w:t>
            </w:r>
            <w:r w:rsidR="005F76D1">
              <w:rPr>
                <w:lang w:val="en-US"/>
              </w:rPr>
              <w:t>“</w:t>
            </w:r>
            <w:r w:rsidR="005F76D1">
              <w:t xml:space="preserve">Novel Trends in Rheology“. </w:t>
            </w:r>
            <w:r w:rsidR="005F76D1" w:rsidRPr="00930929">
              <w:t>První ročník konference proběhl již v roce 2005 a akce se koná pravidelně každý druhý rok</w:t>
            </w:r>
            <w:r w:rsidR="005F76D1" w:rsidRPr="00755ECE">
              <w:t xml:space="preserve"> ve spolupráci s Odbornou skupinou reologie</w:t>
            </w:r>
            <w:r w:rsidR="005F76D1">
              <w:t xml:space="preserve"> (</w:t>
            </w:r>
            <w:r w:rsidR="005F76D1" w:rsidRPr="00755ECE">
              <w:t>Česk</w:t>
            </w:r>
            <w:r w:rsidR="005F76D1">
              <w:t>á</w:t>
            </w:r>
            <w:r w:rsidR="005F76D1" w:rsidRPr="00755ECE">
              <w:t xml:space="preserve"> společnost chemick</w:t>
            </w:r>
            <w:r w:rsidR="005F76D1">
              <w:t xml:space="preserve">á) </w:t>
            </w:r>
            <w:r w:rsidR="005F76D1" w:rsidRPr="00755ECE">
              <w:t xml:space="preserve">a </w:t>
            </w:r>
            <w:r w:rsidR="005F76D1">
              <w:t>divizí Aplikované reologie (SPE, USA)</w:t>
            </w:r>
            <w:r w:rsidR="005F76D1" w:rsidRPr="00755ECE">
              <w:t xml:space="preserve">. Konference </w:t>
            </w:r>
            <w:r w:rsidR="005F76D1">
              <w:t>je</w:t>
            </w:r>
            <w:r w:rsidR="005F76D1" w:rsidRPr="00755ECE">
              <w:t xml:space="preserve"> věnována problematice </w:t>
            </w:r>
            <w:r w:rsidR="005F76D1">
              <w:t xml:space="preserve">nestabilních toků vznikajících při zpracování polymerních materiálů, </w:t>
            </w:r>
            <w:r w:rsidR="005F76D1" w:rsidRPr="006C428C">
              <w:t>modelování</w:t>
            </w:r>
            <w:r w:rsidR="005F76D1">
              <w:t xml:space="preserve"> toku</w:t>
            </w:r>
            <w:r w:rsidR="005F76D1" w:rsidRPr="006C428C">
              <w:rPr>
                <w:bCs/>
              </w:rPr>
              <w:t>,</w:t>
            </w:r>
            <w:r w:rsidR="005F76D1" w:rsidRPr="006C428C">
              <w:t> experimentální a teoretické reologii</w:t>
            </w:r>
            <w:r w:rsidR="005F76D1">
              <w:t xml:space="preserve"> makromolekulárních látek</w:t>
            </w:r>
            <w:r w:rsidR="005F76D1" w:rsidRPr="006C428C">
              <w:t>, mechanice nenewtonských kapalin a polymerním nanovláknům</w:t>
            </w:r>
            <w:r w:rsidR="005F76D1">
              <w:t>. Součástí konference je doprovodná výstava, na které je možné se seznámit s novinkami v oblasti experimentálních zařízení určených pro hodnocení tokového chování polymerních materiálů.</w:t>
            </w:r>
          </w:p>
          <w:p w14:paraId="05D88587" w14:textId="77777777" w:rsidR="005F76D1" w:rsidRPr="005F76D1" w:rsidRDefault="005F76D1" w:rsidP="00AB6B08">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w:t>
            </w:r>
            <w:r>
              <w:rPr>
                <w:spacing w:val="-2"/>
                <w:sz w:val="20"/>
                <w:szCs w:val="20"/>
              </w:rPr>
              <w:t>I</w:t>
            </w:r>
            <w:r w:rsidRPr="0019625A">
              <w:rPr>
                <w:spacing w:val="-2"/>
                <w:sz w:val="20"/>
                <w:szCs w:val="20"/>
              </w:rPr>
              <w:t xml:space="preserve"> (201</w:t>
            </w:r>
            <w:r>
              <w:rPr>
                <w:spacing w:val="-2"/>
                <w:sz w:val="20"/>
                <w:szCs w:val="20"/>
              </w:rPr>
              <w:t>9</w:t>
            </w:r>
            <w:r w:rsidRPr="0019625A">
              <w:rPr>
                <w:spacing w:val="-2"/>
                <w:sz w:val="20"/>
                <w:szCs w:val="20"/>
              </w:rPr>
              <w:t>)</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30.-31.7.2019</w:t>
            </w:r>
            <w:r w:rsidRPr="0019625A">
              <w:rPr>
                <w:spacing w:val="-2"/>
                <w:sz w:val="20"/>
                <w:szCs w:val="20"/>
              </w:rPr>
              <w:t xml:space="preserve"> </w:t>
            </w:r>
            <w:r>
              <w:rPr>
                <w:spacing w:val="-2"/>
                <w:sz w:val="20"/>
                <w:szCs w:val="20"/>
              </w:rPr>
              <w:br/>
            </w:r>
            <w:hyperlink r:id="rId154" w:history="1">
              <w:r w:rsidRPr="000D4186">
                <w:rPr>
                  <w:rStyle w:val="Hyperlink"/>
                  <w:spacing w:val="-2"/>
                  <w:sz w:val="20"/>
                  <w:szCs w:val="20"/>
                </w:rPr>
                <w:t>http://noveltrends8.ft.utb.cz/index.html</w:t>
              </w:r>
            </w:hyperlink>
            <w:r>
              <w:rPr>
                <w:spacing w:val="-2"/>
                <w:sz w:val="20"/>
                <w:szCs w:val="20"/>
              </w:rPr>
              <w:br/>
            </w:r>
          </w:p>
          <w:p w14:paraId="5E87334E" w14:textId="77777777" w:rsidR="005F76D1" w:rsidRDefault="005F76D1" w:rsidP="00AB6B08">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 (2017)</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26.-27.7.2017</w:t>
            </w:r>
            <w:r>
              <w:rPr>
                <w:spacing w:val="-2"/>
                <w:sz w:val="20"/>
                <w:szCs w:val="20"/>
              </w:rPr>
              <w:br/>
            </w:r>
            <w:hyperlink r:id="rId155" w:history="1">
              <w:r w:rsidRPr="000D4186">
                <w:rPr>
                  <w:rStyle w:val="Hyperlink"/>
                  <w:spacing w:val="-2"/>
                  <w:sz w:val="20"/>
                  <w:szCs w:val="20"/>
                </w:rPr>
                <w:t>http://noveltrends8.ft.utb.cz/files/2017/ApplRheol_27-5_51_Report_NTR7.pdf</w:t>
              </w:r>
            </w:hyperlink>
            <w:r>
              <w:rPr>
                <w:spacing w:val="-2"/>
                <w:sz w:val="20"/>
                <w:szCs w:val="20"/>
              </w:rPr>
              <w:br/>
            </w:r>
          </w:p>
          <w:p w14:paraId="03C81813" w14:textId="77777777" w:rsidR="005F76D1" w:rsidRDefault="005F76D1" w:rsidP="00AB6B08">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 (2015)</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28.-29.7.2015 </w:t>
            </w:r>
            <w:r>
              <w:rPr>
                <w:spacing w:val="-2"/>
                <w:sz w:val="20"/>
                <w:szCs w:val="20"/>
              </w:rPr>
              <w:br/>
            </w:r>
            <w:hyperlink r:id="rId156" w:history="1">
              <w:r w:rsidRPr="000D4186">
                <w:rPr>
                  <w:rStyle w:val="Hyperlink"/>
                  <w:spacing w:val="-2"/>
                  <w:sz w:val="20"/>
                  <w:szCs w:val="20"/>
                </w:rPr>
                <w:t>http://noveltrends8.ft.utb.cz/files/2015/AR_25-6_Report_NTR6.pdf</w:t>
              </w:r>
            </w:hyperlink>
            <w:r>
              <w:rPr>
                <w:spacing w:val="-2"/>
                <w:sz w:val="20"/>
                <w:szCs w:val="20"/>
              </w:rPr>
              <w:br/>
            </w:r>
          </w:p>
          <w:p w14:paraId="043C376E" w14:textId="601FC583" w:rsidR="000256E7" w:rsidRPr="00B7684B" w:rsidRDefault="005F76D1" w:rsidP="00B7684B">
            <w:pPr>
              <w:pStyle w:val="NormalWeb"/>
              <w:numPr>
                <w:ilvl w:val="0"/>
                <w:numId w:val="24"/>
              </w:numPr>
              <w:shd w:val="clear" w:color="auto" w:fill="FFFFFF"/>
              <w:spacing w:before="0" w:beforeAutospacing="0" w:after="0" w:afterAutospacing="0" w:line="264" w:lineRule="auto"/>
              <w:ind w:left="568" w:hanging="284"/>
              <w:rPr>
                <w:rStyle w:val="Hyperlink"/>
                <w:color w:val="auto"/>
                <w:u w:val="none"/>
              </w:rPr>
            </w:pPr>
            <w:r w:rsidRPr="000256E7">
              <w:rPr>
                <w:spacing w:val="-2"/>
                <w:sz w:val="20"/>
                <w:szCs w:val="20"/>
              </w:rPr>
              <w:t>Novel trends in rheology V (2013)</w:t>
            </w:r>
            <w:r w:rsidRPr="000256E7">
              <w:rPr>
                <w:spacing w:val="-2"/>
                <w:sz w:val="20"/>
                <w:szCs w:val="20"/>
              </w:rPr>
              <w:br/>
              <w:t xml:space="preserve">Datum konání: 30.-31.7.2013 </w:t>
            </w:r>
            <w:r w:rsidRPr="000256E7">
              <w:rPr>
                <w:spacing w:val="-2"/>
                <w:sz w:val="20"/>
                <w:szCs w:val="20"/>
              </w:rPr>
              <w:br/>
            </w:r>
            <w:hyperlink r:id="rId157" w:history="1">
              <w:r w:rsidRPr="000256E7">
                <w:rPr>
                  <w:rStyle w:val="Hyperlink"/>
                  <w:spacing w:val="-2"/>
                  <w:sz w:val="20"/>
                  <w:szCs w:val="20"/>
                </w:rPr>
                <w:t>http://noveltrends8.ft.utb.cz/files/2013/Report_NTRV_eng.pdf</w:t>
              </w:r>
            </w:hyperlink>
          </w:p>
          <w:p w14:paraId="3DE92D2C" w14:textId="77777777" w:rsidR="000256E7" w:rsidRPr="000256E7" w:rsidRDefault="000256E7" w:rsidP="00B7684B">
            <w:pPr>
              <w:pStyle w:val="NormalWeb"/>
              <w:shd w:val="clear" w:color="auto" w:fill="FFFFFF"/>
              <w:spacing w:before="0" w:beforeAutospacing="0" w:after="0" w:afterAutospacing="0" w:line="264" w:lineRule="auto"/>
              <w:ind w:left="284"/>
              <w:rPr>
                <w:spacing w:val="-2"/>
                <w:sz w:val="20"/>
                <w:szCs w:val="20"/>
              </w:rPr>
            </w:pPr>
          </w:p>
          <w:p w14:paraId="55795025" w14:textId="77777777" w:rsidR="005F76D1" w:rsidRDefault="005F76D1" w:rsidP="00AB6B08">
            <w:pPr>
              <w:pStyle w:val="NormalWeb"/>
              <w:numPr>
                <w:ilvl w:val="0"/>
                <w:numId w:val="24"/>
              </w:numPr>
              <w:shd w:val="clear" w:color="auto" w:fill="FFFFFF"/>
              <w:spacing w:before="0" w:beforeAutospacing="0" w:after="0" w:afterAutospacing="0" w:line="264" w:lineRule="auto"/>
              <w:ind w:left="568" w:hanging="284"/>
              <w:rPr>
                <w:spacing w:val="-2"/>
                <w:sz w:val="20"/>
                <w:szCs w:val="20"/>
              </w:rPr>
            </w:pPr>
            <w:r w:rsidRPr="0019625A">
              <w:rPr>
                <w:spacing w:val="-2"/>
                <w:sz w:val="20"/>
                <w:szCs w:val="20"/>
              </w:rPr>
              <w:t>Novel trends in rheology IV (2011)</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27.-28.7.2011</w:t>
            </w:r>
            <w:r>
              <w:rPr>
                <w:spacing w:val="-2"/>
                <w:sz w:val="20"/>
                <w:szCs w:val="20"/>
              </w:rPr>
              <w:br/>
            </w:r>
            <w:hyperlink r:id="rId158" w:history="1">
              <w:r w:rsidRPr="000D4186">
                <w:rPr>
                  <w:rStyle w:val="Hyperlink"/>
                  <w:spacing w:val="-2"/>
                  <w:sz w:val="20"/>
                  <w:szCs w:val="20"/>
                </w:rPr>
                <w:t>http://noveltrends8.ft.utb.cz/files/2011/ApplRheol_21_367.pdf</w:t>
              </w:r>
            </w:hyperlink>
            <w:r>
              <w:rPr>
                <w:spacing w:val="-2"/>
                <w:sz w:val="20"/>
                <w:szCs w:val="20"/>
              </w:rPr>
              <w:br/>
            </w:r>
          </w:p>
          <w:p w14:paraId="2A048C23" w14:textId="77777777" w:rsidR="005F76D1" w:rsidRPr="00D161B0" w:rsidRDefault="005F76D1" w:rsidP="00AB6B08">
            <w:pPr>
              <w:pStyle w:val="NormalWeb"/>
              <w:numPr>
                <w:ilvl w:val="0"/>
                <w:numId w:val="24"/>
              </w:numPr>
              <w:shd w:val="clear" w:color="auto" w:fill="FFFFFF"/>
              <w:spacing w:line="264" w:lineRule="auto"/>
              <w:ind w:left="568" w:hanging="284"/>
              <w:rPr>
                <w:b/>
              </w:rPr>
            </w:pPr>
            <w:r w:rsidRPr="00D161B0">
              <w:rPr>
                <w:spacing w:val="-2"/>
                <w:sz w:val="20"/>
                <w:szCs w:val="20"/>
              </w:rPr>
              <w:t>Novel tren</w:t>
            </w:r>
            <w:r>
              <w:rPr>
                <w:spacing w:val="-2"/>
                <w:sz w:val="20"/>
                <w:szCs w:val="20"/>
              </w:rPr>
              <w:t>ds in rheology III (2009)</w:t>
            </w:r>
            <w:r>
              <w:rPr>
                <w:spacing w:val="-2"/>
                <w:sz w:val="20"/>
                <w:szCs w:val="20"/>
              </w:rPr>
              <w:br/>
              <w:t>Datum konání</w:t>
            </w:r>
            <w:r w:rsidRPr="0019625A">
              <w:rPr>
                <w:spacing w:val="-2"/>
                <w:sz w:val="20"/>
                <w:szCs w:val="20"/>
              </w:rPr>
              <w:t>:</w:t>
            </w:r>
            <w:r>
              <w:rPr>
                <w:spacing w:val="-2"/>
                <w:sz w:val="20"/>
                <w:szCs w:val="20"/>
              </w:rPr>
              <w:t xml:space="preserve"> 28.-29.7.2009</w:t>
            </w:r>
            <w:r w:rsidRPr="00D161B0">
              <w:rPr>
                <w:spacing w:val="-2"/>
                <w:sz w:val="20"/>
                <w:szCs w:val="20"/>
              </w:rPr>
              <w:br/>
            </w:r>
            <w:hyperlink r:id="rId159" w:history="1">
              <w:r w:rsidRPr="00D161B0">
                <w:rPr>
                  <w:rStyle w:val="Hyperlink"/>
                  <w:spacing w:val="-2"/>
                  <w:sz w:val="20"/>
                  <w:szCs w:val="20"/>
                </w:rPr>
                <w:t>http://noveltrends8.ft.utb.cz/files/2009/Report3.pdf</w:t>
              </w:r>
            </w:hyperlink>
          </w:p>
          <w:p w14:paraId="0B80D563" w14:textId="1D6EA884" w:rsidR="00B75875" w:rsidRPr="007F5BB6" w:rsidRDefault="00B75875" w:rsidP="004B1670">
            <w:pPr>
              <w:spacing w:before="120" w:after="120" w:line="288" w:lineRule="auto"/>
              <w:jc w:val="both"/>
            </w:pPr>
            <w:r w:rsidRPr="00E70A2E">
              <w:t>Národní konference PLASTKO zaměřená na zpracování plastů a polymerní chemii, je pořádána pravidelně každé dva roky</w:t>
            </w:r>
            <w:r>
              <w:t xml:space="preserve"> (odborný garant: prof. Ing. Petr Sáha, CSc.)</w:t>
            </w:r>
            <w:r w:rsidRPr="00E70A2E">
              <w:t>.</w:t>
            </w:r>
          </w:p>
          <w:p w14:paraId="6886F30E" w14:textId="77777777" w:rsidR="00B75875" w:rsidRPr="0020489C" w:rsidRDefault="00B75875" w:rsidP="00AB6B08">
            <w:pPr>
              <w:pStyle w:val="NormalWeb"/>
              <w:numPr>
                <w:ilvl w:val="0"/>
                <w:numId w:val="24"/>
              </w:numPr>
              <w:shd w:val="clear" w:color="auto" w:fill="FFFFFF"/>
              <w:spacing w:line="264" w:lineRule="auto"/>
              <w:ind w:left="568" w:hanging="284"/>
              <w:rPr>
                <w:b/>
              </w:rPr>
            </w:pPr>
            <w:r>
              <w:rPr>
                <w:spacing w:val="-2"/>
                <w:sz w:val="20"/>
                <w:szCs w:val="20"/>
              </w:rPr>
              <w:t>Plastko (2018)</w:t>
            </w:r>
            <w:r>
              <w:rPr>
                <w:spacing w:val="-2"/>
                <w:sz w:val="20"/>
                <w:szCs w:val="20"/>
              </w:rPr>
              <w:br/>
              <w:t>Datum konání</w:t>
            </w:r>
            <w:r w:rsidRPr="0019625A">
              <w:rPr>
                <w:spacing w:val="-2"/>
                <w:sz w:val="20"/>
                <w:szCs w:val="20"/>
              </w:rPr>
              <w:t>:</w:t>
            </w:r>
            <w:r>
              <w:rPr>
                <w:spacing w:val="-2"/>
                <w:sz w:val="20"/>
                <w:szCs w:val="20"/>
              </w:rPr>
              <w:t xml:space="preserve"> 18.-19.4.2018</w:t>
            </w:r>
            <w:r w:rsidRPr="00D161B0">
              <w:rPr>
                <w:spacing w:val="-2"/>
                <w:sz w:val="20"/>
                <w:szCs w:val="20"/>
              </w:rPr>
              <w:br/>
            </w:r>
            <w:hyperlink r:id="rId160" w:history="1">
              <w:r w:rsidRPr="005A0397">
                <w:rPr>
                  <w:rStyle w:val="Hyperlink"/>
                  <w:sz w:val="20"/>
                  <w:szCs w:val="20"/>
                </w:rPr>
                <w:t>https://twitter.com/Research_UTB/status/983627105421455360</w:t>
              </w:r>
            </w:hyperlink>
            <w:r>
              <w:rPr>
                <w:b/>
              </w:rPr>
              <w:br/>
            </w:r>
          </w:p>
          <w:p w14:paraId="1C2753DA" w14:textId="77777777" w:rsidR="00B75875" w:rsidRPr="00B75875" w:rsidRDefault="00B75875" w:rsidP="00AB6B08">
            <w:pPr>
              <w:pStyle w:val="NormalWeb"/>
              <w:numPr>
                <w:ilvl w:val="0"/>
                <w:numId w:val="24"/>
              </w:numPr>
              <w:shd w:val="clear" w:color="auto" w:fill="FFFFFF"/>
              <w:spacing w:line="264" w:lineRule="auto"/>
              <w:ind w:left="574" w:hanging="214"/>
            </w:pPr>
            <w:r>
              <w:rPr>
                <w:spacing w:val="-2"/>
                <w:sz w:val="20"/>
                <w:szCs w:val="20"/>
              </w:rPr>
              <w:t>Plastko (2016)</w:t>
            </w:r>
            <w:r>
              <w:rPr>
                <w:spacing w:val="-2"/>
                <w:sz w:val="20"/>
                <w:szCs w:val="20"/>
              </w:rPr>
              <w:br/>
              <w:t>Datum konání</w:t>
            </w:r>
            <w:r w:rsidRPr="0019625A">
              <w:rPr>
                <w:spacing w:val="-2"/>
                <w:sz w:val="20"/>
                <w:szCs w:val="20"/>
              </w:rPr>
              <w:t>:</w:t>
            </w:r>
            <w:r>
              <w:rPr>
                <w:spacing w:val="-2"/>
                <w:sz w:val="20"/>
                <w:szCs w:val="20"/>
              </w:rPr>
              <w:t xml:space="preserve"> 20.-21.4.2016</w:t>
            </w:r>
            <w:r>
              <w:rPr>
                <w:spacing w:val="-2"/>
                <w:sz w:val="20"/>
                <w:szCs w:val="20"/>
              </w:rPr>
              <w:br/>
            </w:r>
            <w:hyperlink r:id="rId161" w:history="1">
              <w:r w:rsidRPr="005A0397">
                <w:rPr>
                  <w:rStyle w:val="Hyperlink"/>
                  <w:sz w:val="20"/>
                  <w:szCs w:val="20"/>
                </w:rPr>
                <w:t>http://www.plastko.utb.cz/index.php/about-us</w:t>
              </w:r>
            </w:hyperlink>
            <w:r>
              <w:rPr>
                <w:sz w:val="20"/>
                <w:szCs w:val="20"/>
              </w:rPr>
              <w:br/>
            </w:r>
          </w:p>
          <w:p w14:paraId="2BC89E06" w14:textId="77777777" w:rsidR="004355A3" w:rsidRDefault="00B75875" w:rsidP="00AB6B08">
            <w:pPr>
              <w:pStyle w:val="NormalWeb"/>
              <w:numPr>
                <w:ilvl w:val="0"/>
                <w:numId w:val="24"/>
              </w:numPr>
              <w:shd w:val="clear" w:color="auto" w:fill="FFFFFF"/>
              <w:spacing w:line="264" w:lineRule="auto"/>
              <w:ind w:left="574" w:hanging="214"/>
            </w:pPr>
            <w:r w:rsidRPr="00B75875">
              <w:rPr>
                <w:spacing w:val="-2"/>
                <w:sz w:val="20"/>
                <w:szCs w:val="20"/>
              </w:rPr>
              <w:t>Plastko (2014)</w:t>
            </w:r>
            <w:r w:rsidRPr="00B75875">
              <w:rPr>
                <w:spacing w:val="-2"/>
                <w:sz w:val="20"/>
                <w:szCs w:val="20"/>
              </w:rPr>
              <w:br/>
              <w:t>Datum konání: 8.-9.4.2014</w:t>
            </w:r>
            <w:r>
              <w:rPr>
                <w:spacing w:val="-2"/>
                <w:sz w:val="20"/>
                <w:szCs w:val="20"/>
              </w:rPr>
              <w:br/>
            </w:r>
            <w:hyperlink r:id="rId162" w:history="1">
              <w:r w:rsidR="004355A3" w:rsidRPr="00BB48E6">
                <w:rPr>
                  <w:rStyle w:val="Hyperlink"/>
                  <w:sz w:val="20"/>
                  <w:szCs w:val="20"/>
                </w:rPr>
                <w:t>http://isctt.utb.cz/konference-plastko-2014/</w:t>
              </w:r>
            </w:hyperlink>
            <w:r w:rsidR="004355A3">
              <w:rPr>
                <w:sz w:val="20"/>
                <w:szCs w:val="20"/>
              </w:rPr>
              <w:br/>
            </w:r>
          </w:p>
          <w:p w14:paraId="4A631F20" w14:textId="51AA0B10" w:rsidR="004355A3" w:rsidRPr="007F5BB6" w:rsidRDefault="004355A3" w:rsidP="00AB6B08">
            <w:pPr>
              <w:pStyle w:val="NormalWeb"/>
              <w:numPr>
                <w:ilvl w:val="0"/>
                <w:numId w:val="24"/>
              </w:numPr>
              <w:shd w:val="clear" w:color="auto" w:fill="FFFFFF"/>
              <w:spacing w:before="0" w:beforeAutospacing="0" w:after="0" w:afterAutospacing="0" w:line="264" w:lineRule="auto"/>
              <w:ind w:left="576" w:hanging="216"/>
            </w:pPr>
            <w:r w:rsidRPr="004355A3">
              <w:rPr>
                <w:spacing w:val="-2"/>
                <w:sz w:val="20"/>
                <w:szCs w:val="20"/>
              </w:rPr>
              <w:t>Plastko (201</w:t>
            </w:r>
            <w:r>
              <w:rPr>
                <w:spacing w:val="-2"/>
                <w:sz w:val="20"/>
                <w:szCs w:val="20"/>
              </w:rPr>
              <w:t>2</w:t>
            </w:r>
            <w:r w:rsidRPr="004355A3">
              <w:rPr>
                <w:spacing w:val="-2"/>
                <w:sz w:val="20"/>
                <w:szCs w:val="20"/>
              </w:rPr>
              <w:t>)</w:t>
            </w:r>
            <w:r w:rsidRPr="004355A3">
              <w:rPr>
                <w:spacing w:val="-2"/>
                <w:sz w:val="20"/>
                <w:szCs w:val="20"/>
              </w:rPr>
              <w:br/>
              <w:t xml:space="preserve">Datum konání: </w:t>
            </w:r>
            <w:r>
              <w:rPr>
                <w:spacing w:val="-2"/>
                <w:sz w:val="20"/>
                <w:szCs w:val="20"/>
              </w:rPr>
              <w:t>11</w:t>
            </w:r>
            <w:r w:rsidRPr="004355A3">
              <w:rPr>
                <w:spacing w:val="-2"/>
                <w:sz w:val="20"/>
                <w:szCs w:val="20"/>
              </w:rPr>
              <w:t>.-</w:t>
            </w:r>
            <w:r>
              <w:rPr>
                <w:spacing w:val="-2"/>
                <w:sz w:val="20"/>
                <w:szCs w:val="20"/>
              </w:rPr>
              <w:t>12</w:t>
            </w:r>
            <w:r w:rsidRPr="004355A3">
              <w:rPr>
                <w:spacing w:val="-2"/>
                <w:sz w:val="20"/>
                <w:szCs w:val="20"/>
              </w:rPr>
              <w:t>.4.201</w:t>
            </w:r>
            <w:r>
              <w:rPr>
                <w:spacing w:val="-2"/>
                <w:sz w:val="20"/>
                <w:szCs w:val="20"/>
              </w:rPr>
              <w:t>2</w:t>
            </w:r>
            <w:r>
              <w:rPr>
                <w:spacing w:val="-2"/>
                <w:sz w:val="20"/>
                <w:szCs w:val="20"/>
              </w:rPr>
              <w:br/>
            </w:r>
            <w:hyperlink r:id="rId163" w:history="1">
              <w:r w:rsidRPr="00BB48E6">
                <w:rPr>
                  <w:rStyle w:val="Hyperlink"/>
                  <w:sz w:val="20"/>
                  <w:szCs w:val="20"/>
                </w:rPr>
                <w:t>http://www.inovace.utb.cz/files/Program_Plastko_2012__FINAL10_CZ.pdf</w:t>
              </w:r>
            </w:hyperlink>
          </w:p>
          <w:p w14:paraId="03773810" w14:textId="0FAE69B9" w:rsidR="002A1877" w:rsidRDefault="002A1877" w:rsidP="007F5BB6">
            <w:pPr>
              <w:pStyle w:val="NormalWeb"/>
              <w:shd w:val="clear" w:color="auto" w:fill="FFFFFF"/>
              <w:spacing w:before="0" w:beforeAutospacing="0" w:after="0" w:afterAutospacing="0"/>
              <w:rPr>
                <w:b/>
              </w:rPr>
            </w:pPr>
          </w:p>
          <w:p w14:paraId="57ADEB63" w14:textId="609DB236" w:rsidR="004355A3" w:rsidRPr="007F5BB6" w:rsidRDefault="002A1877" w:rsidP="00B7684B">
            <w:pPr>
              <w:pStyle w:val="Default"/>
              <w:spacing w:before="120" w:after="60" w:line="288" w:lineRule="auto"/>
              <w:jc w:val="both"/>
            </w:pPr>
            <w:r>
              <w:rPr>
                <w:sz w:val="20"/>
                <w:szCs w:val="20"/>
              </w:rPr>
              <w:t xml:space="preserve">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p>
        </w:tc>
      </w:tr>
      <w:tr w:rsidR="00D30BE6" w14:paraId="18E4F5D6" w14:textId="77777777" w:rsidTr="00675BF0">
        <w:trPr>
          <w:gridAfter w:val="1"/>
          <w:wAfter w:w="35" w:type="dxa"/>
          <w:trHeight w:val="306"/>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22830F0C" w14:textId="77777777" w:rsidR="00D30BE6" w:rsidRDefault="00D30BE6" w:rsidP="00D30BE6">
            <w:pPr>
              <w:rPr>
                <w:b/>
              </w:rPr>
            </w:pPr>
            <w:r>
              <w:rPr>
                <w:b/>
              </w:rPr>
              <w:lastRenderedPageBreak/>
              <w:t>Informace o spolupráci s praxí vztahující se ke studijnímu programu</w:t>
            </w:r>
          </w:p>
        </w:tc>
      </w:tr>
      <w:tr w:rsidR="00D30BE6" w14:paraId="4F4199CA" w14:textId="77777777" w:rsidTr="00675BF0">
        <w:trPr>
          <w:gridAfter w:val="1"/>
          <w:wAfter w:w="35" w:type="dxa"/>
          <w:trHeight w:val="1700"/>
        </w:trPr>
        <w:tc>
          <w:tcPr>
            <w:tcW w:w="9889" w:type="dxa"/>
            <w:gridSpan w:val="14"/>
            <w:tcBorders>
              <w:top w:val="single" w:sz="4" w:space="0" w:color="auto"/>
              <w:left w:val="single" w:sz="4" w:space="0" w:color="auto"/>
              <w:bottom w:val="single" w:sz="4" w:space="0" w:color="auto"/>
              <w:right w:val="single" w:sz="4" w:space="0" w:color="auto"/>
            </w:tcBorders>
            <w:shd w:val="clear" w:color="auto" w:fill="FFFFFF"/>
          </w:tcPr>
          <w:p w14:paraId="42521A58" w14:textId="62A1B3D9" w:rsidR="0014280E" w:rsidRPr="00666BCF" w:rsidRDefault="008103BB" w:rsidP="00B7684B">
            <w:pPr>
              <w:shd w:val="clear" w:color="auto" w:fill="FFFFFF"/>
              <w:tabs>
                <w:tab w:val="left" w:pos="360"/>
              </w:tabs>
              <w:spacing w:before="60" w:after="120" w:line="288" w:lineRule="auto"/>
              <w:ind w:right="6"/>
              <w:jc w:val="both"/>
              <w:rPr>
                <w:b/>
                <w:spacing w:val="-2"/>
              </w:rPr>
            </w:pPr>
            <w:r>
              <w:t xml:space="preserve">Spolupráce akademických pracovníků a studentů s praxí </w:t>
            </w:r>
            <w:r w:rsidR="00DE30EC">
              <w:t>se realizuje zejména prostřednictvím projektů smluvního výzkumu</w:t>
            </w:r>
            <w:r w:rsidR="00905040">
              <w:t xml:space="preserve">, </w:t>
            </w:r>
            <w:r w:rsidR="00DE30EC">
              <w:t>doplňkové činnosti</w:t>
            </w:r>
            <w:r>
              <w:t xml:space="preserve"> </w:t>
            </w:r>
            <w:r w:rsidR="00905040">
              <w:t xml:space="preserve">a inovačních voucherů </w:t>
            </w:r>
            <w:r>
              <w:t>s významnými průmyslovými pracovišti v ČR a zahraničí</w:t>
            </w:r>
            <w:r w:rsidR="00C3422F">
              <w:t>.</w:t>
            </w:r>
            <w:r w:rsidR="0014280E">
              <w:t xml:space="preserve"> Níže jsou uvedeny nejvýznamnější p</w:t>
            </w:r>
            <w:r w:rsidR="0014280E" w:rsidRPr="0020489C">
              <w:t>rojekty v rámci spolupráce se zahraničními firmami za roky 2013</w:t>
            </w:r>
            <w:r w:rsidR="00BB48E6">
              <w:t xml:space="preserve"> </w:t>
            </w:r>
            <w:r w:rsidR="0014280E" w:rsidRPr="0020489C">
              <w:t>-</w:t>
            </w:r>
            <w:r w:rsidR="00BB48E6">
              <w:t xml:space="preserve"> 2017, které souvisejí</w:t>
            </w:r>
            <w:r w:rsidR="0014280E" w:rsidRPr="0020489C">
              <w:t xml:space="preserve"> se studijním programem</w:t>
            </w:r>
            <w:r w:rsidR="006D21C5">
              <w:t xml:space="preserve"> Technology of Macromolecular Substances</w:t>
            </w:r>
            <w:r w:rsidR="0014280E" w:rsidRPr="0020489C">
              <w:t>.</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2693"/>
              <w:gridCol w:w="3332"/>
            </w:tblGrid>
            <w:tr w:rsidR="0014280E" w:rsidRPr="00666BCF" w14:paraId="2F913671" w14:textId="77777777" w:rsidTr="00FD297C">
              <w:trPr>
                <w:trHeight w:val="20"/>
                <w:jc w:val="center"/>
              </w:trPr>
              <w:tc>
                <w:tcPr>
                  <w:tcW w:w="2942" w:type="dxa"/>
                </w:tcPr>
                <w:p w14:paraId="154E604C" w14:textId="77777777" w:rsidR="0014280E" w:rsidRPr="00666BCF" w:rsidRDefault="0014280E" w:rsidP="00BB48E6">
                  <w:pPr>
                    <w:shd w:val="clear" w:color="auto" w:fill="FFFFFF"/>
                    <w:tabs>
                      <w:tab w:val="left" w:pos="360"/>
                    </w:tabs>
                    <w:spacing w:line="264" w:lineRule="auto"/>
                    <w:jc w:val="both"/>
                    <w:rPr>
                      <w:b/>
                      <w:spacing w:val="-2"/>
                    </w:rPr>
                  </w:pPr>
                  <w:r w:rsidRPr="00666BCF">
                    <w:rPr>
                      <w:b/>
                      <w:spacing w:val="-2"/>
                    </w:rPr>
                    <w:t>Pracoviště praxe</w:t>
                  </w:r>
                </w:p>
              </w:tc>
              <w:tc>
                <w:tcPr>
                  <w:tcW w:w="2693" w:type="dxa"/>
                </w:tcPr>
                <w:p w14:paraId="7AD105B1" w14:textId="77777777" w:rsidR="0014280E" w:rsidRPr="00666BCF" w:rsidRDefault="0014280E" w:rsidP="00BB48E6">
                  <w:pPr>
                    <w:shd w:val="clear" w:color="auto" w:fill="FFFFFF"/>
                    <w:tabs>
                      <w:tab w:val="left" w:pos="360"/>
                    </w:tabs>
                    <w:spacing w:line="264" w:lineRule="auto"/>
                    <w:jc w:val="both"/>
                    <w:rPr>
                      <w:b/>
                      <w:bCs/>
                      <w:spacing w:val="-2"/>
                    </w:rPr>
                  </w:pPr>
                  <w:r w:rsidRPr="00666BCF">
                    <w:rPr>
                      <w:b/>
                      <w:bCs/>
                      <w:spacing w:val="-2"/>
                    </w:rPr>
                    <w:t>Název či popis projektu uskutečňovaného</w:t>
                  </w:r>
                </w:p>
                <w:p w14:paraId="3FD45F72"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ve spolupráci s praxí</w:t>
                  </w:r>
                </w:p>
              </w:tc>
              <w:tc>
                <w:tcPr>
                  <w:tcW w:w="3332" w:type="dxa"/>
                </w:tcPr>
                <w:p w14:paraId="515E73E7"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Řešitel za UTB</w:t>
                  </w:r>
                </w:p>
              </w:tc>
            </w:tr>
            <w:tr w:rsidR="0014280E" w:rsidRPr="00666BCF" w14:paraId="6FB0F6DC" w14:textId="77777777" w:rsidTr="00FD297C">
              <w:trPr>
                <w:trHeight w:val="20"/>
                <w:jc w:val="center"/>
              </w:trPr>
              <w:tc>
                <w:tcPr>
                  <w:tcW w:w="2942" w:type="dxa"/>
                </w:tcPr>
                <w:p w14:paraId="70E25880"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366A2355" w14:textId="0F73F86B"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Preproject CoBoL - studie proveditelnosti</w:t>
                  </w:r>
                  <w:r w:rsidR="00BB48E6">
                    <w:rPr>
                      <w:spacing w:val="-2"/>
                    </w:rPr>
                    <w:t xml:space="preserve"> </w:t>
                  </w:r>
                  <w:r w:rsidRPr="00666BCF">
                    <w:rPr>
                      <w:spacing w:val="-2"/>
                    </w:rPr>
                    <w:t>-</w:t>
                  </w:r>
                  <w:r w:rsidR="00BB48E6">
                    <w:rPr>
                      <w:spacing w:val="-2"/>
                    </w:rPr>
                    <w:t xml:space="preserve"> </w:t>
                  </w:r>
                  <w:r w:rsidRPr="00666BCF">
                    <w:rPr>
                      <w:spacing w:val="-2"/>
                    </w:rPr>
                    <w:t>část 2013</w:t>
                  </w:r>
                </w:p>
              </w:tc>
              <w:tc>
                <w:tcPr>
                  <w:tcW w:w="3332" w:type="dxa"/>
                </w:tcPr>
                <w:p w14:paraId="20DA3F09" w14:textId="09AF12FD"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Roman Čermák, Ph.D.</w:t>
                  </w:r>
                </w:p>
              </w:tc>
            </w:tr>
            <w:tr w:rsidR="0014280E" w:rsidRPr="00666BCF" w14:paraId="23971873" w14:textId="77777777" w:rsidTr="00FD297C">
              <w:trPr>
                <w:trHeight w:val="20"/>
                <w:jc w:val="center"/>
              </w:trPr>
              <w:tc>
                <w:tcPr>
                  <w:tcW w:w="2942" w:type="dxa"/>
                </w:tcPr>
                <w:p w14:paraId="72FB57C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2F63188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Detekce kovů</w:t>
                  </w:r>
                </w:p>
              </w:tc>
              <w:tc>
                <w:tcPr>
                  <w:tcW w:w="3332" w:type="dxa"/>
                </w:tcPr>
                <w:p w14:paraId="07B0C58B"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Martin Stěnička, Ph.D.</w:t>
                  </w:r>
                </w:p>
              </w:tc>
            </w:tr>
            <w:tr w:rsidR="0014280E" w:rsidRPr="00666BCF" w14:paraId="3EFBBD24" w14:textId="77777777" w:rsidTr="00FD297C">
              <w:trPr>
                <w:trHeight w:val="20"/>
                <w:jc w:val="center"/>
              </w:trPr>
              <w:tc>
                <w:tcPr>
                  <w:tcW w:w="2942" w:type="dxa"/>
                </w:tcPr>
                <w:p w14:paraId="7691BB0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Švýcarsko, 2014</w:t>
                  </w:r>
                </w:p>
              </w:tc>
              <w:tc>
                <w:tcPr>
                  <w:tcW w:w="2693" w:type="dxa"/>
                </w:tcPr>
                <w:p w14:paraId="4FC1182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Reologické ohodnocení polymerních vzorků </w:t>
                  </w:r>
                </w:p>
              </w:tc>
              <w:tc>
                <w:tcPr>
                  <w:tcW w:w="3332" w:type="dxa"/>
                </w:tcPr>
                <w:p w14:paraId="3DC80F32" w14:textId="0964A315"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08F6CE54" w14:textId="77777777" w:rsidTr="00FD297C">
              <w:trPr>
                <w:trHeight w:val="20"/>
                <w:jc w:val="center"/>
              </w:trPr>
              <w:tc>
                <w:tcPr>
                  <w:tcW w:w="2942" w:type="dxa"/>
                </w:tcPr>
                <w:p w14:paraId="5A93EEF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Packing Solutions AB, Švedsko, 2014</w:t>
                  </w:r>
                </w:p>
              </w:tc>
              <w:tc>
                <w:tcPr>
                  <w:tcW w:w="2693" w:type="dxa"/>
                </w:tcPr>
                <w:p w14:paraId="784327E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Charakterizace prostřednictvím reologie </w:t>
                  </w:r>
                </w:p>
              </w:tc>
              <w:tc>
                <w:tcPr>
                  <w:tcW w:w="3332" w:type="dxa"/>
                </w:tcPr>
                <w:p w14:paraId="435E051C" w14:textId="1294B6CC"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1B88EEB2" w14:textId="77777777" w:rsidTr="00FD297C">
              <w:trPr>
                <w:trHeight w:val="20"/>
                <w:jc w:val="center"/>
              </w:trPr>
              <w:tc>
                <w:tcPr>
                  <w:tcW w:w="2942" w:type="dxa"/>
                </w:tcPr>
                <w:p w14:paraId="7F56271B"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2014</w:t>
                  </w:r>
                </w:p>
              </w:tc>
              <w:tc>
                <w:tcPr>
                  <w:tcW w:w="2693" w:type="dxa"/>
                </w:tcPr>
                <w:p w14:paraId="272738A9"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Shelf Life Analysis </w:t>
                  </w:r>
                </w:p>
              </w:tc>
              <w:tc>
                <w:tcPr>
                  <w:tcW w:w="3332" w:type="dxa"/>
                </w:tcPr>
                <w:p w14:paraId="26B57CFE" w14:textId="4E8B5861"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Tomáš  Sedláček, Ph.D.</w:t>
                  </w:r>
                </w:p>
              </w:tc>
            </w:tr>
            <w:tr w:rsidR="0014280E" w:rsidRPr="00666BCF" w14:paraId="301D5D96" w14:textId="77777777" w:rsidTr="00FD297C">
              <w:trPr>
                <w:trHeight w:val="20"/>
                <w:jc w:val="center"/>
              </w:trPr>
              <w:tc>
                <w:tcPr>
                  <w:tcW w:w="2942" w:type="dxa"/>
                </w:tcPr>
                <w:p w14:paraId="6F39F50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2015</w:t>
                  </w:r>
                </w:p>
              </w:tc>
              <w:tc>
                <w:tcPr>
                  <w:tcW w:w="2693" w:type="dxa"/>
                </w:tcPr>
                <w:p w14:paraId="1D793F7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CoBol Implementation 2014 </w:t>
                  </w:r>
                </w:p>
              </w:tc>
              <w:tc>
                <w:tcPr>
                  <w:tcW w:w="3332" w:type="dxa"/>
                </w:tcPr>
                <w:p w14:paraId="4F84AE3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06CAAC7F" w14:textId="77777777" w:rsidTr="00FD297C">
              <w:trPr>
                <w:trHeight w:val="20"/>
                <w:jc w:val="center"/>
              </w:trPr>
              <w:tc>
                <w:tcPr>
                  <w:tcW w:w="2942" w:type="dxa"/>
                </w:tcPr>
                <w:p w14:paraId="719C0DE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lastRenderedPageBreak/>
                    <w:t>DuPont International Operations Sarl 2 Chemin du Pavillon Geneva, Švýcarsko, 2016</w:t>
                  </w:r>
                </w:p>
              </w:tc>
              <w:tc>
                <w:tcPr>
                  <w:tcW w:w="2693" w:type="dxa"/>
                </w:tcPr>
                <w:p w14:paraId="0ACDF23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Reologická simulace procesu výtlačného vyfukování polymerních materiálů</w:t>
                  </w:r>
                </w:p>
              </w:tc>
              <w:tc>
                <w:tcPr>
                  <w:tcW w:w="3332" w:type="dxa"/>
                </w:tcPr>
                <w:p w14:paraId="19D12023" w14:textId="4CA7EA74"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39AEAA4B" w14:textId="77777777" w:rsidTr="00FD297C">
              <w:trPr>
                <w:trHeight w:val="20"/>
                <w:jc w:val="center"/>
              </w:trPr>
              <w:tc>
                <w:tcPr>
                  <w:tcW w:w="2942" w:type="dxa"/>
                </w:tcPr>
                <w:p w14:paraId="2848261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Packaging Solutions AB Malmö, Švedsko, 2016</w:t>
                  </w:r>
                </w:p>
              </w:tc>
              <w:tc>
                <w:tcPr>
                  <w:tcW w:w="2693" w:type="dxa"/>
                </w:tcPr>
                <w:p w14:paraId="72E9B1F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Analýza neizotermálních transientních elongačních toků pro polymerní taveniny</w:t>
                  </w:r>
                </w:p>
              </w:tc>
              <w:tc>
                <w:tcPr>
                  <w:tcW w:w="3332" w:type="dxa"/>
                </w:tcPr>
                <w:p w14:paraId="0A5D55BB" w14:textId="4A002231"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4ED5D785" w14:textId="77777777" w:rsidTr="00FD297C">
              <w:trPr>
                <w:trHeight w:val="20"/>
                <w:jc w:val="center"/>
              </w:trPr>
              <w:tc>
                <w:tcPr>
                  <w:tcW w:w="2942" w:type="dxa"/>
                  <w:vAlign w:val="center"/>
                </w:tcPr>
                <w:p w14:paraId="7CC7E46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2 Chemin du Pavillon Geneva,  Švýcarsko, 2016</w:t>
                  </w:r>
                </w:p>
              </w:tc>
              <w:tc>
                <w:tcPr>
                  <w:tcW w:w="2693" w:type="dxa"/>
                </w:tcPr>
                <w:p w14:paraId="1B91FF2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Aplikovaná reologie pro výtlačné vyfukování polymerních materiálů</w:t>
                  </w:r>
                </w:p>
              </w:tc>
              <w:tc>
                <w:tcPr>
                  <w:tcW w:w="3332" w:type="dxa"/>
                </w:tcPr>
                <w:p w14:paraId="4AF5B2B6" w14:textId="6F0DD099"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61FDC83F" w14:textId="77777777" w:rsidTr="00FD297C">
              <w:trPr>
                <w:trHeight w:val="20"/>
                <w:jc w:val="center"/>
              </w:trPr>
              <w:tc>
                <w:tcPr>
                  <w:tcW w:w="2942" w:type="dxa"/>
                </w:tcPr>
                <w:p w14:paraId="7CB9D64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Werk, Německo, 2016</w:t>
                  </w:r>
                </w:p>
              </w:tc>
              <w:tc>
                <w:tcPr>
                  <w:tcW w:w="2693" w:type="dxa"/>
                </w:tcPr>
                <w:p w14:paraId="005DDD7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Treid Shield</w:t>
                  </w:r>
                </w:p>
              </w:tc>
              <w:tc>
                <w:tcPr>
                  <w:tcW w:w="3332" w:type="dxa"/>
                </w:tcPr>
                <w:p w14:paraId="2C054A3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09C9A5A9" w14:textId="77777777" w:rsidTr="00FD297C">
              <w:trPr>
                <w:trHeight w:val="20"/>
                <w:jc w:val="center"/>
              </w:trPr>
              <w:tc>
                <w:tcPr>
                  <w:tcW w:w="2942" w:type="dxa"/>
                </w:tcPr>
                <w:p w14:paraId="5FF8090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498034B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Mischungsanalyse an Honda Civic Langern</w:t>
                  </w:r>
                </w:p>
              </w:tc>
              <w:tc>
                <w:tcPr>
                  <w:tcW w:w="3332" w:type="dxa"/>
                </w:tcPr>
                <w:p w14:paraId="5672B65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446DC7C0" w14:textId="77777777" w:rsidTr="00FD297C">
              <w:trPr>
                <w:trHeight w:val="20"/>
                <w:jc w:val="center"/>
              </w:trPr>
              <w:tc>
                <w:tcPr>
                  <w:tcW w:w="2942" w:type="dxa"/>
                </w:tcPr>
                <w:p w14:paraId="17E5028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479E255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 für Klebbare Federauflagen - Stufe A</w:t>
                  </w:r>
                </w:p>
              </w:tc>
              <w:tc>
                <w:tcPr>
                  <w:tcW w:w="3332" w:type="dxa"/>
                </w:tcPr>
                <w:p w14:paraId="190A8A7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41683EC8" w14:textId="77777777" w:rsidTr="00FD297C">
              <w:trPr>
                <w:trHeight w:val="20"/>
                <w:jc w:val="center"/>
              </w:trPr>
              <w:tc>
                <w:tcPr>
                  <w:tcW w:w="2942" w:type="dxa"/>
                </w:tcPr>
                <w:p w14:paraId="4294DB2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63A84F2B"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Mischungsentwicklung Honda</w:t>
                  </w:r>
                </w:p>
              </w:tc>
              <w:tc>
                <w:tcPr>
                  <w:tcW w:w="3332" w:type="dxa"/>
                </w:tcPr>
                <w:p w14:paraId="4AF202F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et Ing. Ivo Kuřitka, Ph.D. et Ph.D.</w:t>
                  </w:r>
                </w:p>
              </w:tc>
            </w:tr>
            <w:tr w:rsidR="0014280E" w:rsidRPr="00666BCF" w14:paraId="586EDEA2" w14:textId="77777777" w:rsidTr="00FD297C">
              <w:trPr>
                <w:trHeight w:val="20"/>
                <w:jc w:val="center"/>
              </w:trPr>
              <w:tc>
                <w:tcPr>
                  <w:tcW w:w="2942" w:type="dxa"/>
                  <w:vAlign w:val="center"/>
                </w:tcPr>
                <w:p w14:paraId="573D46F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64D8301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Studie proveditelnosti anizotropie směsí běhounu </w:t>
                  </w:r>
                </w:p>
              </w:tc>
              <w:tc>
                <w:tcPr>
                  <w:tcW w:w="3332" w:type="dxa"/>
                </w:tcPr>
                <w:p w14:paraId="54B9012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Petr Zádrapa, Ph.D.</w:t>
                  </w:r>
                </w:p>
              </w:tc>
            </w:tr>
            <w:tr w:rsidR="0014280E" w:rsidRPr="00666BCF" w14:paraId="6A7390D1" w14:textId="77777777" w:rsidTr="00BB48E6">
              <w:trPr>
                <w:trHeight w:val="20"/>
                <w:jc w:val="center"/>
              </w:trPr>
              <w:tc>
                <w:tcPr>
                  <w:tcW w:w="2942" w:type="dxa"/>
                </w:tcPr>
                <w:p w14:paraId="305FCB0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65FCFE7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Small-Angle X-Ray Scattering and Dielectric Spectroscopy of Rubber </w:t>
                  </w:r>
                </w:p>
              </w:tc>
              <w:tc>
                <w:tcPr>
                  <w:tcW w:w="3332" w:type="dxa"/>
                </w:tcPr>
                <w:p w14:paraId="35BB388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13294678" w14:textId="77777777" w:rsidTr="00FD297C">
              <w:trPr>
                <w:trHeight w:val="20"/>
                <w:jc w:val="center"/>
              </w:trPr>
              <w:tc>
                <w:tcPr>
                  <w:tcW w:w="2942" w:type="dxa"/>
                </w:tcPr>
                <w:p w14:paraId="6E87879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Švýcarsko, 2017</w:t>
                  </w:r>
                </w:p>
              </w:tc>
              <w:tc>
                <w:tcPr>
                  <w:tcW w:w="2693" w:type="dxa"/>
                </w:tcPr>
                <w:p w14:paraId="606A0B7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Blow molding data generation </w:t>
                  </w:r>
                </w:p>
              </w:tc>
              <w:tc>
                <w:tcPr>
                  <w:tcW w:w="3332" w:type="dxa"/>
                </w:tcPr>
                <w:p w14:paraId="5F45C87D" w14:textId="022C935D"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53EB8A55" w14:textId="77777777" w:rsidTr="00FD297C">
              <w:trPr>
                <w:trHeight w:val="20"/>
                <w:jc w:val="center"/>
              </w:trPr>
              <w:tc>
                <w:tcPr>
                  <w:tcW w:w="2942" w:type="dxa"/>
                </w:tcPr>
                <w:p w14:paraId="3181220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Teldor Cables Telecom LTD, Izrael, 2017</w:t>
                  </w:r>
                </w:p>
              </w:tc>
              <w:tc>
                <w:tcPr>
                  <w:tcW w:w="2693" w:type="dxa"/>
                </w:tcPr>
                <w:p w14:paraId="4202C4A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Rheological characterization of HFFR sample with respect to optical fiber cable production </w:t>
                  </w:r>
                </w:p>
              </w:tc>
              <w:tc>
                <w:tcPr>
                  <w:tcW w:w="3332" w:type="dxa"/>
                </w:tcPr>
                <w:p w14:paraId="7F3FF6C9" w14:textId="031DF6EF"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bl>
          <w:p w14:paraId="07D17BC1" w14:textId="4D74F939" w:rsidR="002E0204" w:rsidRPr="007F5BB6" w:rsidRDefault="002E0204"/>
          <w:p w14:paraId="61C69684" w14:textId="5F1C4D38" w:rsidR="00594167" w:rsidRPr="007F5BB6" w:rsidRDefault="00594167" w:rsidP="00FD297C">
            <w:pPr>
              <w:shd w:val="clear" w:color="auto" w:fill="FFFFFF"/>
              <w:tabs>
                <w:tab w:val="left" w:pos="360"/>
              </w:tabs>
              <w:spacing w:before="120" w:line="264" w:lineRule="auto"/>
              <w:ind w:right="6"/>
              <w:jc w:val="both"/>
              <w:rPr>
                <w:spacing w:val="-2"/>
                <w:u w:val="single"/>
              </w:rPr>
            </w:pPr>
            <w:r w:rsidRPr="007F5BB6">
              <w:rPr>
                <w:spacing w:val="-2"/>
                <w:u w:val="single"/>
              </w:rPr>
              <w:t xml:space="preserve">V období </w:t>
            </w:r>
            <w:r w:rsidR="00522B4C" w:rsidRPr="007F5BB6">
              <w:rPr>
                <w:spacing w:val="-2"/>
                <w:u w:val="single"/>
              </w:rPr>
              <w:t>2013</w:t>
            </w:r>
            <w:r w:rsidR="00BB48E6">
              <w:rPr>
                <w:spacing w:val="-2"/>
                <w:u w:val="single"/>
              </w:rPr>
              <w:t xml:space="preserve"> </w:t>
            </w:r>
            <w:r w:rsidR="00522B4C" w:rsidRPr="007F5BB6">
              <w:rPr>
                <w:spacing w:val="-2"/>
                <w:u w:val="single"/>
              </w:rPr>
              <w:t>-</w:t>
            </w:r>
            <w:r w:rsidR="00BB48E6">
              <w:rPr>
                <w:spacing w:val="-2"/>
                <w:u w:val="single"/>
              </w:rPr>
              <w:t xml:space="preserve"> </w:t>
            </w:r>
            <w:r w:rsidR="00522B4C" w:rsidRPr="007F5BB6">
              <w:rPr>
                <w:spacing w:val="-2"/>
                <w:u w:val="single"/>
              </w:rPr>
              <w:t xml:space="preserve">2017 </w:t>
            </w:r>
            <w:r w:rsidRPr="007F5BB6">
              <w:rPr>
                <w:spacing w:val="-2"/>
                <w:u w:val="single"/>
              </w:rPr>
              <w:t>pak byly dále realizovány projekty s následujícími tuzemskými firmami</w:t>
            </w:r>
            <w:r w:rsidR="005E4B7D" w:rsidRPr="007F5BB6">
              <w:rPr>
                <w:spacing w:val="-2"/>
                <w:u w:val="single"/>
              </w:rPr>
              <w:t xml:space="preserve"> a společnostmi</w:t>
            </w:r>
            <w:r w:rsidRPr="007F5BB6">
              <w:rPr>
                <w:spacing w:val="-2"/>
                <w:u w:val="single"/>
              </w:rPr>
              <w:t>:</w:t>
            </w:r>
          </w:p>
          <w:p w14:paraId="53483E58" w14:textId="689B9D8B" w:rsidR="004A35E9" w:rsidRPr="007F5BB6" w:rsidRDefault="00BB48E6" w:rsidP="00FD297C">
            <w:pPr>
              <w:shd w:val="clear" w:color="auto" w:fill="FFFFFF"/>
              <w:tabs>
                <w:tab w:val="left" w:pos="360"/>
              </w:tabs>
              <w:spacing w:after="120" w:line="288" w:lineRule="auto"/>
              <w:ind w:right="6"/>
              <w:jc w:val="both"/>
              <w:rPr>
                <w:spacing w:val="-2"/>
              </w:rPr>
            </w:pPr>
            <w:r>
              <w:rPr>
                <w:spacing w:val="-2"/>
              </w:rPr>
              <w:t>Continental Barum s.r.</w:t>
            </w:r>
            <w:r w:rsidR="00522B4C" w:rsidRPr="007F5BB6">
              <w:rPr>
                <w:spacing w:val="-2"/>
              </w:rPr>
              <w:t>o.</w:t>
            </w:r>
            <w:r w:rsidR="00FD297C">
              <w:rPr>
                <w:spacing w:val="-2"/>
              </w:rPr>
              <w:t>;</w:t>
            </w:r>
            <w:r>
              <w:rPr>
                <w:spacing w:val="-2"/>
              </w:rPr>
              <w:t xml:space="preserve"> Mitas a.</w:t>
            </w:r>
            <w:r w:rsidR="00522B4C" w:rsidRPr="007F5BB6">
              <w:rPr>
                <w:spacing w:val="-2"/>
              </w:rPr>
              <w:t>s.</w:t>
            </w:r>
            <w:r w:rsidR="00FD297C">
              <w:rPr>
                <w:spacing w:val="-2"/>
              </w:rPr>
              <w:t>;</w:t>
            </w:r>
            <w:r w:rsidR="00522B4C" w:rsidRPr="007F5BB6">
              <w:rPr>
                <w:spacing w:val="-2"/>
              </w:rPr>
              <w:t xml:space="preserve"> </w:t>
            </w:r>
            <w:r w:rsidR="00594167" w:rsidRPr="007F5BB6">
              <w:rPr>
                <w:spacing w:val="-2"/>
              </w:rPr>
              <w:t>Silon s.r.o.</w:t>
            </w:r>
            <w:r w:rsidR="00FD297C">
              <w:rPr>
                <w:spacing w:val="-2"/>
              </w:rPr>
              <w:t>;</w:t>
            </w:r>
            <w:r w:rsidR="00594167" w:rsidRPr="007F5BB6">
              <w:rPr>
                <w:spacing w:val="-2"/>
              </w:rPr>
              <w:t xml:space="preserve"> </w:t>
            </w:r>
            <w:r w:rsidR="0014280E" w:rsidRPr="007F5BB6">
              <w:rPr>
                <w:spacing w:val="-2"/>
              </w:rPr>
              <w:t>Contine</w:t>
            </w:r>
            <w:r w:rsidR="00FD297C">
              <w:rPr>
                <w:spacing w:val="-2"/>
              </w:rPr>
              <w:t>ntal Matador Truck Tires s.r.o.;</w:t>
            </w:r>
            <w:r w:rsidR="0014280E" w:rsidRPr="007F5BB6">
              <w:rPr>
                <w:spacing w:val="-2"/>
              </w:rPr>
              <w:t xml:space="preserve"> Continental Automotive Czech Republic s.r.o.; Audia Plastics s.r.o.; </w:t>
            </w:r>
            <w:r w:rsidR="00522B4C" w:rsidRPr="007F5BB6">
              <w:rPr>
                <w:spacing w:val="-2"/>
              </w:rPr>
              <w:t>Austin Detonator s.r.o.</w:t>
            </w:r>
            <w:r w:rsidR="00FD297C">
              <w:rPr>
                <w:spacing w:val="-2"/>
              </w:rPr>
              <w:t>;</w:t>
            </w:r>
            <w:r w:rsidR="00522B4C" w:rsidRPr="007F5BB6">
              <w:rPr>
                <w:spacing w:val="-2"/>
              </w:rPr>
              <w:t xml:space="preserve"> </w:t>
            </w:r>
            <w:r w:rsidR="0014280E" w:rsidRPr="007F5BB6">
              <w:rPr>
                <w:spacing w:val="-2"/>
              </w:rPr>
              <w:t xml:space="preserve">D PLAST a.s.; </w:t>
            </w:r>
            <w:r w:rsidR="00594167" w:rsidRPr="007F5BB6">
              <w:rPr>
                <w:spacing w:val="-2"/>
              </w:rPr>
              <w:t>Institut pro testování a certifikaci, a.s.</w:t>
            </w:r>
            <w:r w:rsidR="0014280E" w:rsidRPr="007F5BB6">
              <w:rPr>
                <w:spacing w:val="-2"/>
              </w:rPr>
              <w:t xml:space="preserve">; GRANITOL a.s.; Dura-Line CT s.r.o.; Spur a.s.; Henniges Hranice s.r.o.; </w:t>
            </w:r>
            <w:r w:rsidR="004B1670">
              <w:rPr>
                <w:spacing w:val="-2"/>
              </w:rPr>
              <w:t>Pegas Nonwovens s.r.</w:t>
            </w:r>
            <w:r w:rsidR="00522B4C" w:rsidRPr="007F5BB6">
              <w:rPr>
                <w:spacing w:val="-2"/>
              </w:rPr>
              <w:t>o.;</w:t>
            </w:r>
            <w:r w:rsidR="00522B4C" w:rsidRPr="007F5BB6">
              <w:rPr>
                <w:spacing w:val="-2"/>
                <w:lang w:val="en-US"/>
              </w:rPr>
              <w:t xml:space="preserve"> </w:t>
            </w:r>
            <w:r w:rsidR="00522B4C" w:rsidRPr="007F5BB6">
              <w:rPr>
                <w:spacing w:val="-2"/>
              </w:rPr>
              <w:t>KASKO spol. s r.o.; Riocath Medical De</w:t>
            </w:r>
            <w:r w:rsidR="004B1670">
              <w:rPr>
                <w:spacing w:val="-2"/>
              </w:rPr>
              <w:t>vices, a.</w:t>
            </w:r>
            <w:r w:rsidR="00522B4C" w:rsidRPr="007F5BB6">
              <w:rPr>
                <w:spacing w:val="-2"/>
              </w:rPr>
              <w:t>s.; PARZLICH s.r</w:t>
            </w:r>
            <w:r w:rsidR="00FD297C">
              <w:rPr>
                <w:spacing w:val="-2"/>
              </w:rPr>
              <w:t>.o.; Hranipex Czech Republic k.</w:t>
            </w:r>
            <w:r w:rsidR="00522B4C" w:rsidRPr="007F5BB6">
              <w:rPr>
                <w:spacing w:val="-2"/>
              </w:rPr>
              <w:t xml:space="preserve">s.; </w:t>
            </w:r>
            <w:r w:rsidR="00594167" w:rsidRPr="007F5BB6">
              <w:rPr>
                <w:spacing w:val="-2"/>
              </w:rPr>
              <w:t>Holík International s.r.o.</w:t>
            </w:r>
            <w:r w:rsidR="00522B4C" w:rsidRPr="007F5BB6">
              <w:rPr>
                <w:spacing w:val="-2"/>
              </w:rPr>
              <w:t xml:space="preserve">; </w:t>
            </w:r>
            <w:r w:rsidR="00FD297C">
              <w:rPr>
                <w:spacing w:val="-2"/>
              </w:rPr>
              <w:t>Compuplast International a.</w:t>
            </w:r>
            <w:r w:rsidR="00DC4B41" w:rsidRPr="007F5BB6">
              <w:rPr>
                <w:spacing w:val="-2"/>
              </w:rPr>
              <w:t>s.</w:t>
            </w:r>
            <w:r w:rsidR="00522B4C" w:rsidRPr="007F5BB6">
              <w:rPr>
                <w:spacing w:val="-2"/>
              </w:rPr>
              <w:t xml:space="preserve">; </w:t>
            </w:r>
            <w:r w:rsidR="00594167" w:rsidRPr="007F5BB6">
              <w:rPr>
                <w:spacing w:val="-2"/>
              </w:rPr>
              <w:t>WALMO CZ s.r.o.</w:t>
            </w:r>
            <w:r w:rsidR="00522B4C" w:rsidRPr="007F5BB6">
              <w:rPr>
                <w:spacing w:val="-2"/>
              </w:rPr>
              <w:t xml:space="preserve">; </w:t>
            </w:r>
            <w:r w:rsidR="00594167" w:rsidRPr="007F5BB6">
              <w:rPr>
                <w:spacing w:val="-2"/>
              </w:rPr>
              <w:t>Maloun, s.r.o.</w:t>
            </w:r>
            <w:r w:rsidR="00522B4C" w:rsidRPr="007F5BB6">
              <w:rPr>
                <w:spacing w:val="-2"/>
              </w:rPr>
              <w:t xml:space="preserve">; </w:t>
            </w:r>
            <w:r w:rsidR="00594167" w:rsidRPr="007F5BB6">
              <w:rPr>
                <w:spacing w:val="-2"/>
              </w:rPr>
              <w:t>Smartplast, s.r.o.</w:t>
            </w:r>
            <w:r w:rsidR="00522B4C" w:rsidRPr="007F5BB6">
              <w:rPr>
                <w:spacing w:val="-2"/>
              </w:rPr>
              <w:t xml:space="preserve">; </w:t>
            </w:r>
            <w:r w:rsidR="00594167" w:rsidRPr="007F5BB6">
              <w:rPr>
                <w:spacing w:val="-2"/>
              </w:rPr>
              <w:t>Profily, s.r.o.</w:t>
            </w:r>
            <w:r w:rsidR="005E4B7D" w:rsidRPr="007F5BB6">
              <w:rPr>
                <w:spacing w:val="-2"/>
              </w:rPr>
              <w:t xml:space="preserve">; </w:t>
            </w:r>
            <w:r w:rsidR="00594167" w:rsidRPr="007F5BB6">
              <w:rPr>
                <w:spacing w:val="-2"/>
              </w:rPr>
              <w:t>fgFORTE s.r.o.</w:t>
            </w:r>
            <w:r w:rsidR="00522B4C" w:rsidRPr="007F5BB6">
              <w:rPr>
                <w:spacing w:val="-2"/>
              </w:rPr>
              <w:t>;</w:t>
            </w:r>
            <w:r w:rsidR="005E4B7D" w:rsidRPr="007F5BB6">
              <w:rPr>
                <w:spacing w:val="-2"/>
              </w:rPr>
              <w:t xml:space="preserve"> </w:t>
            </w:r>
            <w:r w:rsidR="00DC4B41" w:rsidRPr="007F5BB6">
              <w:rPr>
                <w:spacing w:val="-2"/>
              </w:rPr>
              <w:t>EFFBE – CZ s.r.o.</w:t>
            </w:r>
            <w:r w:rsidR="005E4B7D" w:rsidRPr="007F5BB6">
              <w:rPr>
                <w:spacing w:val="-2"/>
              </w:rPr>
              <w:t>;</w:t>
            </w:r>
            <w:r w:rsidR="00DC4B41" w:rsidRPr="007F5BB6">
              <w:rPr>
                <w:spacing w:val="-2"/>
              </w:rPr>
              <w:t> RPG Recycling, s.r.o.</w:t>
            </w:r>
            <w:r w:rsidR="005E4B7D" w:rsidRPr="007F5BB6">
              <w:rPr>
                <w:spacing w:val="-2"/>
              </w:rPr>
              <w:t xml:space="preserve">; </w:t>
            </w:r>
            <w:r w:rsidR="00DC4B41" w:rsidRPr="007F5BB6">
              <w:rPr>
                <w:spacing w:val="-2"/>
              </w:rPr>
              <w:t>GELPO, s.r.o.</w:t>
            </w:r>
            <w:r w:rsidR="005E4B7D" w:rsidRPr="007F5BB6">
              <w:rPr>
                <w:spacing w:val="-2"/>
              </w:rPr>
              <w:t xml:space="preserve">; </w:t>
            </w:r>
            <w:r w:rsidR="00DC4B41" w:rsidRPr="007F5BB6">
              <w:rPr>
                <w:spacing w:val="-2"/>
              </w:rPr>
              <w:t>EPS, s.r.o.</w:t>
            </w:r>
            <w:r w:rsidR="005E4B7D" w:rsidRPr="007F5BB6">
              <w:rPr>
                <w:spacing w:val="-2"/>
              </w:rPr>
              <w:t xml:space="preserve">; </w:t>
            </w:r>
            <w:r w:rsidR="00DC4B41" w:rsidRPr="007F5BB6">
              <w:rPr>
                <w:spacing w:val="-2"/>
              </w:rPr>
              <w:t>P</w:t>
            </w:r>
            <w:r w:rsidR="00FD297C">
              <w:rPr>
                <w:spacing w:val="-2"/>
              </w:rPr>
              <w:t>RL Polymer Research Lab., s.r.</w:t>
            </w:r>
            <w:r w:rsidR="00DC4B41" w:rsidRPr="007F5BB6">
              <w:rPr>
                <w:spacing w:val="-2"/>
              </w:rPr>
              <w:t>o.</w:t>
            </w:r>
            <w:r w:rsidR="005E4B7D" w:rsidRPr="007F5BB6">
              <w:rPr>
                <w:spacing w:val="-2"/>
              </w:rPr>
              <w:t xml:space="preserve">; </w:t>
            </w:r>
            <w:r w:rsidR="00FD297C">
              <w:rPr>
                <w:spacing w:val="-2"/>
              </w:rPr>
              <w:t>MouldPro s.r.</w:t>
            </w:r>
            <w:r w:rsidR="00DC4B41" w:rsidRPr="007F5BB6">
              <w:rPr>
                <w:spacing w:val="-2"/>
              </w:rPr>
              <w:t>o. Zlín</w:t>
            </w:r>
            <w:r w:rsidR="005E4B7D" w:rsidRPr="007F5BB6">
              <w:rPr>
                <w:spacing w:val="-2"/>
              </w:rPr>
              <w:t xml:space="preserve">; </w:t>
            </w:r>
            <w:r w:rsidR="00FD297C">
              <w:rPr>
                <w:spacing w:val="-2"/>
              </w:rPr>
              <w:t>Plastikářský klastr</w:t>
            </w:r>
            <w:r w:rsidR="004B1670">
              <w:rPr>
                <w:spacing w:val="-2"/>
              </w:rPr>
              <w:t>,</w:t>
            </w:r>
            <w:r w:rsidR="00FD297C">
              <w:rPr>
                <w:spacing w:val="-2"/>
              </w:rPr>
              <w:t xml:space="preserve"> z.s</w:t>
            </w:r>
            <w:r w:rsidR="00DC4B41" w:rsidRPr="007F5BB6">
              <w:rPr>
                <w:spacing w:val="-2"/>
              </w:rPr>
              <w:t>.</w:t>
            </w:r>
            <w:r w:rsidR="005E4B7D" w:rsidRPr="007F5BB6">
              <w:rPr>
                <w:spacing w:val="-2"/>
              </w:rPr>
              <w:t xml:space="preserve">; </w:t>
            </w:r>
            <w:r w:rsidR="00FD297C">
              <w:rPr>
                <w:spacing w:val="-2"/>
              </w:rPr>
              <w:t>ELLA-CS, s.r.</w:t>
            </w:r>
            <w:r w:rsidR="00DC4B41" w:rsidRPr="007F5BB6">
              <w:rPr>
                <w:spacing w:val="-2"/>
              </w:rPr>
              <w:t>o.</w:t>
            </w:r>
            <w:r w:rsidR="005E4B7D" w:rsidRPr="007F5BB6">
              <w:rPr>
                <w:spacing w:val="-2"/>
              </w:rPr>
              <w:t xml:space="preserve">; </w:t>
            </w:r>
            <w:r w:rsidR="00FD297C">
              <w:rPr>
                <w:spacing w:val="-2"/>
              </w:rPr>
              <w:t>LC Tools s. r.</w:t>
            </w:r>
            <w:r w:rsidR="00DC4B41" w:rsidRPr="007F5BB6">
              <w:rPr>
                <w:spacing w:val="-2"/>
              </w:rPr>
              <w:t>o.</w:t>
            </w:r>
            <w:r w:rsidR="005E4B7D" w:rsidRPr="007F5BB6">
              <w:rPr>
                <w:spacing w:val="-2"/>
              </w:rPr>
              <w:t xml:space="preserve">; </w:t>
            </w:r>
            <w:r w:rsidR="00FD297C">
              <w:rPr>
                <w:spacing w:val="-2"/>
              </w:rPr>
              <w:t>Medetron s.r.</w:t>
            </w:r>
            <w:r w:rsidR="00DC4B41" w:rsidRPr="007F5BB6">
              <w:rPr>
                <w:spacing w:val="-2"/>
              </w:rPr>
              <w:t>o.</w:t>
            </w:r>
            <w:r w:rsidR="005E4B7D" w:rsidRPr="007F5BB6">
              <w:rPr>
                <w:spacing w:val="-2"/>
              </w:rPr>
              <w:t xml:space="preserve">; </w:t>
            </w:r>
            <w:r w:rsidR="00DC4B41" w:rsidRPr="007F5BB6">
              <w:rPr>
                <w:spacing w:val="-2"/>
              </w:rPr>
              <w:t>Moravsko</w:t>
            </w:r>
            <w:r w:rsidR="00FD297C">
              <w:rPr>
                <w:spacing w:val="-2"/>
              </w:rPr>
              <w:t>slezský automobilový klastr, z.</w:t>
            </w:r>
            <w:r w:rsidR="00522B4C" w:rsidRPr="007F5BB6">
              <w:rPr>
                <w:spacing w:val="-2"/>
              </w:rPr>
              <w:t>s.</w:t>
            </w:r>
            <w:r w:rsidR="005E4B7D" w:rsidRPr="007F5BB6">
              <w:rPr>
                <w:spacing w:val="-2"/>
              </w:rPr>
              <w:t xml:space="preserve">; </w:t>
            </w:r>
            <w:r w:rsidR="00DC4B41" w:rsidRPr="007F5BB6">
              <w:rPr>
                <w:spacing w:val="-2"/>
              </w:rPr>
              <w:t>Bentech Sp. z o. o.</w:t>
            </w:r>
            <w:r w:rsidR="005E4B7D" w:rsidRPr="007F5BB6">
              <w:rPr>
                <w:spacing w:val="-2"/>
              </w:rPr>
              <w:t xml:space="preserve">; </w:t>
            </w:r>
            <w:r w:rsidR="00FD297C">
              <w:rPr>
                <w:spacing w:val="-2"/>
              </w:rPr>
              <w:t>IDEA AIR s.r.</w:t>
            </w:r>
            <w:r w:rsidR="00DC4B41" w:rsidRPr="007F5BB6">
              <w:rPr>
                <w:spacing w:val="-2"/>
              </w:rPr>
              <w:t>o.</w:t>
            </w:r>
            <w:r w:rsidR="005E4B7D" w:rsidRPr="007F5BB6">
              <w:rPr>
                <w:spacing w:val="-2"/>
              </w:rPr>
              <w:t xml:space="preserve">; </w:t>
            </w:r>
            <w:r w:rsidR="00FD297C">
              <w:rPr>
                <w:spacing w:val="-2"/>
              </w:rPr>
              <w:t>Promens a.</w:t>
            </w:r>
            <w:r w:rsidR="00522B4C" w:rsidRPr="007F5BB6">
              <w:rPr>
                <w:spacing w:val="-2"/>
              </w:rPr>
              <w:t>s.</w:t>
            </w:r>
            <w:r w:rsidR="005E4B7D" w:rsidRPr="007F5BB6">
              <w:rPr>
                <w:spacing w:val="-2"/>
              </w:rPr>
              <w:t xml:space="preserve">; </w:t>
            </w:r>
            <w:r w:rsidR="00522B4C" w:rsidRPr="007F5BB6">
              <w:rPr>
                <w:spacing w:val="-2"/>
              </w:rPr>
              <w:t>HD GEO s.r.o.</w:t>
            </w:r>
            <w:r w:rsidR="005E4B7D" w:rsidRPr="007F5BB6">
              <w:rPr>
                <w:spacing w:val="-2"/>
              </w:rPr>
              <w:t xml:space="preserve">; </w:t>
            </w:r>
            <w:r w:rsidR="00522B4C" w:rsidRPr="007F5BB6">
              <w:rPr>
                <w:spacing w:val="-2"/>
              </w:rPr>
              <w:t>MAG45 s.r.o.</w:t>
            </w:r>
            <w:r w:rsidR="005E4B7D" w:rsidRPr="007F5BB6">
              <w:rPr>
                <w:spacing w:val="-2"/>
              </w:rPr>
              <w:t xml:space="preserve">; </w:t>
            </w:r>
            <w:r w:rsidR="00FD297C">
              <w:rPr>
                <w:spacing w:val="-2"/>
              </w:rPr>
              <w:t>KOWA, s.r.</w:t>
            </w:r>
            <w:r w:rsidR="00522B4C" w:rsidRPr="007F5BB6">
              <w:rPr>
                <w:spacing w:val="-2"/>
              </w:rPr>
              <w:t>o.</w:t>
            </w:r>
            <w:r w:rsidR="005E4B7D" w:rsidRPr="007F5BB6">
              <w:rPr>
                <w:spacing w:val="-2"/>
              </w:rPr>
              <w:t xml:space="preserve">; </w:t>
            </w:r>
            <w:r w:rsidR="00FD297C">
              <w:rPr>
                <w:spacing w:val="-2"/>
              </w:rPr>
              <w:t>Via Alta a.</w:t>
            </w:r>
            <w:r w:rsidR="00522B4C" w:rsidRPr="007F5BB6">
              <w:rPr>
                <w:spacing w:val="-2"/>
              </w:rPr>
              <w:t>s.</w:t>
            </w:r>
          </w:p>
          <w:p w14:paraId="36F5948C" w14:textId="77777777" w:rsidR="00011766" w:rsidRDefault="00011766" w:rsidP="00FD297C">
            <w:pPr>
              <w:shd w:val="clear" w:color="auto" w:fill="FFFFFF"/>
              <w:tabs>
                <w:tab w:val="left" w:pos="360"/>
              </w:tabs>
              <w:spacing w:before="120" w:after="120" w:line="264" w:lineRule="auto"/>
              <w:ind w:right="6"/>
              <w:jc w:val="both"/>
              <w:rPr>
                <w:rFonts w:asciiTheme="majorHAnsi" w:hAnsiTheme="majorHAnsi"/>
                <w:spacing w:val="-2"/>
              </w:rPr>
            </w:pPr>
          </w:p>
          <w:p w14:paraId="1ED6D4BE" w14:textId="3527B1AE" w:rsidR="002C7F09" w:rsidRDefault="00011766" w:rsidP="00FD297C">
            <w:pPr>
              <w:spacing w:before="120" w:after="120" w:line="288" w:lineRule="auto"/>
              <w:jc w:val="both"/>
              <w:rPr>
                <w:spacing w:val="-2"/>
              </w:rPr>
            </w:pPr>
            <w:r w:rsidRPr="007F5BB6">
              <w:rPr>
                <w:u w:val="single"/>
              </w:rPr>
              <w:t xml:space="preserve">Na řešení projektů </w:t>
            </w:r>
            <w:r w:rsidR="002C7F09">
              <w:rPr>
                <w:u w:val="single"/>
              </w:rPr>
              <w:t xml:space="preserve">s tuzemskými firmami a společnostmi </w:t>
            </w:r>
            <w:r w:rsidRPr="007F5BB6">
              <w:rPr>
                <w:u w:val="single"/>
              </w:rPr>
              <w:t>se v roli řešitele podílel</w:t>
            </w:r>
            <w:r w:rsidR="00FD297C">
              <w:rPr>
                <w:u w:val="single"/>
              </w:rPr>
              <w:t>i</w:t>
            </w:r>
            <w:r w:rsidRPr="007F5BB6">
              <w:rPr>
                <w:u w:val="single"/>
              </w:rPr>
              <w:t xml:space="preserve"> zejména následující pracovníci:</w:t>
            </w:r>
            <w:r w:rsidRPr="00011766">
              <w:br/>
            </w:r>
            <w:r w:rsidRPr="007F5BB6">
              <w:rPr>
                <w:spacing w:val="-2"/>
              </w:rPr>
              <w:t xml:space="preserve">doc. Ing. Tomáš  Sedláček, Ph.D. </w:t>
            </w:r>
            <w:r w:rsidRPr="00011766">
              <w:rPr>
                <w:spacing w:val="-2"/>
              </w:rPr>
              <w:t>(39x)</w:t>
            </w:r>
            <w:r w:rsidR="004B1670">
              <w:rPr>
                <w:spacing w:val="-2"/>
                <w:lang w:val="en-GB"/>
              </w:rPr>
              <w:t>;</w:t>
            </w:r>
            <w:r w:rsidRPr="00011766">
              <w:rPr>
                <w:spacing w:val="-2"/>
              </w:rPr>
              <w:t xml:space="preserve"> </w:t>
            </w:r>
            <w:r w:rsidRPr="007F5BB6">
              <w:rPr>
                <w:spacing w:val="-2"/>
              </w:rPr>
              <w:t xml:space="preserve">doc. Dr. Ing. Vladimír Pavlínek </w:t>
            </w:r>
            <w:r w:rsidRPr="00011766">
              <w:rPr>
                <w:spacing w:val="-2"/>
              </w:rPr>
              <w:t>(</w:t>
            </w:r>
            <w:r w:rsidRPr="007F5BB6">
              <w:rPr>
                <w:spacing w:val="-2"/>
              </w:rPr>
              <w:t>18x</w:t>
            </w:r>
            <w:r w:rsidRPr="00011766">
              <w:rPr>
                <w:spacing w:val="-2"/>
              </w:rPr>
              <w:t>)</w:t>
            </w:r>
            <w:r w:rsidR="004B1670">
              <w:rPr>
                <w:spacing w:val="-2"/>
              </w:rPr>
              <w:t>;</w:t>
            </w:r>
            <w:r w:rsidRPr="00011766">
              <w:rPr>
                <w:spacing w:val="-2"/>
              </w:rPr>
              <w:t xml:space="preserve"> prof</w:t>
            </w:r>
            <w:r w:rsidR="00FD297C">
              <w:rPr>
                <w:spacing w:val="-2"/>
              </w:rPr>
              <w:t xml:space="preserve">. Ing. Martin Zatloukal, Ph.D. </w:t>
            </w:r>
            <w:r w:rsidRPr="00011766">
              <w:rPr>
                <w:spacing w:val="-2"/>
              </w:rPr>
              <w:t>DSc. (7x)</w:t>
            </w:r>
            <w:r w:rsidR="004B1670">
              <w:rPr>
                <w:spacing w:val="-2"/>
              </w:rPr>
              <w:t>;</w:t>
            </w:r>
            <w:r w:rsidRPr="00011766">
              <w:rPr>
                <w:spacing w:val="-2"/>
              </w:rPr>
              <w:t xml:space="preserve"> </w:t>
            </w:r>
            <w:r w:rsidRPr="007F5BB6">
              <w:rPr>
                <w:spacing w:val="-2"/>
              </w:rPr>
              <w:t>prof</w:t>
            </w:r>
            <w:r w:rsidR="00FD297C">
              <w:rPr>
                <w:spacing w:val="-2"/>
              </w:rPr>
              <w:t>.</w:t>
            </w:r>
            <w:r w:rsidRPr="007F5BB6">
              <w:rPr>
                <w:spacing w:val="-2"/>
              </w:rPr>
              <w:t xml:space="preserve"> Ing. Vladimír Sedlařík, Ph.D. (6x)</w:t>
            </w:r>
            <w:r w:rsidR="004B1670">
              <w:rPr>
                <w:spacing w:val="-2"/>
              </w:rPr>
              <w:t>;</w:t>
            </w:r>
            <w:r w:rsidRPr="007F5BB6">
              <w:rPr>
                <w:spacing w:val="-2"/>
              </w:rPr>
              <w:t xml:space="preserve"> doc. Ing. et Ing. Ivo Kuřitka, Ph.D. et Ph.D. (6x)</w:t>
            </w:r>
            <w:r w:rsidR="004B1670">
              <w:rPr>
                <w:spacing w:val="-2"/>
              </w:rPr>
              <w:t>;</w:t>
            </w:r>
            <w:r w:rsidRPr="007F5BB6">
              <w:rPr>
                <w:spacing w:val="-2"/>
              </w:rPr>
              <w:t xml:space="preserve">  prof. Ing. Petr Slobodian, Ph.D. (4x)</w:t>
            </w:r>
            <w:r w:rsidR="004B1670">
              <w:rPr>
                <w:spacing w:val="-2"/>
              </w:rPr>
              <w:t>;</w:t>
            </w:r>
            <w:r w:rsidRPr="007F5BB6">
              <w:rPr>
                <w:spacing w:val="-2"/>
              </w:rPr>
              <w:t xml:space="preserve"> </w:t>
            </w:r>
            <w:r w:rsidR="00974A6B" w:rsidRPr="00AE0FE0">
              <w:rPr>
                <w:spacing w:val="-2"/>
              </w:rPr>
              <w:t>doc. Mgr. Aleš Mráček, Ph.D. (3x)</w:t>
            </w:r>
            <w:r w:rsidR="004B1670">
              <w:rPr>
                <w:spacing w:val="-2"/>
              </w:rPr>
              <w:t>;</w:t>
            </w:r>
            <w:r w:rsidR="00974A6B">
              <w:rPr>
                <w:spacing w:val="-2"/>
              </w:rPr>
              <w:t xml:space="preserve"> </w:t>
            </w:r>
            <w:r w:rsidRPr="007F5BB6">
              <w:rPr>
                <w:spacing w:val="-2"/>
              </w:rPr>
              <w:t>prof. Mgr. Marek Koutný, Ph.D. (1x)</w:t>
            </w:r>
            <w:r w:rsidR="004B1670">
              <w:rPr>
                <w:spacing w:val="-2"/>
              </w:rPr>
              <w:t>;</w:t>
            </w:r>
            <w:r w:rsidRPr="007F5BB6">
              <w:rPr>
                <w:spacing w:val="-2"/>
              </w:rPr>
              <w:t xml:space="preserve"> Ing. Lubomír Beníček, Ph.D. (1x)</w:t>
            </w:r>
            <w:r w:rsidR="004B1670">
              <w:rPr>
                <w:spacing w:val="-2"/>
              </w:rPr>
              <w:t>;</w:t>
            </w:r>
            <w:r w:rsidRPr="007F5BB6">
              <w:rPr>
                <w:spacing w:val="-2"/>
              </w:rPr>
              <w:t xml:space="preserve"> Ing. Simona Mrkvičková, Ph.D. (1x)</w:t>
            </w:r>
            <w:r w:rsidR="004B1670">
              <w:rPr>
                <w:spacing w:val="-2"/>
              </w:rPr>
              <w:t>.</w:t>
            </w:r>
          </w:p>
          <w:p w14:paraId="437F6CCE" w14:textId="77777777" w:rsidR="00FD297C" w:rsidRDefault="00011766" w:rsidP="00FD297C">
            <w:pPr>
              <w:spacing w:before="120" w:line="264" w:lineRule="auto"/>
              <w:jc w:val="both"/>
              <w:rPr>
                <w:u w:val="single"/>
              </w:rPr>
            </w:pPr>
            <w:r>
              <w:rPr>
                <w:spacing w:val="-2"/>
              </w:rPr>
              <w:br/>
            </w:r>
            <w:r w:rsidR="002C7F09">
              <w:rPr>
                <w:u w:val="single"/>
              </w:rPr>
              <w:t>Tématické zaměření řešených tuzemských projektů</w:t>
            </w:r>
            <w:r w:rsidR="002C7F09" w:rsidRPr="000E4AD1">
              <w:rPr>
                <w:u w:val="single"/>
              </w:rPr>
              <w:t>:</w:t>
            </w:r>
          </w:p>
          <w:p w14:paraId="415DD344" w14:textId="756A97C0" w:rsidR="00FD297C" w:rsidRDefault="008719D9" w:rsidP="00FD297C">
            <w:pPr>
              <w:spacing w:after="120" w:line="288" w:lineRule="auto"/>
              <w:jc w:val="both"/>
              <w:rPr>
                <w:spacing w:val="-2"/>
              </w:rPr>
            </w:pPr>
            <w:r w:rsidRPr="007F5BB6">
              <w:rPr>
                <w:spacing w:val="-2"/>
              </w:rPr>
              <w:t>Stanovení degradačních charakteristik polymerních tavenin na vzorcích v závislosti na čase</w:t>
            </w:r>
            <w:r w:rsidR="00905040" w:rsidRPr="007F5BB6">
              <w:rPr>
                <w:spacing w:val="-2"/>
                <w:lang w:val="en-US"/>
              </w:rPr>
              <w:t xml:space="preserve">; </w:t>
            </w:r>
            <w:r w:rsidR="00905040" w:rsidRPr="007F5BB6">
              <w:rPr>
                <w:spacing w:val="-2"/>
              </w:rPr>
              <w:t>Reologické hodnocení polymerních vzorků s ohledem na tahové charakteristiky speciálních folií; Interakce složek gumárenských směsí; Technologie nanášení lepidla při výrobě membránových rukavic; Optimalizace teplotního chování inovovaných polymerních směsí; Inovace softwaru pro modelování zpracovatelských procesů polymerních materiálů</w:t>
            </w:r>
            <w:r w:rsidR="00905040" w:rsidRPr="007F5BB6">
              <w:rPr>
                <w:spacing w:val="-2"/>
                <w:lang w:val="en-US"/>
              </w:rPr>
              <w:t xml:space="preserve">; </w:t>
            </w:r>
            <w:r w:rsidR="00905040" w:rsidRPr="007F5BB6">
              <w:rPr>
                <w:spacing w:val="-2"/>
              </w:rPr>
              <w:t xml:space="preserve">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w:t>
            </w:r>
            <w:r w:rsidR="00905040" w:rsidRPr="007F5BB6">
              <w:rPr>
                <w:spacing w:val="-2"/>
              </w:rPr>
              <w:lastRenderedPageBreak/>
              <w:t xml:space="preserve">materiálová charakteristika gumy; Analýza vlastností polymerních materiálů pro automobilový průmysl; Příprava zkušebních 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w:t>
            </w:r>
            <w:r w:rsidR="0067182E" w:rsidRPr="007F5BB6">
              <w:rPr>
                <w:spacing w:val="-2"/>
              </w:rPr>
              <w:t>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w:t>
            </w:r>
            <w:r w:rsidR="0067182E" w:rsidRPr="002C7F09">
              <w:rPr>
                <w:b/>
                <w:lang w:val="en-US"/>
              </w:rPr>
              <w:t xml:space="preserve"> </w:t>
            </w:r>
            <w:r w:rsidR="0067182E" w:rsidRPr="007F5BB6">
              <w:rPr>
                <w:spacing w:val="-2"/>
              </w:rPr>
              <w:t xml:space="preserve">Materiálová charakterizace gumy; Příprava a testování vzorků pro projekt </w:t>
            </w:r>
            <w:r w:rsidR="004B1670">
              <w:rPr>
                <w:spacing w:val="-2"/>
              </w:rPr>
              <w:t>„</w:t>
            </w:r>
            <w:r w:rsidR="0067182E" w:rsidRPr="007F5BB6">
              <w:rPr>
                <w:spacing w:val="-2"/>
              </w:rPr>
              <w:t>Plastr 2015</w:t>
            </w:r>
            <w:r w:rsidR="004B1670">
              <w:rPr>
                <w:spacing w:val="-2"/>
              </w:rPr>
              <w:t>“</w:t>
            </w:r>
            <w:r w:rsidR="0067182E" w:rsidRPr="007F5BB6">
              <w:rPr>
                <w:spacing w:val="-2"/>
              </w:rPr>
              <w:t>;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analyzovaného problému; Weather</w:t>
            </w:r>
            <w:r w:rsidR="003A5826">
              <w:rPr>
                <w:spacing w:val="-2"/>
              </w:rPr>
              <w:t xml:space="preserve"> and</w:t>
            </w:r>
            <w:r w:rsidR="005F71DE">
              <w:rPr>
                <w:spacing w:val="-2"/>
              </w:rPr>
              <w:t xml:space="preserve"> </w:t>
            </w:r>
            <w:r w:rsidR="0067182E" w:rsidRPr="007F5BB6">
              <w:rPr>
                <w:spacing w:val="-2"/>
              </w:rPr>
              <w:t>tensile testing of PP strings; Vypracování počáteční studie; Příprava extrudovaných zkušebních vzorků; Měření útlumových vlastností PU; Testování materiálů; Měření molekulové hmotnosti vzorků BD stentů pomocí gel.</w:t>
            </w:r>
            <w:r w:rsidR="004B1670">
              <w:rPr>
                <w:spacing w:val="-2"/>
              </w:rPr>
              <w:t xml:space="preserve"> </w:t>
            </w:r>
            <w:r w:rsidR="0067182E" w:rsidRPr="007F5BB6">
              <w:rPr>
                <w:spacing w:val="-2"/>
              </w:rPr>
              <w:t>permeač.</w:t>
            </w:r>
            <w:r w:rsidR="004B1670">
              <w:rPr>
                <w:spacing w:val="-2"/>
              </w:rPr>
              <w:t xml:space="preserve"> </w:t>
            </w:r>
            <w:r w:rsidR="0067182E" w:rsidRPr="007F5BB6">
              <w:rPr>
                <w:spacing w:val="-2"/>
              </w:rPr>
              <w:t xml:space="preserve">chromatografie; Studie uvolňování metanolu, studie průběhu vytvrzování elast. tmelu, FT-IR analýza vzorků tmelu; Provádění pilotních a poloprovozních testů (Smlouva zpracování odpadů);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zkoušky: dle normy PV 3930 </w:t>
            </w:r>
            <w:r w:rsidR="004B1670">
              <w:rPr>
                <w:spacing w:val="-2"/>
              </w:rPr>
              <w:t>„</w:t>
            </w:r>
            <w:r w:rsidR="0067182E" w:rsidRPr="007F5BB6">
              <w:rPr>
                <w:spacing w:val="-2"/>
              </w:rPr>
              <w:t>účinky podnebí ve vlhkém a teplém klima</w:t>
            </w:r>
            <w:r w:rsidR="004B1670">
              <w:rPr>
                <w:spacing w:val="-2"/>
              </w:rPr>
              <w:t>“</w:t>
            </w:r>
            <w:r w:rsidR="0067182E" w:rsidRPr="007F5BB6">
              <w:rPr>
                <w:spacing w:val="-2"/>
              </w:rPr>
              <w:t xml:space="preserve">, dle PV 3929 </w:t>
            </w:r>
            <w:r w:rsidR="004B1670">
              <w:rPr>
                <w:spacing w:val="-2"/>
              </w:rPr>
              <w:t>„</w:t>
            </w:r>
            <w:r w:rsidR="0067182E" w:rsidRPr="007F5BB6">
              <w:rPr>
                <w:spacing w:val="-2"/>
              </w:rPr>
              <w:t>účinky podnebí v suchém a horkém klima</w:t>
            </w:r>
            <w:r w:rsidR="004B1670">
              <w:rPr>
                <w:spacing w:val="-2"/>
              </w:rPr>
              <w:t>!</w:t>
            </w:r>
            <w:r w:rsidR="0067182E" w:rsidRPr="007F5BB6">
              <w:rPr>
                <w:spacing w:val="-2"/>
              </w:rPr>
              <w:t xml:space="preserve">; Vypracování metodiky vstupní kontroly Surlynu; Předání výsledků, dat a senzorů pro detekci vnějších mechanických podnětů; Vyhodnocení struktury vstřikovaného výrobku;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návrh nových náhrad koncentrátu včetně přípravy finální receptury pro antistatickou 2 vrstvou fólii; </w:t>
            </w:r>
            <w:r w:rsidR="004A35E9" w:rsidRPr="007F5BB6">
              <w:rPr>
                <w:spacing w:val="-2"/>
              </w:rPr>
              <w:t>Sensor array for detection; Výsledky 2. etapy vývojových aktivit souvisejících s přípravou vzorků polymerní receptury pro hrany lepené horkým vzduchem; CAE analýzy zaformování, umístění vtok</w:t>
            </w:r>
            <w:r w:rsidR="004B1670">
              <w:rPr>
                <w:spacing w:val="-2"/>
              </w:rPr>
              <w:t>u a plnění u dodaných 3D modelů,</w:t>
            </w:r>
            <w:r w:rsidR="004A35E9" w:rsidRPr="007F5BB6">
              <w:rPr>
                <w:spacing w:val="-2"/>
              </w:rPr>
              <w:t xml:space="preserve"> zpracování výsledků pro následnou prezentaci; Vypracování rešerše stávajících možností v oblasti kontinuálního dávkování vysoce plněných materiálů s vysokou mírou abraze se zaměřením na z</w:t>
            </w:r>
            <w:r w:rsidR="00FD297C">
              <w:rPr>
                <w:spacing w:val="-2"/>
              </w:rPr>
              <w:t>pracování odpadního PET a písku.</w:t>
            </w:r>
          </w:p>
          <w:p w14:paraId="477EA661" w14:textId="77777777" w:rsidR="00FD297C" w:rsidRDefault="00FD297C" w:rsidP="00FD297C">
            <w:pPr>
              <w:spacing w:after="120" w:line="264" w:lineRule="auto"/>
              <w:jc w:val="both"/>
              <w:rPr>
                <w:spacing w:val="-2"/>
              </w:rPr>
            </w:pPr>
          </w:p>
          <w:p w14:paraId="60C1A670" w14:textId="77777777" w:rsidR="00FD297C" w:rsidRDefault="00FD297C" w:rsidP="00FD297C">
            <w:pPr>
              <w:spacing w:after="120" w:line="264" w:lineRule="auto"/>
              <w:jc w:val="both"/>
              <w:rPr>
                <w:spacing w:val="-2"/>
              </w:rPr>
            </w:pPr>
          </w:p>
          <w:p w14:paraId="001AF04E" w14:textId="77777777" w:rsidR="00FD297C" w:rsidRDefault="00FD297C" w:rsidP="00FD297C">
            <w:pPr>
              <w:spacing w:after="120" w:line="264" w:lineRule="auto"/>
              <w:jc w:val="both"/>
              <w:rPr>
                <w:spacing w:val="-2"/>
              </w:rPr>
            </w:pPr>
          </w:p>
          <w:p w14:paraId="24819D1B" w14:textId="77777777" w:rsidR="00FD297C" w:rsidRDefault="00FD297C" w:rsidP="00FD297C">
            <w:pPr>
              <w:spacing w:after="120" w:line="264" w:lineRule="auto"/>
              <w:jc w:val="both"/>
              <w:rPr>
                <w:spacing w:val="-2"/>
              </w:rPr>
            </w:pPr>
          </w:p>
          <w:p w14:paraId="1B74D434" w14:textId="77777777" w:rsidR="00FD297C" w:rsidRDefault="00FD297C" w:rsidP="00FD297C">
            <w:pPr>
              <w:spacing w:after="120" w:line="264" w:lineRule="auto"/>
              <w:jc w:val="both"/>
              <w:rPr>
                <w:spacing w:val="-2"/>
              </w:rPr>
            </w:pPr>
          </w:p>
          <w:p w14:paraId="4C15A805" w14:textId="77777777" w:rsidR="00FD297C" w:rsidRDefault="00FD297C" w:rsidP="00FD297C">
            <w:pPr>
              <w:spacing w:after="120" w:line="264" w:lineRule="auto"/>
              <w:jc w:val="both"/>
              <w:rPr>
                <w:spacing w:val="-2"/>
              </w:rPr>
            </w:pPr>
          </w:p>
          <w:p w14:paraId="21639086" w14:textId="77777777" w:rsidR="00FD297C" w:rsidRDefault="00FD297C" w:rsidP="00FD297C">
            <w:pPr>
              <w:spacing w:after="120" w:line="264" w:lineRule="auto"/>
              <w:jc w:val="both"/>
              <w:rPr>
                <w:b/>
              </w:rPr>
            </w:pPr>
          </w:p>
          <w:p w14:paraId="03AC17A3" w14:textId="77777777" w:rsidR="00C54710" w:rsidRDefault="00C54710" w:rsidP="00FD297C">
            <w:pPr>
              <w:spacing w:after="120" w:line="264" w:lineRule="auto"/>
              <w:jc w:val="both"/>
              <w:rPr>
                <w:b/>
              </w:rPr>
            </w:pPr>
          </w:p>
          <w:p w14:paraId="7C13691B" w14:textId="77777777" w:rsidR="00C54710" w:rsidRDefault="00C54710" w:rsidP="00FD297C">
            <w:pPr>
              <w:spacing w:after="120" w:line="264" w:lineRule="auto"/>
              <w:jc w:val="both"/>
              <w:rPr>
                <w:b/>
              </w:rPr>
            </w:pPr>
          </w:p>
          <w:p w14:paraId="7239BC34" w14:textId="77777777" w:rsidR="00C54710" w:rsidRDefault="00C54710" w:rsidP="00FD297C">
            <w:pPr>
              <w:spacing w:after="120" w:line="264" w:lineRule="auto"/>
              <w:jc w:val="both"/>
              <w:rPr>
                <w:b/>
              </w:rPr>
            </w:pPr>
          </w:p>
          <w:p w14:paraId="5A7DC375" w14:textId="77777777" w:rsidR="00B7684B" w:rsidRDefault="00B7684B" w:rsidP="00FD297C">
            <w:pPr>
              <w:spacing w:after="120" w:line="264" w:lineRule="auto"/>
              <w:jc w:val="both"/>
              <w:rPr>
                <w:b/>
              </w:rPr>
            </w:pPr>
          </w:p>
          <w:p w14:paraId="25C0501B" w14:textId="77777777" w:rsidR="0064112C" w:rsidRDefault="0064112C" w:rsidP="00FD297C">
            <w:pPr>
              <w:spacing w:after="120" w:line="264" w:lineRule="auto"/>
              <w:jc w:val="both"/>
              <w:rPr>
                <w:b/>
              </w:rPr>
            </w:pPr>
          </w:p>
          <w:p w14:paraId="5DCDD760" w14:textId="77777777" w:rsidR="0064112C" w:rsidRDefault="0064112C" w:rsidP="00FD297C">
            <w:pPr>
              <w:spacing w:after="120" w:line="264" w:lineRule="auto"/>
              <w:jc w:val="both"/>
              <w:rPr>
                <w:b/>
              </w:rPr>
            </w:pPr>
          </w:p>
          <w:p w14:paraId="3CCC673A" w14:textId="77777777" w:rsidR="0064112C" w:rsidRDefault="0064112C" w:rsidP="00FD297C">
            <w:pPr>
              <w:spacing w:after="120" w:line="264" w:lineRule="auto"/>
              <w:jc w:val="both"/>
              <w:rPr>
                <w:b/>
              </w:rPr>
            </w:pPr>
          </w:p>
          <w:p w14:paraId="4AF5B585" w14:textId="46E1E1F7" w:rsidR="0064112C" w:rsidRDefault="0064112C" w:rsidP="00FD297C">
            <w:pPr>
              <w:spacing w:after="120" w:line="264" w:lineRule="auto"/>
              <w:jc w:val="both"/>
              <w:rPr>
                <w:b/>
              </w:rPr>
            </w:pPr>
          </w:p>
        </w:tc>
      </w:tr>
      <w:tr w:rsidR="00D30BE6" w14:paraId="30739902" w14:textId="77777777" w:rsidTr="00675BF0">
        <w:trPr>
          <w:gridAfter w:val="1"/>
          <w:wAfter w:w="35" w:type="dxa"/>
        </w:trPr>
        <w:tc>
          <w:tcPr>
            <w:tcW w:w="9889"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22B5B87F" w14:textId="0C2CEE73" w:rsidR="00D30BE6" w:rsidRDefault="00D30BE6" w:rsidP="00D30BE6">
            <w:pPr>
              <w:jc w:val="both"/>
              <w:rPr>
                <w:b/>
                <w:sz w:val="28"/>
              </w:rPr>
            </w:pPr>
            <w:r>
              <w:rPr>
                <w:b/>
                <w:sz w:val="28"/>
              </w:rPr>
              <w:lastRenderedPageBreak/>
              <w:t>C-III – Informační zabezpečení studijního programu</w:t>
            </w:r>
          </w:p>
        </w:tc>
      </w:tr>
      <w:tr w:rsidR="00D30BE6" w14:paraId="6B7F2445" w14:textId="77777777" w:rsidTr="00675BF0">
        <w:trPr>
          <w:gridAfter w:val="1"/>
          <w:wAfter w:w="35" w:type="dxa"/>
          <w:trHeight w:val="283"/>
        </w:trPr>
        <w:tc>
          <w:tcPr>
            <w:tcW w:w="9889" w:type="dxa"/>
            <w:gridSpan w:val="14"/>
            <w:tcBorders>
              <w:top w:val="single" w:sz="2" w:space="0" w:color="auto"/>
              <w:left w:val="single" w:sz="2" w:space="0" w:color="auto"/>
              <w:bottom w:val="single" w:sz="2" w:space="0" w:color="auto"/>
              <w:right w:val="single" w:sz="2" w:space="0" w:color="auto"/>
            </w:tcBorders>
            <w:shd w:val="clear" w:color="auto" w:fill="F7CAAC"/>
            <w:vAlign w:val="center"/>
            <w:hideMark/>
          </w:tcPr>
          <w:p w14:paraId="5DC1B665" w14:textId="77777777" w:rsidR="00D30BE6" w:rsidRDefault="00D30BE6" w:rsidP="00D30BE6">
            <w:r>
              <w:rPr>
                <w:b/>
              </w:rPr>
              <w:t xml:space="preserve">Název a stručný popis studijního informačního systému </w:t>
            </w:r>
          </w:p>
        </w:tc>
      </w:tr>
      <w:tr w:rsidR="00D30BE6" w14:paraId="06708F72" w14:textId="77777777" w:rsidTr="00675BF0">
        <w:trPr>
          <w:gridAfter w:val="1"/>
          <w:wAfter w:w="35" w:type="dxa"/>
          <w:trHeight w:val="2268"/>
        </w:trPr>
        <w:tc>
          <w:tcPr>
            <w:tcW w:w="9889" w:type="dxa"/>
            <w:gridSpan w:val="14"/>
            <w:tcBorders>
              <w:top w:val="single" w:sz="2" w:space="0" w:color="auto"/>
              <w:left w:val="single" w:sz="2" w:space="0" w:color="auto"/>
              <w:bottom w:val="single" w:sz="2" w:space="0" w:color="auto"/>
              <w:right w:val="single" w:sz="2" w:space="0" w:color="auto"/>
            </w:tcBorders>
          </w:tcPr>
          <w:p w14:paraId="079F5445" w14:textId="77777777" w:rsidR="00D30BE6" w:rsidRDefault="00D30BE6" w:rsidP="00D30BE6">
            <w:pPr>
              <w:spacing w:before="120" w:after="12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64" w:history="1">
              <w:r w:rsidRPr="00F1112A">
                <w:rPr>
                  <w:rStyle w:val="Hyperlink"/>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D30BE6" w14:paraId="39730DB3" w14:textId="77777777" w:rsidTr="00675BF0">
        <w:trPr>
          <w:gridAfter w:val="1"/>
          <w:wAfter w:w="35" w:type="dxa"/>
          <w:trHeight w:val="283"/>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273BBA9E" w14:textId="77777777" w:rsidR="00D30BE6" w:rsidRDefault="00D30BE6" w:rsidP="00D30BE6">
            <w:pPr>
              <w:rPr>
                <w:b/>
              </w:rPr>
            </w:pPr>
            <w:r>
              <w:rPr>
                <w:b/>
              </w:rPr>
              <w:t>Přístup ke studijní literatuře</w:t>
            </w:r>
          </w:p>
        </w:tc>
      </w:tr>
      <w:tr w:rsidR="00D30BE6" w14:paraId="0E832292" w14:textId="77777777" w:rsidTr="00675BF0">
        <w:trPr>
          <w:gridAfter w:val="1"/>
          <w:wAfter w:w="35" w:type="dxa"/>
          <w:trHeight w:val="2268"/>
        </w:trPr>
        <w:tc>
          <w:tcPr>
            <w:tcW w:w="9889" w:type="dxa"/>
            <w:gridSpan w:val="14"/>
            <w:tcBorders>
              <w:top w:val="single" w:sz="4" w:space="0" w:color="auto"/>
              <w:left w:val="single" w:sz="4" w:space="0" w:color="auto"/>
              <w:bottom w:val="single" w:sz="4" w:space="0" w:color="auto"/>
              <w:right w:val="single" w:sz="4" w:space="0" w:color="auto"/>
            </w:tcBorders>
          </w:tcPr>
          <w:p w14:paraId="0DE15EC0" w14:textId="77777777" w:rsidR="00D30BE6" w:rsidRDefault="00D30BE6" w:rsidP="00D30BE6">
            <w:pPr>
              <w:spacing w:before="12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19FCB39C" w14:textId="77777777" w:rsidR="00D30BE6" w:rsidRDefault="00D30BE6" w:rsidP="00D30BE6">
            <w:pPr>
              <w:spacing w:before="120" w:after="12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65" w:history="1">
              <w:r>
                <w:rPr>
                  <w:rStyle w:val="Hyperlink"/>
                </w:rPr>
                <w:t>http://digilib.k.utb.cz</w:t>
              </w:r>
            </w:hyperlink>
            <w:r>
              <w:t xml:space="preserve">. Práce jsou zde zpravidla dostupné volně v plném textu. Kromě toho provozuje knihovna také repozitář publikační činnosti akademických pracovníků univerzity na adrese </w:t>
            </w:r>
            <w:hyperlink r:id="rId166" w:history="1">
              <w:r>
                <w:rPr>
                  <w:rStyle w:val="Hyperlink"/>
                </w:rPr>
                <w:t>http://publikace.k.utb.cz</w:t>
              </w:r>
            </w:hyperlink>
            <w:r>
              <w:t>.</w:t>
            </w:r>
          </w:p>
        </w:tc>
      </w:tr>
      <w:tr w:rsidR="00D30BE6" w14:paraId="2A64DEE3" w14:textId="77777777" w:rsidTr="00675BF0">
        <w:trPr>
          <w:gridAfter w:val="1"/>
          <w:wAfter w:w="35" w:type="dxa"/>
          <w:trHeight w:val="283"/>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57D1E5AC" w14:textId="77777777" w:rsidR="00D30BE6" w:rsidRDefault="00D30BE6" w:rsidP="00D30BE6">
            <w:pPr>
              <w:spacing w:line="264" w:lineRule="auto"/>
            </w:pPr>
            <w:r>
              <w:rPr>
                <w:b/>
              </w:rPr>
              <w:t>Přehled zpřístupněných databází</w:t>
            </w:r>
          </w:p>
        </w:tc>
      </w:tr>
      <w:tr w:rsidR="00D30BE6" w14:paraId="04A4E80A" w14:textId="77777777" w:rsidTr="00675BF0">
        <w:trPr>
          <w:gridAfter w:val="1"/>
          <w:wAfter w:w="35" w:type="dxa"/>
          <w:trHeight w:val="2268"/>
        </w:trPr>
        <w:tc>
          <w:tcPr>
            <w:tcW w:w="9889" w:type="dxa"/>
            <w:gridSpan w:val="14"/>
            <w:tcBorders>
              <w:top w:val="single" w:sz="4" w:space="0" w:color="auto"/>
              <w:left w:val="single" w:sz="4" w:space="0" w:color="auto"/>
              <w:bottom w:val="single" w:sz="4" w:space="0" w:color="auto"/>
              <w:right w:val="single" w:sz="4" w:space="0" w:color="auto"/>
            </w:tcBorders>
          </w:tcPr>
          <w:p w14:paraId="7AC7776A" w14:textId="77777777" w:rsidR="00D30BE6" w:rsidRPr="00AE1C59" w:rsidRDefault="00D30BE6" w:rsidP="00D30BE6">
            <w:pPr>
              <w:spacing w:before="120" w:after="60" w:line="252"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167" w:history="1">
              <w:r w:rsidRPr="00AE1C59">
                <w:rPr>
                  <w:rStyle w:val="Hyperlink"/>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13D0C40" w14:textId="77777777" w:rsidR="00D30BE6" w:rsidRPr="00AE1C59" w:rsidRDefault="00D30BE6" w:rsidP="00D30BE6">
            <w:pPr>
              <w:tabs>
                <w:tab w:val="left" w:pos="6048"/>
              </w:tabs>
              <w:spacing w:line="252" w:lineRule="auto"/>
            </w:pPr>
            <w:r w:rsidRPr="00AE1C59">
              <w:t>Konkrétní dostupné databáze:</w:t>
            </w:r>
            <w:r>
              <w:tab/>
            </w:r>
          </w:p>
          <w:p w14:paraId="2E0BDF13" w14:textId="77777777" w:rsidR="00D30BE6" w:rsidRPr="00AE1C59" w:rsidRDefault="00D30BE6" w:rsidP="00D30BE6">
            <w:pPr>
              <w:pStyle w:val="ListParagraph"/>
              <w:numPr>
                <w:ilvl w:val="0"/>
                <w:numId w:val="1"/>
              </w:numPr>
              <w:spacing w:after="120" w:line="252" w:lineRule="auto"/>
              <w:ind w:left="714" w:hanging="357"/>
              <w:jc w:val="both"/>
              <w:rPr>
                <w:iCs/>
              </w:rPr>
            </w:pPr>
            <w:r w:rsidRPr="00AE1C59">
              <w:rPr>
                <w:iCs/>
              </w:rPr>
              <w:t>Citační databáze Web of Science a Scopus</w:t>
            </w:r>
          </w:p>
          <w:p w14:paraId="18799DFE"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kolekce elektronických časopisů Elsevier ScienceDirect, Wiley Online Library, SpringerLink</w:t>
            </w:r>
            <w:r>
              <w:rPr>
                <w:iCs/>
              </w:rPr>
              <w:t xml:space="preserve"> a další</w:t>
            </w:r>
          </w:p>
          <w:p w14:paraId="0CAED4B2"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plnotextové databáze Ebsco a ProQuest</w:t>
            </w:r>
          </w:p>
          <w:p w14:paraId="601D4409" w14:textId="1339EDE6" w:rsidR="000256E7" w:rsidRPr="0064112C" w:rsidRDefault="00D30BE6" w:rsidP="000256E7">
            <w:pPr>
              <w:pStyle w:val="ListParagraph"/>
              <w:numPr>
                <w:ilvl w:val="0"/>
                <w:numId w:val="1"/>
              </w:numPr>
              <w:spacing w:line="252" w:lineRule="auto"/>
              <w:rPr>
                <w:rStyle w:val="Hyperlink"/>
                <w:color w:val="auto"/>
                <w:u w:val="none"/>
              </w:rPr>
            </w:pPr>
            <w:r w:rsidRPr="00B7684B">
              <w:rPr>
                <w:iCs/>
              </w:rPr>
              <w:t xml:space="preserve">Seznam všech databází: </w:t>
            </w:r>
            <w:hyperlink r:id="rId168" w:history="1">
              <w:r w:rsidRPr="00AE1C59">
                <w:rPr>
                  <w:rStyle w:val="Hyperlink"/>
                </w:rPr>
                <w:t>http://portal.k.utb.cz/databases/alphabetical/</w:t>
              </w:r>
            </w:hyperlink>
          </w:p>
          <w:p w14:paraId="1E8025ED" w14:textId="77777777" w:rsidR="0064112C" w:rsidRDefault="0064112C" w:rsidP="0064112C">
            <w:pPr>
              <w:pStyle w:val="ListParagraph"/>
              <w:spacing w:line="252" w:lineRule="auto"/>
            </w:pPr>
          </w:p>
          <w:p w14:paraId="2A2265B7" w14:textId="77777777" w:rsidR="000256E7" w:rsidRDefault="000256E7" w:rsidP="00B7684B">
            <w:pPr>
              <w:spacing w:line="252" w:lineRule="auto"/>
            </w:pPr>
          </w:p>
        </w:tc>
      </w:tr>
      <w:tr w:rsidR="00D30BE6" w14:paraId="0603E491" w14:textId="77777777" w:rsidTr="00675BF0">
        <w:trPr>
          <w:gridAfter w:val="1"/>
          <w:wAfter w:w="35" w:type="dxa"/>
          <w:trHeight w:val="284"/>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456670D8" w14:textId="77777777" w:rsidR="00D30BE6" w:rsidRDefault="00D30BE6" w:rsidP="00D30BE6">
            <w:pPr>
              <w:rPr>
                <w:b/>
              </w:rPr>
            </w:pPr>
            <w:r>
              <w:rPr>
                <w:b/>
              </w:rPr>
              <w:lastRenderedPageBreak/>
              <w:t>Název a stručný popis používaného antiplagiátorského systému</w:t>
            </w:r>
          </w:p>
        </w:tc>
      </w:tr>
      <w:tr w:rsidR="00D30BE6" w14:paraId="7EE7EDA9" w14:textId="77777777" w:rsidTr="00675BF0">
        <w:trPr>
          <w:gridAfter w:val="1"/>
          <w:wAfter w:w="35" w:type="dxa"/>
          <w:trHeight w:val="2268"/>
        </w:trPr>
        <w:tc>
          <w:tcPr>
            <w:tcW w:w="9889" w:type="dxa"/>
            <w:gridSpan w:val="14"/>
            <w:tcBorders>
              <w:top w:val="single" w:sz="4" w:space="0" w:color="auto"/>
              <w:left w:val="single" w:sz="4" w:space="0" w:color="auto"/>
              <w:bottom w:val="single" w:sz="4" w:space="0" w:color="auto"/>
              <w:right w:val="single" w:sz="4" w:space="0" w:color="auto"/>
            </w:tcBorders>
            <w:shd w:val="clear" w:color="auto" w:fill="FFFFFF"/>
          </w:tcPr>
          <w:p w14:paraId="5E6436D6" w14:textId="77777777" w:rsidR="00D30BE6" w:rsidRDefault="00D30BE6" w:rsidP="00D30BE6">
            <w:pPr>
              <w:spacing w:before="120" w:after="12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4598975E" w14:textId="77777777" w:rsidR="00D30BE6" w:rsidRDefault="00D30BE6" w:rsidP="00D30BE6">
            <w:pPr>
              <w:spacing w:before="120" w:after="120" w:line="252" w:lineRule="auto"/>
              <w:jc w:val="both"/>
            </w:pPr>
          </w:p>
          <w:p w14:paraId="09F3D302" w14:textId="77777777" w:rsidR="00D30BE6" w:rsidRDefault="00D30BE6" w:rsidP="00D30BE6">
            <w:pPr>
              <w:spacing w:before="120" w:after="120" w:line="252" w:lineRule="auto"/>
              <w:jc w:val="both"/>
            </w:pPr>
          </w:p>
          <w:p w14:paraId="69F2AFBE" w14:textId="77777777" w:rsidR="00D30BE6" w:rsidRDefault="00D30BE6" w:rsidP="00D30BE6">
            <w:pPr>
              <w:spacing w:before="120" w:after="120" w:line="252" w:lineRule="auto"/>
              <w:jc w:val="both"/>
            </w:pPr>
          </w:p>
          <w:p w14:paraId="1E4CF8D2" w14:textId="77777777" w:rsidR="00D30BE6" w:rsidRDefault="00D30BE6" w:rsidP="00D30BE6">
            <w:pPr>
              <w:spacing w:before="120" w:after="120" w:line="252" w:lineRule="auto"/>
              <w:jc w:val="both"/>
            </w:pPr>
          </w:p>
          <w:p w14:paraId="09F2603E" w14:textId="77777777" w:rsidR="00D30BE6" w:rsidRDefault="00D30BE6" w:rsidP="00D30BE6">
            <w:pPr>
              <w:spacing w:before="120" w:after="120" w:line="252" w:lineRule="auto"/>
              <w:jc w:val="both"/>
            </w:pPr>
          </w:p>
          <w:p w14:paraId="3262D6BB" w14:textId="77777777" w:rsidR="00D30BE6" w:rsidRDefault="00D30BE6" w:rsidP="00D30BE6">
            <w:pPr>
              <w:spacing w:before="120" w:after="120" w:line="252" w:lineRule="auto"/>
              <w:jc w:val="both"/>
            </w:pPr>
          </w:p>
          <w:p w14:paraId="14D4A438" w14:textId="77777777" w:rsidR="00D30BE6" w:rsidRDefault="00D30BE6" w:rsidP="00D30BE6">
            <w:pPr>
              <w:spacing w:before="120" w:after="120" w:line="252" w:lineRule="auto"/>
              <w:jc w:val="both"/>
            </w:pPr>
          </w:p>
          <w:p w14:paraId="3CACBB7B" w14:textId="77777777" w:rsidR="00D30BE6" w:rsidRDefault="00D30BE6" w:rsidP="00D30BE6">
            <w:pPr>
              <w:spacing w:before="120" w:after="120" w:line="252" w:lineRule="auto"/>
              <w:jc w:val="both"/>
            </w:pPr>
          </w:p>
          <w:p w14:paraId="49A12DEE" w14:textId="77777777" w:rsidR="00D30BE6" w:rsidRDefault="00D30BE6" w:rsidP="00D30BE6">
            <w:pPr>
              <w:spacing w:before="120" w:after="120" w:line="252" w:lineRule="auto"/>
              <w:jc w:val="both"/>
            </w:pPr>
          </w:p>
          <w:p w14:paraId="476BF1E8" w14:textId="77777777" w:rsidR="00D30BE6" w:rsidRDefault="00D30BE6" w:rsidP="00D30BE6">
            <w:pPr>
              <w:spacing w:before="120" w:after="120" w:line="252" w:lineRule="auto"/>
              <w:jc w:val="both"/>
            </w:pPr>
          </w:p>
          <w:p w14:paraId="132C2115" w14:textId="77777777" w:rsidR="00D30BE6" w:rsidRDefault="00D30BE6" w:rsidP="00D30BE6">
            <w:pPr>
              <w:spacing w:before="120" w:after="120" w:line="252" w:lineRule="auto"/>
              <w:jc w:val="both"/>
            </w:pPr>
          </w:p>
          <w:p w14:paraId="1EFDE744" w14:textId="77777777" w:rsidR="00D30BE6" w:rsidRDefault="00D30BE6" w:rsidP="00D30BE6">
            <w:pPr>
              <w:spacing w:before="120" w:after="120" w:line="252" w:lineRule="auto"/>
              <w:jc w:val="both"/>
            </w:pPr>
          </w:p>
          <w:p w14:paraId="0D9DDDDE" w14:textId="77777777" w:rsidR="00D30BE6" w:rsidRDefault="00D30BE6" w:rsidP="00D30BE6">
            <w:pPr>
              <w:spacing w:before="120" w:after="120" w:line="252" w:lineRule="auto"/>
              <w:jc w:val="both"/>
            </w:pPr>
          </w:p>
          <w:p w14:paraId="7C555008" w14:textId="77777777" w:rsidR="00D30BE6" w:rsidRDefault="00D30BE6" w:rsidP="00D30BE6">
            <w:pPr>
              <w:spacing w:before="120" w:after="120" w:line="252" w:lineRule="auto"/>
              <w:jc w:val="both"/>
            </w:pPr>
          </w:p>
          <w:p w14:paraId="6FEC408F" w14:textId="77777777" w:rsidR="00D30BE6" w:rsidRDefault="00D30BE6" w:rsidP="00D30BE6">
            <w:pPr>
              <w:spacing w:before="120" w:after="120" w:line="252" w:lineRule="auto"/>
              <w:jc w:val="both"/>
            </w:pPr>
          </w:p>
          <w:p w14:paraId="55759F51" w14:textId="77777777" w:rsidR="00D30BE6" w:rsidRDefault="00D30BE6" w:rsidP="00D30BE6">
            <w:pPr>
              <w:spacing w:before="120" w:after="120" w:line="252" w:lineRule="auto"/>
              <w:jc w:val="both"/>
            </w:pPr>
          </w:p>
          <w:p w14:paraId="1C6DB986" w14:textId="77777777" w:rsidR="00D30BE6" w:rsidRDefault="00D30BE6" w:rsidP="00D30BE6">
            <w:pPr>
              <w:spacing w:before="120" w:after="120" w:line="252" w:lineRule="auto"/>
              <w:jc w:val="both"/>
            </w:pPr>
          </w:p>
          <w:p w14:paraId="38730E04" w14:textId="77777777" w:rsidR="00D30BE6" w:rsidRDefault="00D30BE6" w:rsidP="00D30BE6">
            <w:pPr>
              <w:spacing w:before="120" w:after="120" w:line="252" w:lineRule="auto"/>
              <w:jc w:val="both"/>
            </w:pPr>
          </w:p>
          <w:p w14:paraId="30ED7C1B" w14:textId="77777777" w:rsidR="00D30BE6" w:rsidRDefault="00D30BE6" w:rsidP="00D30BE6">
            <w:pPr>
              <w:spacing w:before="120" w:after="120" w:line="252" w:lineRule="auto"/>
              <w:jc w:val="both"/>
            </w:pPr>
          </w:p>
          <w:p w14:paraId="21BEEAAE" w14:textId="77777777" w:rsidR="00D30BE6" w:rsidRDefault="00D30BE6" w:rsidP="00D30BE6">
            <w:pPr>
              <w:spacing w:before="120" w:after="120" w:line="252" w:lineRule="auto"/>
              <w:jc w:val="both"/>
            </w:pPr>
          </w:p>
          <w:p w14:paraId="343DEB01" w14:textId="77777777" w:rsidR="00D30BE6" w:rsidRDefault="00D30BE6" w:rsidP="00D30BE6">
            <w:pPr>
              <w:spacing w:before="120" w:after="120" w:line="252" w:lineRule="auto"/>
              <w:jc w:val="both"/>
            </w:pPr>
          </w:p>
          <w:p w14:paraId="466D5E61" w14:textId="77777777" w:rsidR="00D30BE6" w:rsidRDefault="00D30BE6" w:rsidP="00D30BE6">
            <w:pPr>
              <w:spacing w:before="120" w:after="120" w:line="252" w:lineRule="auto"/>
              <w:jc w:val="both"/>
            </w:pPr>
          </w:p>
          <w:p w14:paraId="6CCA80FC" w14:textId="77777777" w:rsidR="00D30BE6" w:rsidRDefault="00D30BE6" w:rsidP="00D30BE6">
            <w:pPr>
              <w:spacing w:before="120" w:after="120" w:line="252" w:lineRule="auto"/>
              <w:jc w:val="both"/>
            </w:pPr>
          </w:p>
          <w:p w14:paraId="2FC323E8" w14:textId="77777777" w:rsidR="00D30BE6" w:rsidRDefault="00D30BE6" w:rsidP="00D30BE6">
            <w:pPr>
              <w:spacing w:before="120" w:after="120" w:line="252" w:lineRule="auto"/>
              <w:jc w:val="both"/>
            </w:pPr>
          </w:p>
          <w:p w14:paraId="6C454588" w14:textId="77777777" w:rsidR="00D30BE6" w:rsidRDefault="00D30BE6" w:rsidP="00D30BE6">
            <w:pPr>
              <w:spacing w:before="120" w:after="120" w:line="252" w:lineRule="auto"/>
              <w:jc w:val="both"/>
            </w:pPr>
          </w:p>
          <w:p w14:paraId="388972D6" w14:textId="77777777" w:rsidR="00D30BE6" w:rsidRDefault="00D30BE6" w:rsidP="00D30BE6">
            <w:pPr>
              <w:spacing w:before="120" w:after="120" w:line="252" w:lineRule="auto"/>
              <w:jc w:val="both"/>
            </w:pPr>
          </w:p>
          <w:p w14:paraId="0C073C1C" w14:textId="77777777" w:rsidR="00D30BE6" w:rsidRDefault="00D30BE6" w:rsidP="00D30BE6">
            <w:pPr>
              <w:spacing w:before="120" w:after="120" w:line="252" w:lineRule="auto"/>
              <w:jc w:val="both"/>
            </w:pPr>
          </w:p>
          <w:p w14:paraId="0C99B2C6" w14:textId="77777777" w:rsidR="00D30BE6" w:rsidRDefault="00D30BE6" w:rsidP="00D30BE6">
            <w:pPr>
              <w:spacing w:before="120" w:after="120" w:line="252" w:lineRule="auto"/>
              <w:jc w:val="both"/>
            </w:pPr>
          </w:p>
          <w:p w14:paraId="7F6C1D08" w14:textId="77777777" w:rsidR="00D30BE6" w:rsidRDefault="00D30BE6" w:rsidP="00D30BE6">
            <w:pPr>
              <w:spacing w:before="120" w:after="120" w:line="252" w:lineRule="auto"/>
              <w:jc w:val="both"/>
            </w:pPr>
          </w:p>
          <w:p w14:paraId="0D4216E3" w14:textId="77777777" w:rsidR="00D30BE6" w:rsidRDefault="00D30BE6" w:rsidP="00D30BE6"/>
          <w:p w14:paraId="3B74BFD5" w14:textId="77777777" w:rsidR="00D30BE6" w:rsidRDefault="00D30BE6" w:rsidP="00D30BE6"/>
          <w:p w14:paraId="0FB4270C" w14:textId="77777777" w:rsidR="00C54710" w:rsidRDefault="00C54710" w:rsidP="00D30BE6"/>
          <w:p w14:paraId="0D4AC31E" w14:textId="77777777" w:rsidR="00C54710" w:rsidRDefault="00C54710" w:rsidP="00D30BE6"/>
          <w:p w14:paraId="353BC426" w14:textId="77777777" w:rsidR="0064112C" w:rsidRDefault="0064112C" w:rsidP="00D30BE6"/>
          <w:p w14:paraId="5DC7FB43" w14:textId="77777777" w:rsidR="000256E7" w:rsidRDefault="000256E7" w:rsidP="00D30BE6"/>
          <w:p w14:paraId="08F01F28" w14:textId="77777777" w:rsidR="00D30BE6" w:rsidRDefault="00D30BE6" w:rsidP="00D30BE6"/>
        </w:tc>
      </w:tr>
      <w:tr w:rsidR="00D30BE6" w14:paraId="595FDC28" w14:textId="77777777" w:rsidTr="00675BF0">
        <w:trPr>
          <w:gridAfter w:val="1"/>
          <w:wAfter w:w="35" w:type="dxa"/>
        </w:trPr>
        <w:tc>
          <w:tcPr>
            <w:tcW w:w="9889"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22956C13" w14:textId="77777777" w:rsidR="00D30BE6" w:rsidRDefault="00D30BE6" w:rsidP="00D30BE6">
            <w:pPr>
              <w:jc w:val="both"/>
              <w:rPr>
                <w:b/>
                <w:sz w:val="28"/>
              </w:rPr>
            </w:pPr>
            <w:r>
              <w:rPr>
                <w:b/>
                <w:sz w:val="28"/>
              </w:rPr>
              <w:lastRenderedPageBreak/>
              <w:t xml:space="preserve">C-IV – </w:t>
            </w:r>
            <w:r>
              <w:rPr>
                <w:b/>
                <w:sz w:val="26"/>
                <w:szCs w:val="26"/>
              </w:rPr>
              <w:t>Materiální zabezpečení studijního programu</w:t>
            </w:r>
          </w:p>
        </w:tc>
      </w:tr>
      <w:tr w:rsidR="00D30BE6" w14:paraId="0CC79280" w14:textId="77777777" w:rsidTr="00675BF0">
        <w:trPr>
          <w:gridAfter w:val="1"/>
          <w:wAfter w:w="35" w:type="dxa"/>
        </w:trPr>
        <w:tc>
          <w:tcPr>
            <w:tcW w:w="3151" w:type="dxa"/>
            <w:gridSpan w:val="2"/>
            <w:tcBorders>
              <w:top w:val="single" w:sz="2" w:space="0" w:color="auto"/>
              <w:left w:val="single" w:sz="2" w:space="0" w:color="auto"/>
              <w:bottom w:val="single" w:sz="2" w:space="0" w:color="auto"/>
              <w:right w:val="single" w:sz="2" w:space="0" w:color="auto"/>
            </w:tcBorders>
            <w:shd w:val="clear" w:color="auto" w:fill="F7CAAC"/>
            <w:hideMark/>
          </w:tcPr>
          <w:p w14:paraId="4D8DE0C5" w14:textId="77777777" w:rsidR="00D30BE6" w:rsidRDefault="00D30BE6" w:rsidP="00D30BE6">
            <w:pPr>
              <w:jc w:val="both"/>
              <w:rPr>
                <w:b/>
              </w:rPr>
            </w:pPr>
            <w:r>
              <w:rPr>
                <w:b/>
              </w:rPr>
              <w:t>Místo uskutečňování studijního programu</w:t>
            </w:r>
          </w:p>
        </w:tc>
        <w:tc>
          <w:tcPr>
            <w:tcW w:w="6738" w:type="dxa"/>
            <w:gridSpan w:val="12"/>
            <w:tcBorders>
              <w:top w:val="single" w:sz="2" w:space="0" w:color="auto"/>
              <w:left w:val="single" w:sz="2" w:space="0" w:color="auto"/>
              <w:bottom w:val="single" w:sz="2" w:space="0" w:color="auto"/>
              <w:right w:val="single" w:sz="2" w:space="0" w:color="auto"/>
            </w:tcBorders>
            <w:vAlign w:val="center"/>
          </w:tcPr>
          <w:p w14:paraId="56F4B12B" w14:textId="77777777" w:rsidR="00D30BE6" w:rsidRDefault="00D30BE6" w:rsidP="00FD297C">
            <w:pPr>
              <w:spacing w:before="60"/>
            </w:pPr>
            <w:r>
              <w:t>Univerzita Tomáše Bati ve Zlíně</w:t>
            </w:r>
          </w:p>
          <w:p w14:paraId="043DA307" w14:textId="77777777" w:rsidR="00D30BE6" w:rsidRDefault="00D30BE6" w:rsidP="00FD297C">
            <w:r>
              <w:t>Fakulta technologická</w:t>
            </w:r>
          </w:p>
          <w:p w14:paraId="4BA4064E" w14:textId="77777777" w:rsidR="00D30BE6" w:rsidRDefault="00D30BE6" w:rsidP="00FD297C">
            <w:r>
              <w:t>Vavrečkova 275</w:t>
            </w:r>
          </w:p>
          <w:p w14:paraId="6E92B21A" w14:textId="77777777" w:rsidR="00D30BE6" w:rsidRDefault="00D30BE6" w:rsidP="00FD297C">
            <w:r>
              <w:t>760 01 Zlín</w:t>
            </w:r>
          </w:p>
        </w:tc>
      </w:tr>
      <w:tr w:rsidR="00D30BE6" w14:paraId="7CE27BEC" w14:textId="77777777" w:rsidTr="00675BF0">
        <w:trPr>
          <w:gridAfter w:val="1"/>
          <w:wAfter w:w="35" w:type="dxa"/>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F4BE023" w14:textId="77777777" w:rsidR="00D30BE6" w:rsidRDefault="00D30BE6" w:rsidP="00D30BE6">
            <w:pPr>
              <w:jc w:val="both"/>
              <w:rPr>
                <w:b/>
              </w:rPr>
            </w:pPr>
            <w:r>
              <w:rPr>
                <w:b/>
              </w:rPr>
              <w:t>Kapacita výukových místností pro teoretickou výuku</w:t>
            </w:r>
          </w:p>
        </w:tc>
      </w:tr>
      <w:tr w:rsidR="00D30BE6" w14:paraId="30F8A786" w14:textId="77777777" w:rsidTr="00675BF0">
        <w:trPr>
          <w:gridAfter w:val="1"/>
          <w:wAfter w:w="35" w:type="dxa"/>
          <w:trHeight w:val="1949"/>
        </w:trPr>
        <w:tc>
          <w:tcPr>
            <w:tcW w:w="9889" w:type="dxa"/>
            <w:gridSpan w:val="14"/>
            <w:tcBorders>
              <w:top w:val="single" w:sz="4" w:space="0" w:color="auto"/>
              <w:left w:val="single" w:sz="4" w:space="0" w:color="auto"/>
              <w:bottom w:val="single" w:sz="4" w:space="0" w:color="auto"/>
              <w:right w:val="single" w:sz="4" w:space="0" w:color="auto"/>
            </w:tcBorders>
          </w:tcPr>
          <w:p w14:paraId="17B90B71" w14:textId="77777777" w:rsidR="00D30BE6" w:rsidRDefault="00D30BE6" w:rsidP="00D30BE6">
            <w:pPr>
              <w:spacing w:before="120" w:after="120" w:line="252" w:lineRule="auto"/>
              <w:jc w:val="both"/>
            </w:pPr>
            <w:r w:rsidRPr="00341813">
              <w:t>Univerzita Tomáše Bati ve Zlíně</w:t>
            </w:r>
            <w:r>
              <w:t xml:space="preserve">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D30BE6" w14:paraId="7ADF8B7F" w14:textId="77777777" w:rsidTr="00675BF0">
        <w:trPr>
          <w:gridAfter w:val="1"/>
          <w:wAfter w:w="35" w:type="dxa"/>
          <w:trHeight w:val="202"/>
        </w:trPr>
        <w:tc>
          <w:tcPr>
            <w:tcW w:w="377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3F7F5E" w14:textId="77777777" w:rsidR="00D30BE6" w:rsidRDefault="00D30BE6" w:rsidP="00D30BE6">
            <w:pPr>
              <w:rPr>
                <w:b/>
              </w:rPr>
            </w:pPr>
            <w:r>
              <w:rPr>
                <w:b/>
              </w:rPr>
              <w:t>Z toho kapacita v prostorách v nájmu</w:t>
            </w:r>
          </w:p>
        </w:tc>
        <w:tc>
          <w:tcPr>
            <w:tcW w:w="850" w:type="dxa"/>
            <w:gridSpan w:val="3"/>
            <w:tcBorders>
              <w:top w:val="single" w:sz="4" w:space="0" w:color="auto"/>
              <w:left w:val="single" w:sz="4" w:space="0" w:color="auto"/>
              <w:bottom w:val="single" w:sz="4" w:space="0" w:color="auto"/>
              <w:right w:val="single" w:sz="4" w:space="0" w:color="auto"/>
            </w:tcBorders>
          </w:tcPr>
          <w:p w14:paraId="7506221F"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757EB76" w14:textId="77777777" w:rsidR="00D30BE6" w:rsidRDefault="00D30BE6" w:rsidP="00D30BE6">
            <w:pPr>
              <w:rPr>
                <w:b/>
                <w:shd w:val="clear" w:color="auto" w:fill="F7CAAC"/>
              </w:rPr>
            </w:pPr>
            <w:r>
              <w:rPr>
                <w:b/>
                <w:shd w:val="clear" w:color="auto" w:fill="F7CAAC"/>
              </w:rPr>
              <w:t>Doba platnosti nájmu</w:t>
            </w:r>
          </w:p>
        </w:tc>
        <w:tc>
          <w:tcPr>
            <w:tcW w:w="2945" w:type="dxa"/>
            <w:gridSpan w:val="5"/>
            <w:tcBorders>
              <w:top w:val="single" w:sz="4" w:space="0" w:color="auto"/>
              <w:left w:val="single" w:sz="4" w:space="0" w:color="auto"/>
              <w:bottom w:val="single" w:sz="4" w:space="0" w:color="auto"/>
              <w:right w:val="single" w:sz="4" w:space="0" w:color="auto"/>
            </w:tcBorders>
          </w:tcPr>
          <w:p w14:paraId="52F0CC6E" w14:textId="77777777" w:rsidR="00D30BE6" w:rsidRDefault="00D30BE6" w:rsidP="00D30BE6"/>
        </w:tc>
      </w:tr>
      <w:tr w:rsidR="00D30BE6" w14:paraId="6F942067" w14:textId="77777777" w:rsidTr="00675BF0">
        <w:trPr>
          <w:gridAfter w:val="1"/>
          <w:wAfter w:w="35" w:type="dxa"/>
          <w:trHeight w:val="139"/>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CF78AC9" w14:textId="77777777" w:rsidR="00D30BE6" w:rsidRDefault="00D30BE6" w:rsidP="00D30BE6">
            <w:r>
              <w:rPr>
                <w:b/>
              </w:rPr>
              <w:t>Kapacita a popis odborné učebny</w:t>
            </w:r>
          </w:p>
        </w:tc>
      </w:tr>
      <w:tr w:rsidR="00D30BE6" w14:paraId="7F738B76" w14:textId="77777777" w:rsidTr="00675BF0">
        <w:trPr>
          <w:gridAfter w:val="1"/>
          <w:wAfter w:w="35" w:type="dxa"/>
          <w:trHeight w:val="934"/>
        </w:trPr>
        <w:tc>
          <w:tcPr>
            <w:tcW w:w="9889" w:type="dxa"/>
            <w:gridSpan w:val="14"/>
            <w:tcBorders>
              <w:top w:val="single" w:sz="4" w:space="0" w:color="auto"/>
              <w:left w:val="single" w:sz="4" w:space="0" w:color="auto"/>
              <w:bottom w:val="single" w:sz="4" w:space="0" w:color="auto"/>
              <w:right w:val="single" w:sz="4" w:space="0" w:color="auto"/>
            </w:tcBorders>
          </w:tcPr>
          <w:p w14:paraId="20ABF21A" w14:textId="77777777" w:rsidR="00D30BE6" w:rsidRDefault="00D30BE6" w:rsidP="00D30BE6">
            <w:pPr>
              <w:spacing w:before="120" w:after="120" w:line="252" w:lineRule="auto"/>
              <w:jc w:val="both"/>
            </w:pPr>
            <w:r w:rsidRPr="00630DB0">
              <w:t xml:space="preserve">Laboratoř plastikářské a gumárenské technologie </w:t>
            </w:r>
            <w:r>
              <w:t>-</w:t>
            </w:r>
            <w:r w:rsidRPr="00630DB0">
              <w:t xml:space="preserve"> celková kapacita 24 míst, laboratoř je vybavena přístroji pro zpracování plastů a kaučuků v poloprovozním měřítku. Jsou zde technologické linky na vytlačování profilů, vyfukování fólií, vstřikování plastů, gumárenský hnětič, dvouválce a hydraulické i ruční lisy. Pro hodnocení vstupních surovin jsou zde přístroje na měření vulkanizačních charakteristik, sušící váhy, sušárny a další nezbytná zařízení.</w:t>
            </w:r>
          </w:p>
        </w:tc>
      </w:tr>
      <w:tr w:rsidR="00D30BE6" w14:paraId="556344D3" w14:textId="77777777" w:rsidTr="00675BF0">
        <w:trPr>
          <w:gridAfter w:val="1"/>
          <w:wAfter w:w="35" w:type="dxa"/>
          <w:trHeight w:val="166"/>
        </w:trPr>
        <w:tc>
          <w:tcPr>
            <w:tcW w:w="377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BA1AAB" w14:textId="77777777" w:rsidR="00D30BE6" w:rsidRDefault="00D30BE6" w:rsidP="00D30BE6">
            <w:r>
              <w:rPr>
                <w:b/>
              </w:rPr>
              <w:t>Z toho kapacita v prostorách v nájmu</w:t>
            </w:r>
          </w:p>
        </w:tc>
        <w:tc>
          <w:tcPr>
            <w:tcW w:w="850" w:type="dxa"/>
            <w:gridSpan w:val="3"/>
            <w:tcBorders>
              <w:top w:val="single" w:sz="4" w:space="0" w:color="auto"/>
              <w:left w:val="single" w:sz="4" w:space="0" w:color="auto"/>
              <w:bottom w:val="single" w:sz="4" w:space="0" w:color="auto"/>
              <w:right w:val="single" w:sz="4" w:space="0" w:color="auto"/>
            </w:tcBorders>
          </w:tcPr>
          <w:p w14:paraId="149DBBB6"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236E154" w14:textId="77777777" w:rsidR="00D30BE6" w:rsidRDefault="00D30BE6" w:rsidP="00D30BE6">
            <w:r>
              <w:rPr>
                <w:b/>
                <w:shd w:val="clear" w:color="auto" w:fill="F7CAAC"/>
              </w:rPr>
              <w:t>Doba platnosti nájmu</w:t>
            </w:r>
          </w:p>
        </w:tc>
        <w:tc>
          <w:tcPr>
            <w:tcW w:w="2945" w:type="dxa"/>
            <w:gridSpan w:val="5"/>
            <w:tcBorders>
              <w:top w:val="single" w:sz="4" w:space="0" w:color="auto"/>
              <w:left w:val="single" w:sz="4" w:space="0" w:color="auto"/>
              <w:bottom w:val="single" w:sz="4" w:space="0" w:color="auto"/>
              <w:right w:val="single" w:sz="4" w:space="0" w:color="auto"/>
            </w:tcBorders>
          </w:tcPr>
          <w:p w14:paraId="0E6F0D70" w14:textId="77777777" w:rsidR="00D30BE6" w:rsidRDefault="00D30BE6" w:rsidP="00D30BE6"/>
        </w:tc>
      </w:tr>
      <w:tr w:rsidR="00D30BE6" w14:paraId="263E384C"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C5439E7" w14:textId="77777777" w:rsidR="00D30BE6" w:rsidRDefault="00D30BE6" w:rsidP="00D30BE6">
            <w:r>
              <w:rPr>
                <w:b/>
              </w:rPr>
              <w:t>Kapacita a popis odborné učebny</w:t>
            </w:r>
          </w:p>
        </w:tc>
      </w:tr>
      <w:tr w:rsidR="00D30BE6" w14:paraId="48CA9E5B" w14:textId="77777777" w:rsidTr="00675BF0">
        <w:trPr>
          <w:gridAfter w:val="1"/>
          <w:wAfter w:w="35" w:type="dxa"/>
          <w:trHeight w:val="668"/>
        </w:trPr>
        <w:tc>
          <w:tcPr>
            <w:tcW w:w="9889" w:type="dxa"/>
            <w:gridSpan w:val="14"/>
            <w:tcBorders>
              <w:top w:val="single" w:sz="4" w:space="0" w:color="auto"/>
              <w:left w:val="single" w:sz="4" w:space="0" w:color="auto"/>
              <w:bottom w:val="single" w:sz="4" w:space="0" w:color="auto"/>
              <w:right w:val="single" w:sz="4" w:space="0" w:color="auto"/>
            </w:tcBorders>
          </w:tcPr>
          <w:p w14:paraId="3C028C3C" w14:textId="77777777" w:rsidR="00D30BE6" w:rsidRDefault="00D30BE6" w:rsidP="00D30BE6">
            <w:pPr>
              <w:spacing w:before="120" w:after="120" w:line="252" w:lineRule="auto"/>
              <w:jc w:val="both"/>
              <w:rPr>
                <w:b/>
              </w:rPr>
            </w:pPr>
            <w:r w:rsidRPr="00630DB0">
              <w:t xml:space="preserve">Laboratoře charakterizace polymerů </w:t>
            </w:r>
            <w:r>
              <w:t>-</w:t>
            </w:r>
            <w:r w:rsidRPr="00630DB0">
              <w:t xml:space="preserve"> celková kapacita 24 míst, laboratoře jsou vybaveny zařízením pro měření fyzikálních, mechanických, reologických a termálních vlastností, mikroskopy pro hodnocení morfologie, mikrotomy pro přípravu mikroskopických vzorků a spektrofotometry.</w:t>
            </w:r>
          </w:p>
        </w:tc>
      </w:tr>
      <w:tr w:rsidR="00D30BE6" w14:paraId="4747D47B" w14:textId="77777777" w:rsidTr="00675BF0">
        <w:trPr>
          <w:gridAfter w:val="1"/>
          <w:wAfter w:w="35" w:type="dxa"/>
          <w:trHeight w:val="239"/>
        </w:trPr>
        <w:tc>
          <w:tcPr>
            <w:tcW w:w="3773"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029EA9E" w14:textId="77777777" w:rsidR="00D30BE6" w:rsidRDefault="00D30BE6" w:rsidP="00D30BE6">
            <w:r>
              <w:rPr>
                <w:b/>
              </w:rPr>
              <w:t>Z toho kapacita v prostorách v nájmu</w:t>
            </w:r>
          </w:p>
        </w:tc>
        <w:tc>
          <w:tcPr>
            <w:tcW w:w="850" w:type="dxa"/>
            <w:gridSpan w:val="3"/>
            <w:tcBorders>
              <w:top w:val="single" w:sz="4" w:space="0" w:color="auto"/>
              <w:left w:val="single" w:sz="4" w:space="0" w:color="auto"/>
              <w:bottom w:val="single" w:sz="4" w:space="0" w:color="auto"/>
              <w:right w:val="single" w:sz="4" w:space="0" w:color="auto"/>
            </w:tcBorders>
          </w:tcPr>
          <w:p w14:paraId="031A75E9" w14:textId="77777777" w:rsidR="00D30BE6" w:rsidRDefault="00D30BE6" w:rsidP="00D30BE6">
            <w:r>
              <w:t>0</w:t>
            </w:r>
          </w:p>
        </w:tc>
        <w:tc>
          <w:tcPr>
            <w:tcW w:w="2426" w:type="dxa"/>
            <w:gridSpan w:val="5"/>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92A1C33" w14:textId="77777777" w:rsidR="00D30BE6" w:rsidRDefault="00D30BE6" w:rsidP="00D30BE6">
            <w:r>
              <w:rPr>
                <w:b/>
                <w:shd w:val="clear" w:color="auto" w:fill="F7CAAC"/>
              </w:rPr>
              <w:t>Doba platnosti nájmu</w:t>
            </w:r>
          </w:p>
        </w:tc>
        <w:tc>
          <w:tcPr>
            <w:tcW w:w="2840" w:type="dxa"/>
            <w:gridSpan w:val="3"/>
            <w:tcBorders>
              <w:top w:val="single" w:sz="4" w:space="0" w:color="auto"/>
              <w:left w:val="single" w:sz="4" w:space="0" w:color="auto"/>
              <w:bottom w:val="single" w:sz="4" w:space="0" w:color="auto"/>
              <w:right w:val="single" w:sz="4" w:space="0" w:color="auto"/>
            </w:tcBorders>
          </w:tcPr>
          <w:p w14:paraId="4F889EFB" w14:textId="77777777" w:rsidR="00D30BE6" w:rsidRPr="00630DB0" w:rsidRDefault="00D30BE6" w:rsidP="00D30BE6"/>
        </w:tc>
      </w:tr>
      <w:tr w:rsidR="00D30BE6" w14:paraId="458D5D0D" w14:textId="77777777" w:rsidTr="00675BF0">
        <w:trPr>
          <w:gridAfter w:val="1"/>
          <w:wAfter w:w="35" w:type="dxa"/>
          <w:trHeight w:val="285"/>
        </w:trPr>
        <w:tc>
          <w:tcPr>
            <w:tcW w:w="9889" w:type="dxa"/>
            <w:gridSpan w:val="14"/>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9AF4F99" w14:textId="77777777" w:rsidR="00D30BE6" w:rsidRDefault="00D30BE6" w:rsidP="00D30BE6">
            <w:r>
              <w:rPr>
                <w:b/>
              </w:rPr>
              <w:t>Kapacita a popis odborné učebny</w:t>
            </w:r>
          </w:p>
        </w:tc>
      </w:tr>
      <w:tr w:rsidR="00D30BE6" w14:paraId="7C0D4287" w14:textId="77777777" w:rsidTr="00675BF0">
        <w:trPr>
          <w:gridAfter w:val="1"/>
          <w:wAfter w:w="35" w:type="dxa"/>
          <w:trHeight w:val="417"/>
        </w:trPr>
        <w:tc>
          <w:tcPr>
            <w:tcW w:w="9889" w:type="dxa"/>
            <w:gridSpan w:val="14"/>
            <w:tcBorders>
              <w:top w:val="single" w:sz="4" w:space="0" w:color="auto"/>
              <w:left w:val="single" w:sz="4" w:space="0" w:color="auto"/>
              <w:bottom w:val="single" w:sz="4" w:space="0" w:color="auto"/>
              <w:right w:val="single" w:sz="4" w:space="0" w:color="auto"/>
            </w:tcBorders>
          </w:tcPr>
          <w:p w14:paraId="5B37859A" w14:textId="77777777" w:rsidR="00D30BE6" w:rsidRPr="00630DB0" w:rsidRDefault="00D30BE6" w:rsidP="00D30BE6">
            <w:pPr>
              <w:spacing w:before="120" w:after="120" w:line="252" w:lineRule="auto"/>
              <w:jc w:val="both"/>
            </w:pPr>
            <w:r w:rsidRPr="00630DB0">
              <w:t xml:space="preserve">Laboratoř přírodních polymerů </w:t>
            </w:r>
            <w:r>
              <w:t>-</w:t>
            </w:r>
            <w:r w:rsidRPr="00630DB0">
              <w:t xml:space="preserve"> kapacita 12 míst, laboratoř je vybavena běžným laboratorním zařízením a přístroji nezbytnými ke zpracování a přípravě přírodních polymerů.</w:t>
            </w:r>
          </w:p>
        </w:tc>
      </w:tr>
      <w:tr w:rsidR="00D30BE6" w14:paraId="4951C27C" w14:textId="77777777" w:rsidTr="00675BF0">
        <w:trPr>
          <w:gridAfter w:val="1"/>
          <w:wAfter w:w="35" w:type="dxa"/>
          <w:trHeight w:val="135"/>
        </w:trPr>
        <w:tc>
          <w:tcPr>
            <w:tcW w:w="377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BE303A" w14:textId="77777777" w:rsidR="00D30BE6" w:rsidRDefault="00D30BE6" w:rsidP="00D30BE6">
            <w:pPr>
              <w:rPr>
                <w:b/>
              </w:rPr>
            </w:pPr>
            <w:r>
              <w:rPr>
                <w:b/>
              </w:rPr>
              <w:t>Z toho kapacita v prostorách v nájmu</w:t>
            </w:r>
          </w:p>
        </w:tc>
        <w:tc>
          <w:tcPr>
            <w:tcW w:w="901" w:type="dxa"/>
            <w:gridSpan w:val="5"/>
            <w:tcBorders>
              <w:top w:val="single" w:sz="4" w:space="0" w:color="auto"/>
              <w:left w:val="single" w:sz="4" w:space="0" w:color="auto"/>
              <w:bottom w:val="single" w:sz="4" w:space="0" w:color="auto"/>
              <w:right w:val="single" w:sz="4" w:space="0" w:color="auto"/>
            </w:tcBorders>
          </w:tcPr>
          <w:p w14:paraId="524CEC39" w14:textId="77777777" w:rsidR="00D30BE6" w:rsidRPr="003E7936" w:rsidRDefault="00D30BE6" w:rsidP="00D30BE6">
            <w:r w:rsidRPr="003E7936">
              <w:t>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0F27A9" w14:textId="77777777" w:rsidR="00D30BE6" w:rsidRDefault="00D30BE6" w:rsidP="00D30BE6">
            <w:pPr>
              <w:rPr>
                <w:b/>
              </w:rPr>
            </w:pPr>
            <w:r>
              <w:rPr>
                <w:b/>
                <w:shd w:val="clear" w:color="auto" w:fill="F7CAAC"/>
              </w:rPr>
              <w:t>Doba platnosti nájmu</w:t>
            </w:r>
          </w:p>
        </w:tc>
        <w:tc>
          <w:tcPr>
            <w:tcW w:w="2868" w:type="dxa"/>
            <w:gridSpan w:val="4"/>
            <w:tcBorders>
              <w:top w:val="single" w:sz="4" w:space="0" w:color="auto"/>
              <w:left w:val="single" w:sz="4" w:space="0" w:color="auto"/>
              <w:bottom w:val="single" w:sz="4" w:space="0" w:color="auto"/>
              <w:right w:val="single" w:sz="4" w:space="0" w:color="auto"/>
            </w:tcBorders>
          </w:tcPr>
          <w:p w14:paraId="1C71803F" w14:textId="77777777" w:rsidR="00D30BE6" w:rsidRDefault="00D30BE6" w:rsidP="00D30BE6">
            <w:pPr>
              <w:rPr>
                <w:b/>
              </w:rPr>
            </w:pPr>
          </w:p>
        </w:tc>
      </w:tr>
      <w:tr w:rsidR="00D30BE6" w14:paraId="4A3C8AF1"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tcPr>
          <w:p w14:paraId="609EE177" w14:textId="77777777" w:rsidR="00D30BE6" w:rsidRDefault="00D30BE6" w:rsidP="00D30BE6">
            <w:pPr>
              <w:rPr>
                <w:b/>
              </w:rPr>
            </w:pPr>
            <w:r>
              <w:rPr>
                <w:b/>
              </w:rPr>
              <w:t>Kapacita a popis odborné učebny</w:t>
            </w:r>
          </w:p>
        </w:tc>
      </w:tr>
      <w:tr w:rsidR="00D30BE6" w14:paraId="2FCF1BF6"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auto"/>
          </w:tcPr>
          <w:p w14:paraId="0FAB0AEF" w14:textId="77777777" w:rsidR="00D30BE6" w:rsidRDefault="00D30BE6" w:rsidP="00D30BE6">
            <w:pPr>
              <w:spacing w:before="120" w:after="120" w:line="252" w:lineRule="auto"/>
              <w:jc w:val="both"/>
              <w:rPr>
                <w:b/>
              </w:rPr>
            </w:pPr>
            <w:r w:rsidRPr="00630DB0">
              <w:t xml:space="preserve">Speciální klimatizované laboratoře, kde jsou umístěny pokročilé přístroje pro analýzu struktury jako je rentgenový difraktometr, maloúhlový rozptyl SAXSpace Anton Paar, rentgenový fluorescenční spektrometr Bruker. </w:t>
            </w:r>
            <w:r>
              <w:t>Laboratoře slouží pro individuální výuku a studentskou projektovou činnost.</w:t>
            </w:r>
          </w:p>
        </w:tc>
      </w:tr>
      <w:tr w:rsidR="00D30BE6" w14:paraId="4E7EA4F1" w14:textId="77777777" w:rsidTr="00675BF0">
        <w:trPr>
          <w:gridAfter w:val="1"/>
          <w:wAfter w:w="35" w:type="dxa"/>
          <w:trHeight w:val="135"/>
        </w:trPr>
        <w:tc>
          <w:tcPr>
            <w:tcW w:w="3784" w:type="dxa"/>
            <w:gridSpan w:val="4"/>
            <w:tcBorders>
              <w:top w:val="single" w:sz="4" w:space="0" w:color="auto"/>
              <w:left w:val="single" w:sz="4" w:space="0" w:color="auto"/>
              <w:bottom w:val="single" w:sz="4" w:space="0" w:color="auto"/>
              <w:right w:val="single" w:sz="4" w:space="0" w:color="auto"/>
            </w:tcBorders>
            <w:shd w:val="clear" w:color="auto" w:fill="F7CAAC"/>
          </w:tcPr>
          <w:p w14:paraId="37707B7E" w14:textId="77777777" w:rsidR="00D30BE6" w:rsidRDefault="00D30BE6" w:rsidP="00D30BE6">
            <w:pPr>
              <w:rPr>
                <w:b/>
              </w:rPr>
            </w:pPr>
            <w:r>
              <w:rPr>
                <w:b/>
              </w:rPr>
              <w:t>Z toho kapacita v prostorách v nájmu</w:t>
            </w:r>
          </w:p>
        </w:tc>
        <w:tc>
          <w:tcPr>
            <w:tcW w:w="855" w:type="dxa"/>
            <w:gridSpan w:val="3"/>
            <w:tcBorders>
              <w:top w:val="single" w:sz="4" w:space="0" w:color="auto"/>
              <w:left w:val="single" w:sz="4" w:space="0" w:color="auto"/>
              <w:bottom w:val="single" w:sz="4" w:space="0" w:color="auto"/>
              <w:right w:val="single" w:sz="4" w:space="0" w:color="auto"/>
            </w:tcBorders>
            <w:shd w:val="clear" w:color="auto" w:fill="auto"/>
          </w:tcPr>
          <w:p w14:paraId="713E636B"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0178E720" w14:textId="77777777" w:rsidR="00D30BE6" w:rsidRDefault="00D30BE6" w:rsidP="00D30BE6">
            <w:pPr>
              <w:rPr>
                <w:b/>
              </w:rPr>
            </w:pPr>
            <w:r>
              <w:rPr>
                <w:b/>
                <w:shd w:val="clear" w:color="auto" w:fill="F7CAAC"/>
              </w:rPr>
              <w:t>Doba platnosti nájmu</w:t>
            </w:r>
          </w:p>
        </w:tc>
        <w:tc>
          <w:tcPr>
            <w:tcW w:w="2840" w:type="dxa"/>
            <w:gridSpan w:val="3"/>
            <w:tcBorders>
              <w:top w:val="single" w:sz="4" w:space="0" w:color="auto"/>
              <w:left w:val="single" w:sz="4" w:space="0" w:color="auto"/>
              <w:bottom w:val="single" w:sz="4" w:space="0" w:color="auto"/>
              <w:right w:val="single" w:sz="4" w:space="0" w:color="auto"/>
            </w:tcBorders>
            <w:shd w:val="clear" w:color="auto" w:fill="auto"/>
          </w:tcPr>
          <w:p w14:paraId="164775CB" w14:textId="77777777" w:rsidR="00D30BE6" w:rsidRDefault="00D30BE6" w:rsidP="00D30BE6">
            <w:pPr>
              <w:rPr>
                <w:b/>
              </w:rPr>
            </w:pPr>
          </w:p>
        </w:tc>
      </w:tr>
      <w:tr w:rsidR="00D30BE6" w14:paraId="401EB9ED"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tcPr>
          <w:p w14:paraId="6B8A9FBB" w14:textId="77777777" w:rsidR="00D30BE6" w:rsidRDefault="00D30BE6" w:rsidP="00D30BE6">
            <w:pPr>
              <w:rPr>
                <w:b/>
              </w:rPr>
            </w:pPr>
            <w:r>
              <w:rPr>
                <w:b/>
              </w:rPr>
              <w:t>Kapacita a popis odborné učebny</w:t>
            </w:r>
          </w:p>
        </w:tc>
      </w:tr>
      <w:tr w:rsidR="00D30BE6" w14:paraId="61D1A454" w14:textId="77777777" w:rsidTr="00675BF0">
        <w:trPr>
          <w:gridAfter w:val="1"/>
          <w:wAfter w:w="35" w:type="dxa"/>
          <w:trHeight w:val="1570"/>
        </w:trPr>
        <w:tc>
          <w:tcPr>
            <w:tcW w:w="9889" w:type="dxa"/>
            <w:gridSpan w:val="14"/>
            <w:tcBorders>
              <w:top w:val="single" w:sz="4" w:space="0" w:color="auto"/>
              <w:left w:val="single" w:sz="4" w:space="0" w:color="auto"/>
              <w:bottom w:val="single" w:sz="4" w:space="0" w:color="auto"/>
              <w:right w:val="single" w:sz="4" w:space="0" w:color="auto"/>
            </w:tcBorders>
            <w:shd w:val="clear" w:color="auto" w:fill="auto"/>
          </w:tcPr>
          <w:p w14:paraId="18BE911C" w14:textId="7D7F7C86" w:rsidR="00D30BE6" w:rsidRDefault="00F16E5B" w:rsidP="006D21C5">
            <w:pPr>
              <w:spacing w:before="120" w:after="120" w:line="252" w:lineRule="auto"/>
              <w:jc w:val="both"/>
              <w:rPr>
                <w:b/>
              </w:rPr>
            </w:pPr>
            <w:r>
              <w:t>M</w:t>
            </w:r>
            <w:r w:rsidR="009359FB">
              <w:t xml:space="preserve">ateriální zabezpečení </w:t>
            </w:r>
            <w:r w:rsidR="006D21C5">
              <w:t xml:space="preserve">studijního programu Technology of Macromolecular Substances </w:t>
            </w:r>
            <w:r>
              <w:t>je</w:t>
            </w:r>
            <w:r w:rsidR="009359FB" w:rsidRPr="007F5BB6">
              <w:t xml:space="preserve"> na </w:t>
            </w:r>
            <w:r w:rsidR="009359FB">
              <w:t xml:space="preserve">FT </w:t>
            </w:r>
            <w:r w:rsidR="009359FB" w:rsidRPr="007F5BB6">
              <w:t xml:space="preserve">UTB ve Zlíně </w:t>
            </w:r>
            <w:r>
              <w:t xml:space="preserve">zabezpečeno </w:t>
            </w:r>
            <w:r w:rsidR="009359FB" w:rsidRPr="007F5BB6">
              <w:t xml:space="preserve"> </w:t>
            </w:r>
            <w:r>
              <w:t xml:space="preserve">zejména </w:t>
            </w:r>
            <w:r w:rsidR="009359FB" w:rsidRPr="007F5BB6">
              <w:t>Ústav</w:t>
            </w:r>
            <w:r>
              <w:t>em</w:t>
            </w:r>
            <w:r w:rsidR="009359FB" w:rsidRPr="007F5BB6">
              <w:t xml:space="preserve"> inženýrství polymerů</w:t>
            </w:r>
            <w:r>
              <w:t xml:space="preserve"> a </w:t>
            </w:r>
            <w:r w:rsidR="009359FB" w:rsidRPr="007F5BB6">
              <w:t>Centr</w:t>
            </w:r>
            <w:r>
              <w:t>e</w:t>
            </w:r>
            <w:r w:rsidR="009359FB" w:rsidRPr="007F5BB6">
              <w:t>m polymerních materiálů</w:t>
            </w:r>
            <w:r>
              <w:t xml:space="preserve">. </w:t>
            </w:r>
            <w:r w:rsidR="006012FE">
              <w:t>V případě mezioborových oblastí, které z polymerní vědy vycházejí či s ní úzce souvisejí</w:t>
            </w:r>
            <w:r w:rsidR="00BB48E6">
              <w:t>,</w:t>
            </w:r>
            <w:r w:rsidR="006012FE">
              <w:t xml:space="preserve"> se na materiálním zabezpečení programu podílejí také</w:t>
            </w:r>
            <w:r w:rsidR="009359FB" w:rsidRPr="007F5BB6">
              <w:t xml:space="preserve"> Ústav technologie tuků, tenzidů a kosmetiky; Ústav fyziky a materiálového inženýrství; Ústav inženýrství ochrany životního prostředí</w:t>
            </w:r>
            <w:r w:rsidR="006012FE">
              <w:t xml:space="preserve"> a</w:t>
            </w:r>
            <w:r w:rsidR="009359FB" w:rsidRPr="007F5BB6">
              <w:t xml:space="preserve"> Ústav chemie</w:t>
            </w:r>
            <w:r w:rsidR="009359FB">
              <w:t xml:space="preserve">. Více informací o </w:t>
            </w:r>
            <w:r w:rsidR="00FA46A4">
              <w:t xml:space="preserve">využívaném </w:t>
            </w:r>
            <w:r w:rsidR="009359FB">
              <w:t>přístrojovém vybavení</w:t>
            </w:r>
            <w:r w:rsidR="00FA46A4">
              <w:t xml:space="preserve"> v rámci daných ústavů</w:t>
            </w:r>
            <w:r w:rsidR="009359FB">
              <w:t xml:space="preserve"> je k dispozici na odkazu </w:t>
            </w:r>
            <w:hyperlink r:id="rId169" w:history="1">
              <w:r w:rsidR="009359FB" w:rsidRPr="00586686">
                <w:rPr>
                  <w:rStyle w:val="Hyperlink"/>
                </w:rPr>
                <w:t>https://ft.utb.cz/veda-a-vyzkum/vedecko-vyzkumna-cinnost/vybaveni/</w:t>
              </w:r>
            </w:hyperlink>
            <w:r w:rsidR="009359FB">
              <w:t>.</w:t>
            </w:r>
          </w:p>
        </w:tc>
      </w:tr>
      <w:tr w:rsidR="00D30BE6" w14:paraId="652C4E9A" w14:textId="77777777" w:rsidTr="00675BF0">
        <w:trPr>
          <w:gridAfter w:val="1"/>
          <w:wAfter w:w="35" w:type="dxa"/>
          <w:trHeight w:val="135"/>
        </w:trPr>
        <w:tc>
          <w:tcPr>
            <w:tcW w:w="3784" w:type="dxa"/>
            <w:gridSpan w:val="4"/>
            <w:tcBorders>
              <w:top w:val="single" w:sz="4" w:space="0" w:color="auto"/>
              <w:left w:val="single" w:sz="4" w:space="0" w:color="auto"/>
              <w:bottom w:val="single" w:sz="4" w:space="0" w:color="auto"/>
              <w:right w:val="single" w:sz="4" w:space="0" w:color="auto"/>
            </w:tcBorders>
            <w:shd w:val="clear" w:color="auto" w:fill="F7CAAC"/>
          </w:tcPr>
          <w:p w14:paraId="429A1D75" w14:textId="77777777" w:rsidR="00D30BE6" w:rsidRDefault="00D30BE6" w:rsidP="00D30BE6">
            <w:pPr>
              <w:rPr>
                <w:b/>
              </w:rPr>
            </w:pPr>
            <w:r>
              <w:rPr>
                <w:b/>
              </w:rPr>
              <w:t>Z toho kapacita v prostorách v nájmu</w:t>
            </w:r>
          </w:p>
        </w:tc>
        <w:tc>
          <w:tcPr>
            <w:tcW w:w="855" w:type="dxa"/>
            <w:gridSpan w:val="3"/>
            <w:tcBorders>
              <w:top w:val="single" w:sz="4" w:space="0" w:color="auto"/>
              <w:left w:val="single" w:sz="4" w:space="0" w:color="auto"/>
              <w:bottom w:val="single" w:sz="4" w:space="0" w:color="auto"/>
              <w:right w:val="single" w:sz="4" w:space="0" w:color="auto"/>
            </w:tcBorders>
            <w:shd w:val="clear" w:color="auto" w:fill="auto"/>
          </w:tcPr>
          <w:p w14:paraId="2D68DD68"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2B02B8B2" w14:textId="77777777" w:rsidR="00D30BE6" w:rsidRDefault="00D30BE6" w:rsidP="00D30BE6">
            <w:pPr>
              <w:rPr>
                <w:b/>
              </w:rPr>
            </w:pPr>
            <w:r>
              <w:rPr>
                <w:b/>
                <w:shd w:val="clear" w:color="auto" w:fill="F7CAAC"/>
              </w:rPr>
              <w:t>Doba platnosti nájmu</w:t>
            </w:r>
          </w:p>
        </w:tc>
        <w:tc>
          <w:tcPr>
            <w:tcW w:w="2840" w:type="dxa"/>
            <w:gridSpan w:val="3"/>
            <w:tcBorders>
              <w:top w:val="single" w:sz="4" w:space="0" w:color="auto"/>
              <w:left w:val="single" w:sz="4" w:space="0" w:color="auto"/>
              <w:bottom w:val="single" w:sz="4" w:space="0" w:color="auto"/>
              <w:right w:val="single" w:sz="4" w:space="0" w:color="auto"/>
            </w:tcBorders>
            <w:shd w:val="clear" w:color="auto" w:fill="auto"/>
          </w:tcPr>
          <w:p w14:paraId="22745D4E" w14:textId="77777777" w:rsidR="00D30BE6" w:rsidRDefault="00D30BE6" w:rsidP="00D30BE6">
            <w:pPr>
              <w:rPr>
                <w:b/>
              </w:rPr>
            </w:pPr>
          </w:p>
        </w:tc>
      </w:tr>
      <w:tr w:rsidR="00D30BE6" w14:paraId="27D5D8E1"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FD05EE8" w14:textId="77777777" w:rsidR="00D30BE6" w:rsidRDefault="00D30BE6" w:rsidP="00D30BE6">
            <w:pPr>
              <w:rPr>
                <w:b/>
              </w:rPr>
            </w:pPr>
            <w:r>
              <w:rPr>
                <w:b/>
              </w:rPr>
              <w:t xml:space="preserve">Vyjádření orgánu </w:t>
            </w:r>
            <w:r>
              <w:rPr>
                <w:b/>
                <w:shd w:val="clear" w:color="auto" w:fill="F7CAAC"/>
              </w:rPr>
              <w:t>hygienické služby ze dne</w:t>
            </w:r>
          </w:p>
        </w:tc>
      </w:tr>
      <w:tr w:rsidR="00D30BE6" w14:paraId="2EC7FFEE" w14:textId="77777777" w:rsidTr="00675BF0">
        <w:trPr>
          <w:gridAfter w:val="1"/>
          <w:wAfter w:w="35" w:type="dxa"/>
          <w:trHeight w:val="301"/>
        </w:trPr>
        <w:tc>
          <w:tcPr>
            <w:tcW w:w="9889" w:type="dxa"/>
            <w:gridSpan w:val="14"/>
            <w:tcBorders>
              <w:top w:val="single" w:sz="4" w:space="0" w:color="auto"/>
              <w:left w:val="single" w:sz="4" w:space="0" w:color="auto"/>
              <w:bottom w:val="single" w:sz="4" w:space="0" w:color="auto"/>
              <w:right w:val="single" w:sz="4" w:space="0" w:color="auto"/>
            </w:tcBorders>
          </w:tcPr>
          <w:p w14:paraId="51EDE71C" w14:textId="77777777" w:rsidR="00D30BE6" w:rsidRDefault="00D30BE6" w:rsidP="00D30BE6">
            <w:r>
              <w:t>---</w:t>
            </w:r>
          </w:p>
        </w:tc>
      </w:tr>
      <w:tr w:rsidR="00D30BE6" w14:paraId="4F2AEE38" w14:textId="77777777" w:rsidTr="00675BF0">
        <w:trPr>
          <w:gridAfter w:val="1"/>
          <w:wAfter w:w="35" w:type="dxa"/>
          <w:trHeight w:val="20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49B2105F" w14:textId="77777777" w:rsidR="00D30BE6" w:rsidRDefault="00D30BE6" w:rsidP="00D30BE6">
            <w:pPr>
              <w:rPr>
                <w:b/>
              </w:rPr>
            </w:pPr>
            <w:r>
              <w:rPr>
                <w:b/>
              </w:rPr>
              <w:t>Opatření a podmínky k zajištění rovného přístupu</w:t>
            </w:r>
          </w:p>
        </w:tc>
      </w:tr>
      <w:tr w:rsidR="00D30BE6" w14:paraId="2540E9EC" w14:textId="77777777" w:rsidTr="00675BF0">
        <w:trPr>
          <w:gridAfter w:val="1"/>
          <w:wAfter w:w="35" w:type="dxa"/>
          <w:trHeight w:val="1558"/>
        </w:trPr>
        <w:tc>
          <w:tcPr>
            <w:tcW w:w="9889" w:type="dxa"/>
            <w:gridSpan w:val="14"/>
            <w:tcBorders>
              <w:top w:val="single" w:sz="4" w:space="0" w:color="auto"/>
              <w:left w:val="single" w:sz="4" w:space="0" w:color="auto"/>
              <w:bottom w:val="single" w:sz="4" w:space="0" w:color="auto"/>
              <w:right w:val="single" w:sz="4" w:space="0" w:color="auto"/>
            </w:tcBorders>
          </w:tcPr>
          <w:p w14:paraId="5BFF2C0E" w14:textId="30683B0A" w:rsidR="00C54710" w:rsidRDefault="00D30BE6" w:rsidP="00FD297C">
            <w:pPr>
              <w:spacing w:before="120" w:after="120" w:line="252" w:lineRule="auto"/>
              <w:jc w:val="both"/>
            </w:pPr>
            <w:r w:rsidRPr="004B4DA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50E0B17B" w14:textId="77777777" w:rsidR="000256E7" w:rsidRDefault="000256E7" w:rsidP="00FD297C">
            <w:pPr>
              <w:spacing w:before="120" w:after="120" w:line="252" w:lineRule="auto"/>
              <w:jc w:val="both"/>
            </w:pPr>
          </w:p>
          <w:p w14:paraId="5474F0A6" w14:textId="10790C5A" w:rsidR="0064112C" w:rsidRDefault="0064112C" w:rsidP="00FD297C">
            <w:pPr>
              <w:spacing w:before="120" w:after="120" w:line="252" w:lineRule="auto"/>
              <w:jc w:val="both"/>
            </w:pPr>
          </w:p>
        </w:tc>
      </w:tr>
      <w:tr w:rsidR="00D30BE6" w14:paraId="22717741" w14:textId="77777777" w:rsidTr="00675BF0">
        <w:tc>
          <w:tcPr>
            <w:tcW w:w="9924"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65ABF80" w14:textId="2CCC0FF1" w:rsidR="00D30BE6" w:rsidRDefault="00D30BE6" w:rsidP="00D30BE6">
            <w:pPr>
              <w:jc w:val="both"/>
              <w:rPr>
                <w:b/>
                <w:sz w:val="28"/>
              </w:rPr>
            </w:pPr>
            <w:r>
              <w:rPr>
                <w:b/>
                <w:sz w:val="28"/>
              </w:rPr>
              <w:lastRenderedPageBreak/>
              <w:t>C-V – Finanční zabezpečení studijního programu</w:t>
            </w:r>
          </w:p>
        </w:tc>
      </w:tr>
      <w:tr w:rsidR="00D30BE6" w14:paraId="375B1C8A" w14:textId="77777777" w:rsidTr="00675BF0">
        <w:tc>
          <w:tcPr>
            <w:tcW w:w="4199" w:type="dxa"/>
            <w:gridSpan w:val="5"/>
            <w:tcBorders>
              <w:top w:val="single" w:sz="12" w:space="0" w:color="auto"/>
              <w:left w:val="single" w:sz="4" w:space="0" w:color="auto"/>
              <w:bottom w:val="single" w:sz="4" w:space="0" w:color="auto"/>
              <w:right w:val="single" w:sz="4" w:space="0" w:color="auto"/>
            </w:tcBorders>
            <w:shd w:val="clear" w:color="auto" w:fill="F7CAAC"/>
            <w:hideMark/>
          </w:tcPr>
          <w:p w14:paraId="75F8C5B6" w14:textId="77777777" w:rsidR="00D30BE6" w:rsidRDefault="00D30BE6" w:rsidP="00D30BE6">
            <w:pPr>
              <w:jc w:val="both"/>
              <w:rPr>
                <w:b/>
              </w:rPr>
            </w:pPr>
            <w:r>
              <w:rPr>
                <w:b/>
              </w:rPr>
              <w:t>Vzdělávací činnost vysoké školy financovaná ze státního rozpočtu</w:t>
            </w:r>
          </w:p>
        </w:tc>
        <w:tc>
          <w:tcPr>
            <w:tcW w:w="5725" w:type="dxa"/>
            <w:gridSpan w:val="10"/>
            <w:tcBorders>
              <w:top w:val="single" w:sz="12" w:space="0" w:color="auto"/>
              <w:left w:val="single" w:sz="4" w:space="0" w:color="auto"/>
              <w:bottom w:val="single" w:sz="4" w:space="0" w:color="auto"/>
              <w:right w:val="single" w:sz="4" w:space="0" w:color="auto"/>
            </w:tcBorders>
            <w:shd w:val="clear" w:color="auto" w:fill="FFFFFF"/>
            <w:hideMark/>
          </w:tcPr>
          <w:p w14:paraId="63C5D3CC" w14:textId="77777777" w:rsidR="00D30BE6" w:rsidRDefault="00D30BE6" w:rsidP="00D30BE6">
            <w:pPr>
              <w:jc w:val="both"/>
              <w:rPr>
                <w:bCs/>
              </w:rPr>
            </w:pPr>
            <w:r w:rsidRPr="00B30723">
              <w:rPr>
                <w:bCs/>
              </w:rPr>
              <w:t>ano</w:t>
            </w:r>
            <w:r>
              <w:rPr>
                <w:bCs/>
              </w:rPr>
              <w:t xml:space="preserve"> </w:t>
            </w:r>
          </w:p>
        </w:tc>
      </w:tr>
      <w:tr w:rsidR="00D30BE6" w14:paraId="0ED5C6AD" w14:textId="77777777" w:rsidTr="00675BF0">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D62B565" w14:textId="77777777" w:rsidR="00D30BE6" w:rsidRDefault="00D30BE6" w:rsidP="00D30BE6">
            <w:pPr>
              <w:jc w:val="both"/>
              <w:rPr>
                <w:b/>
              </w:rPr>
            </w:pPr>
            <w:r>
              <w:rPr>
                <w:b/>
              </w:rPr>
              <w:t>Zhodnocení předpokládaných nákladů a zdrojů na uskutečňování studijního programu</w:t>
            </w:r>
          </w:p>
        </w:tc>
      </w:tr>
      <w:tr w:rsidR="00D30BE6" w14:paraId="6B238106" w14:textId="77777777" w:rsidTr="00675BF0">
        <w:trPr>
          <w:trHeight w:val="5398"/>
        </w:trPr>
        <w:tc>
          <w:tcPr>
            <w:tcW w:w="9924" w:type="dxa"/>
            <w:gridSpan w:val="15"/>
            <w:tcBorders>
              <w:top w:val="single" w:sz="4" w:space="0" w:color="auto"/>
              <w:left w:val="single" w:sz="4" w:space="0" w:color="auto"/>
              <w:bottom w:val="single" w:sz="4" w:space="0" w:color="auto"/>
              <w:right w:val="single" w:sz="4" w:space="0" w:color="auto"/>
            </w:tcBorders>
          </w:tcPr>
          <w:p w14:paraId="3A338C4D" w14:textId="77777777" w:rsidR="00D30BE6" w:rsidRDefault="00D30BE6" w:rsidP="00D30BE6">
            <w:pPr>
              <w:jc w:val="both"/>
            </w:pPr>
          </w:p>
          <w:p w14:paraId="669A3B50" w14:textId="77777777" w:rsidR="00D30BE6" w:rsidRDefault="00D30BE6" w:rsidP="00D30BE6">
            <w:pPr>
              <w:jc w:val="both"/>
            </w:pPr>
          </w:p>
          <w:p w14:paraId="45E267FE" w14:textId="77777777" w:rsidR="00D30BE6" w:rsidRDefault="00D30BE6" w:rsidP="00D30BE6">
            <w:pPr>
              <w:jc w:val="both"/>
            </w:pPr>
          </w:p>
          <w:p w14:paraId="19BC65C0" w14:textId="77777777" w:rsidR="00D30BE6" w:rsidRDefault="00D30BE6" w:rsidP="00D30BE6">
            <w:pPr>
              <w:jc w:val="both"/>
            </w:pPr>
          </w:p>
          <w:p w14:paraId="6B982E7F" w14:textId="77777777" w:rsidR="00D30BE6" w:rsidRDefault="00D30BE6" w:rsidP="00D30BE6">
            <w:pPr>
              <w:jc w:val="both"/>
            </w:pPr>
          </w:p>
          <w:p w14:paraId="483C9D5F" w14:textId="77777777" w:rsidR="00D30BE6" w:rsidRDefault="00D30BE6" w:rsidP="00D30BE6">
            <w:pPr>
              <w:jc w:val="both"/>
            </w:pPr>
          </w:p>
          <w:p w14:paraId="586E1A41" w14:textId="77777777" w:rsidR="00D30BE6" w:rsidRDefault="00D30BE6" w:rsidP="00D30BE6">
            <w:pPr>
              <w:jc w:val="both"/>
            </w:pPr>
          </w:p>
          <w:p w14:paraId="12F21A2A" w14:textId="77777777" w:rsidR="00D30BE6" w:rsidRDefault="00D30BE6" w:rsidP="00D30BE6">
            <w:pPr>
              <w:jc w:val="both"/>
            </w:pPr>
          </w:p>
          <w:p w14:paraId="6CE27BF8" w14:textId="77777777" w:rsidR="00D30BE6" w:rsidRDefault="00D30BE6" w:rsidP="00D30BE6">
            <w:pPr>
              <w:jc w:val="both"/>
            </w:pPr>
          </w:p>
          <w:p w14:paraId="47BADA92" w14:textId="77777777" w:rsidR="00D30BE6" w:rsidRDefault="00D30BE6" w:rsidP="00D30BE6">
            <w:pPr>
              <w:jc w:val="both"/>
            </w:pPr>
          </w:p>
          <w:p w14:paraId="665FE815" w14:textId="77777777" w:rsidR="00D30BE6" w:rsidRDefault="00D30BE6" w:rsidP="00D30BE6">
            <w:pPr>
              <w:jc w:val="both"/>
            </w:pPr>
          </w:p>
          <w:p w14:paraId="08574DB1" w14:textId="77777777" w:rsidR="00D30BE6" w:rsidRDefault="00D30BE6" w:rsidP="00D30BE6">
            <w:pPr>
              <w:jc w:val="both"/>
            </w:pPr>
          </w:p>
          <w:p w14:paraId="184C2D89" w14:textId="77777777" w:rsidR="00D30BE6" w:rsidRDefault="00D30BE6" w:rsidP="00D30BE6">
            <w:pPr>
              <w:jc w:val="both"/>
            </w:pPr>
          </w:p>
          <w:p w14:paraId="3D7B9705" w14:textId="77777777" w:rsidR="00D30BE6" w:rsidRDefault="00D30BE6" w:rsidP="00D30BE6">
            <w:pPr>
              <w:jc w:val="both"/>
            </w:pPr>
          </w:p>
          <w:p w14:paraId="495D61C6" w14:textId="77777777" w:rsidR="00D30BE6" w:rsidRDefault="00D30BE6" w:rsidP="00D30BE6">
            <w:pPr>
              <w:jc w:val="both"/>
            </w:pPr>
          </w:p>
          <w:p w14:paraId="1E7CC34C" w14:textId="77777777" w:rsidR="00D30BE6" w:rsidRDefault="00D30BE6" w:rsidP="00D30BE6">
            <w:pPr>
              <w:jc w:val="both"/>
            </w:pPr>
          </w:p>
          <w:p w14:paraId="335CF056" w14:textId="77777777" w:rsidR="00D30BE6" w:rsidRDefault="00D30BE6" w:rsidP="00D30BE6">
            <w:pPr>
              <w:jc w:val="both"/>
            </w:pPr>
          </w:p>
          <w:p w14:paraId="0F7CCFCA" w14:textId="77777777" w:rsidR="00D30BE6" w:rsidRDefault="00D30BE6" w:rsidP="00D30BE6">
            <w:pPr>
              <w:jc w:val="both"/>
            </w:pPr>
          </w:p>
          <w:p w14:paraId="423C22DE" w14:textId="77777777" w:rsidR="00D30BE6" w:rsidRDefault="00D30BE6" w:rsidP="00D30BE6">
            <w:pPr>
              <w:jc w:val="both"/>
            </w:pPr>
          </w:p>
          <w:p w14:paraId="1812781E" w14:textId="77777777" w:rsidR="00D30BE6" w:rsidRDefault="00D30BE6" w:rsidP="00D30BE6">
            <w:pPr>
              <w:jc w:val="both"/>
            </w:pPr>
          </w:p>
          <w:p w14:paraId="1796C5BB" w14:textId="77777777" w:rsidR="00D30BE6" w:rsidRDefault="00D30BE6" w:rsidP="00D30BE6">
            <w:pPr>
              <w:jc w:val="both"/>
            </w:pPr>
          </w:p>
          <w:p w14:paraId="0E2C5E92" w14:textId="77777777" w:rsidR="00D30BE6" w:rsidRDefault="00D30BE6" w:rsidP="00D30BE6">
            <w:pPr>
              <w:jc w:val="both"/>
            </w:pPr>
          </w:p>
          <w:p w14:paraId="5734AD07" w14:textId="77777777" w:rsidR="00D30BE6" w:rsidRDefault="00D30BE6" w:rsidP="00D30BE6">
            <w:pPr>
              <w:jc w:val="both"/>
            </w:pPr>
          </w:p>
          <w:p w14:paraId="1ADEC2E8" w14:textId="77777777" w:rsidR="00D30BE6" w:rsidRDefault="00D30BE6" w:rsidP="00D30BE6">
            <w:pPr>
              <w:jc w:val="both"/>
            </w:pPr>
          </w:p>
          <w:p w14:paraId="6EE7FE31" w14:textId="77777777" w:rsidR="00D30BE6" w:rsidRDefault="00D30BE6" w:rsidP="00D30BE6">
            <w:pPr>
              <w:jc w:val="both"/>
            </w:pPr>
          </w:p>
          <w:p w14:paraId="550F9BAE" w14:textId="77777777" w:rsidR="00D30BE6" w:rsidRDefault="00D30BE6" w:rsidP="00D30BE6">
            <w:pPr>
              <w:jc w:val="both"/>
            </w:pPr>
          </w:p>
          <w:p w14:paraId="52D4420B" w14:textId="77777777" w:rsidR="00D30BE6" w:rsidRDefault="00D30BE6" w:rsidP="00D30BE6">
            <w:pPr>
              <w:jc w:val="both"/>
            </w:pPr>
          </w:p>
          <w:p w14:paraId="33F6860D" w14:textId="77777777" w:rsidR="00D30BE6" w:rsidRDefault="00D30BE6" w:rsidP="00D30BE6">
            <w:pPr>
              <w:jc w:val="both"/>
            </w:pPr>
          </w:p>
          <w:p w14:paraId="13816356" w14:textId="77777777" w:rsidR="00D30BE6" w:rsidRDefault="00D30BE6" w:rsidP="00D30BE6">
            <w:pPr>
              <w:jc w:val="both"/>
            </w:pPr>
          </w:p>
          <w:p w14:paraId="65CCA013" w14:textId="77777777" w:rsidR="00D30BE6" w:rsidRDefault="00D30BE6" w:rsidP="00D30BE6">
            <w:pPr>
              <w:jc w:val="both"/>
            </w:pPr>
          </w:p>
          <w:p w14:paraId="7625DDD4" w14:textId="77777777" w:rsidR="00D30BE6" w:rsidRDefault="00D30BE6" w:rsidP="00D30BE6">
            <w:pPr>
              <w:jc w:val="both"/>
            </w:pPr>
          </w:p>
          <w:p w14:paraId="25BC018F" w14:textId="77777777" w:rsidR="00D30BE6" w:rsidRDefault="00D30BE6" w:rsidP="00D30BE6">
            <w:pPr>
              <w:jc w:val="both"/>
            </w:pPr>
          </w:p>
          <w:p w14:paraId="38948206" w14:textId="77777777" w:rsidR="00D30BE6" w:rsidRDefault="00D30BE6" w:rsidP="00D30BE6">
            <w:pPr>
              <w:jc w:val="both"/>
            </w:pPr>
          </w:p>
          <w:p w14:paraId="344CE710" w14:textId="77777777" w:rsidR="00D30BE6" w:rsidRDefault="00D30BE6" w:rsidP="00D30BE6">
            <w:pPr>
              <w:jc w:val="both"/>
            </w:pPr>
          </w:p>
          <w:p w14:paraId="05492436" w14:textId="77777777" w:rsidR="00D30BE6" w:rsidRDefault="00D30BE6" w:rsidP="00D30BE6">
            <w:pPr>
              <w:jc w:val="both"/>
            </w:pPr>
          </w:p>
          <w:p w14:paraId="61FEE576" w14:textId="77777777" w:rsidR="00D30BE6" w:rsidRDefault="00D30BE6" w:rsidP="00D30BE6">
            <w:pPr>
              <w:jc w:val="both"/>
            </w:pPr>
          </w:p>
          <w:p w14:paraId="0AB5C267" w14:textId="77777777" w:rsidR="00D30BE6" w:rsidRDefault="00D30BE6" w:rsidP="00D30BE6">
            <w:pPr>
              <w:jc w:val="both"/>
            </w:pPr>
          </w:p>
          <w:p w14:paraId="79EF976C" w14:textId="77777777" w:rsidR="00D30BE6" w:rsidRDefault="00D30BE6" w:rsidP="00D30BE6">
            <w:pPr>
              <w:jc w:val="both"/>
            </w:pPr>
          </w:p>
          <w:p w14:paraId="7790F84D" w14:textId="77777777" w:rsidR="00D30BE6" w:rsidRDefault="00D30BE6" w:rsidP="00D30BE6">
            <w:pPr>
              <w:jc w:val="both"/>
            </w:pPr>
          </w:p>
          <w:p w14:paraId="0F929BBC" w14:textId="77777777" w:rsidR="00D30BE6" w:rsidRDefault="00D30BE6" w:rsidP="00D30BE6">
            <w:pPr>
              <w:jc w:val="both"/>
            </w:pPr>
          </w:p>
          <w:p w14:paraId="066D3538" w14:textId="77777777" w:rsidR="00D30BE6" w:rsidRDefault="00D30BE6" w:rsidP="00D30BE6">
            <w:pPr>
              <w:jc w:val="both"/>
            </w:pPr>
          </w:p>
          <w:p w14:paraId="269F687B" w14:textId="77777777" w:rsidR="00D30BE6" w:rsidRDefault="00D30BE6" w:rsidP="00D30BE6">
            <w:pPr>
              <w:jc w:val="both"/>
            </w:pPr>
          </w:p>
          <w:p w14:paraId="4C7806EE" w14:textId="77777777" w:rsidR="00D30BE6" w:rsidRDefault="00D30BE6" w:rsidP="00D30BE6">
            <w:pPr>
              <w:jc w:val="both"/>
            </w:pPr>
          </w:p>
          <w:p w14:paraId="33AEC6E8" w14:textId="77777777" w:rsidR="00D30BE6" w:rsidRDefault="00D30BE6" w:rsidP="00D30BE6">
            <w:pPr>
              <w:jc w:val="both"/>
            </w:pPr>
          </w:p>
          <w:p w14:paraId="53118214" w14:textId="77777777" w:rsidR="00D30BE6" w:rsidRDefault="00D30BE6" w:rsidP="00D30BE6">
            <w:pPr>
              <w:jc w:val="both"/>
            </w:pPr>
          </w:p>
          <w:p w14:paraId="61B82443" w14:textId="77777777" w:rsidR="00D30BE6" w:rsidRDefault="00D30BE6" w:rsidP="00D30BE6">
            <w:pPr>
              <w:jc w:val="both"/>
            </w:pPr>
          </w:p>
          <w:p w14:paraId="705406DD" w14:textId="77777777" w:rsidR="00D30BE6" w:rsidRDefault="00D30BE6" w:rsidP="00D30BE6">
            <w:pPr>
              <w:jc w:val="both"/>
            </w:pPr>
          </w:p>
          <w:p w14:paraId="62983508" w14:textId="77777777" w:rsidR="00D30BE6" w:rsidRDefault="00D30BE6" w:rsidP="00D30BE6">
            <w:pPr>
              <w:jc w:val="both"/>
            </w:pPr>
          </w:p>
          <w:p w14:paraId="043771B7" w14:textId="77777777" w:rsidR="00D30BE6" w:rsidRDefault="00D30BE6" w:rsidP="00D30BE6">
            <w:pPr>
              <w:jc w:val="both"/>
            </w:pPr>
          </w:p>
          <w:p w14:paraId="6749F272" w14:textId="77777777" w:rsidR="000256E7" w:rsidRDefault="000256E7" w:rsidP="00D30BE6">
            <w:pPr>
              <w:jc w:val="both"/>
            </w:pPr>
          </w:p>
          <w:p w14:paraId="1AE6E5B2" w14:textId="77777777" w:rsidR="000256E7" w:rsidRDefault="000256E7" w:rsidP="00D30BE6">
            <w:pPr>
              <w:jc w:val="both"/>
            </w:pPr>
          </w:p>
          <w:p w14:paraId="5E122BFB" w14:textId="77777777" w:rsidR="00D30BE6" w:rsidRDefault="00D30BE6" w:rsidP="00D30BE6">
            <w:pPr>
              <w:jc w:val="both"/>
            </w:pPr>
          </w:p>
          <w:p w14:paraId="7A2E265B" w14:textId="77777777" w:rsidR="00D30BE6" w:rsidRDefault="00D30BE6" w:rsidP="00D30BE6">
            <w:pPr>
              <w:jc w:val="both"/>
            </w:pPr>
          </w:p>
          <w:p w14:paraId="578259A8" w14:textId="77777777" w:rsidR="00D30BE6" w:rsidRDefault="00D30BE6" w:rsidP="00D30BE6">
            <w:pPr>
              <w:jc w:val="both"/>
            </w:pPr>
          </w:p>
          <w:p w14:paraId="3EB671C0" w14:textId="77777777" w:rsidR="00D30BE6" w:rsidRDefault="00D30BE6" w:rsidP="00D30BE6">
            <w:pPr>
              <w:jc w:val="both"/>
            </w:pPr>
          </w:p>
          <w:p w14:paraId="7836A5EB" w14:textId="77777777" w:rsidR="00D30BE6" w:rsidRDefault="00D30BE6" w:rsidP="00D30BE6">
            <w:pPr>
              <w:jc w:val="both"/>
            </w:pPr>
          </w:p>
          <w:p w14:paraId="5705A70E" w14:textId="77777777" w:rsidR="0064112C" w:rsidRDefault="0064112C" w:rsidP="00D30BE6">
            <w:pPr>
              <w:jc w:val="both"/>
            </w:pPr>
          </w:p>
          <w:p w14:paraId="0EE6A918" w14:textId="77777777" w:rsidR="0064112C" w:rsidRDefault="0064112C" w:rsidP="00D30BE6">
            <w:pPr>
              <w:jc w:val="both"/>
            </w:pPr>
          </w:p>
          <w:p w14:paraId="29ADC819" w14:textId="77777777" w:rsidR="00D30BE6" w:rsidRDefault="00D30BE6" w:rsidP="00D30BE6">
            <w:pPr>
              <w:jc w:val="both"/>
            </w:pPr>
          </w:p>
          <w:p w14:paraId="15049060" w14:textId="77777777" w:rsidR="00B7684B" w:rsidRDefault="00B7684B" w:rsidP="00D30BE6">
            <w:pPr>
              <w:jc w:val="both"/>
            </w:pPr>
          </w:p>
        </w:tc>
      </w:tr>
      <w:tr w:rsidR="00D30BE6" w14:paraId="10419CC4" w14:textId="77777777" w:rsidTr="00675BF0">
        <w:tc>
          <w:tcPr>
            <w:tcW w:w="9924"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C19AE54" w14:textId="77777777" w:rsidR="00D30BE6" w:rsidRDefault="00D30BE6" w:rsidP="00D30BE6">
            <w:pPr>
              <w:jc w:val="both"/>
              <w:rPr>
                <w:b/>
                <w:sz w:val="28"/>
              </w:rPr>
            </w:pPr>
            <w:r>
              <w:rPr>
                <w:b/>
                <w:sz w:val="28"/>
              </w:rPr>
              <w:lastRenderedPageBreak/>
              <w:t xml:space="preserve">D-I – </w:t>
            </w:r>
            <w:r>
              <w:rPr>
                <w:b/>
                <w:sz w:val="26"/>
                <w:szCs w:val="26"/>
              </w:rPr>
              <w:t>Záměr rozvoje a další údaje ke studijnímu programu</w:t>
            </w:r>
          </w:p>
        </w:tc>
      </w:tr>
      <w:tr w:rsidR="00D30BE6" w14:paraId="52E16751" w14:textId="77777777" w:rsidTr="00675BF0">
        <w:trPr>
          <w:trHeight w:val="185"/>
        </w:trPr>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027D349" w14:textId="77777777" w:rsidR="00D30BE6" w:rsidRDefault="00D30BE6" w:rsidP="00D30BE6">
            <w:pPr>
              <w:rPr>
                <w:b/>
              </w:rPr>
            </w:pPr>
            <w:r>
              <w:rPr>
                <w:b/>
              </w:rPr>
              <w:t>Záměr rozvoje studijního programu a jeho odůvodnění</w:t>
            </w:r>
          </w:p>
        </w:tc>
      </w:tr>
      <w:tr w:rsidR="00D30BE6" w14:paraId="00500CC3" w14:textId="77777777" w:rsidTr="00675BF0">
        <w:trPr>
          <w:trHeight w:val="2835"/>
        </w:trPr>
        <w:tc>
          <w:tcPr>
            <w:tcW w:w="9924" w:type="dxa"/>
            <w:gridSpan w:val="15"/>
            <w:tcBorders>
              <w:top w:val="single" w:sz="4" w:space="0" w:color="auto"/>
              <w:left w:val="single" w:sz="4" w:space="0" w:color="auto"/>
              <w:bottom w:val="single" w:sz="4" w:space="0" w:color="auto"/>
              <w:right w:val="single" w:sz="4" w:space="0" w:color="auto"/>
            </w:tcBorders>
            <w:shd w:val="clear" w:color="auto" w:fill="FFFFFF"/>
          </w:tcPr>
          <w:p w14:paraId="3E4FDDD4" w14:textId="1CD53555" w:rsidR="00B57AAC" w:rsidRPr="007F5BB6" w:rsidRDefault="00DD1651" w:rsidP="001C01AA">
            <w:pPr>
              <w:spacing w:before="120" w:after="120" w:line="252" w:lineRule="auto"/>
              <w:jc w:val="both"/>
              <w:rPr>
                <w:color w:val="0000FF" w:themeColor="hyperlink"/>
                <w:spacing w:val="-2"/>
              </w:rPr>
            </w:pPr>
            <w:r>
              <w:t xml:space="preserve">Doktorský studijní program </w:t>
            </w:r>
            <w:r w:rsidR="008007CC">
              <w:t>Technology of Macromolecular Substances</w:t>
            </w:r>
            <w:r>
              <w:t xml:space="preserve"> vychází z původního studijního programu </w:t>
            </w:r>
            <w:r w:rsidR="008007CC" w:rsidRPr="00032087">
              <w:t>Chemistry and Materials Technology</w:t>
            </w:r>
            <w:r>
              <w:t xml:space="preserve"> (obor: </w:t>
            </w:r>
            <w:r w:rsidR="008007CC">
              <w:t>Technology of Macromolecular Compounds</w:t>
            </w:r>
            <w:r>
              <w:t>).</w:t>
            </w:r>
            <w:r w:rsidR="000B75DC">
              <w:t xml:space="preserve"> </w:t>
            </w:r>
            <w:r w:rsidR="009510D0">
              <w:t xml:space="preserve">Oproti původní akreditaci byla </w:t>
            </w:r>
            <w:r w:rsidR="00195C20">
              <w:t xml:space="preserve">u jednotlivých předmětů </w:t>
            </w:r>
            <w:r w:rsidR="009510D0">
              <w:t xml:space="preserve">aktualizována zejména </w:t>
            </w:r>
            <w:r w:rsidR="00195C20">
              <w:t xml:space="preserve">povinná a doporučená literatura, a to s ohledem na </w:t>
            </w:r>
            <w:r w:rsidR="009F4468">
              <w:t>soudobý stav poznání v</w:t>
            </w:r>
            <w:r w:rsidR="00195C20">
              <w:t xml:space="preserve"> dané </w:t>
            </w:r>
            <w:r w:rsidR="00280B06">
              <w:t>oblasti vzdělávání</w:t>
            </w:r>
            <w:r w:rsidR="00195C20">
              <w:t>.</w:t>
            </w:r>
            <w:r w:rsidR="009F4468">
              <w:t xml:space="preserve"> S ohledem na nové trendy v oblasti </w:t>
            </w:r>
            <w:r w:rsidR="000464BA">
              <w:rPr>
                <w:color w:val="000000"/>
                <w:shd w:val="clear" w:color="auto" w:fill="FFFFFF"/>
              </w:rPr>
              <w:t xml:space="preserve">antimikrobních úprav polymerních materiálů, </w:t>
            </w:r>
            <w:r w:rsidR="007961CD" w:rsidRPr="008D0869">
              <w:rPr>
                <w:color w:val="000000"/>
                <w:shd w:val="clear" w:color="auto" w:fill="FFFFFF"/>
              </w:rPr>
              <w:t>mikrobiálního rozkladu</w:t>
            </w:r>
            <w:r w:rsidR="007961CD">
              <w:rPr>
                <w:color w:val="000000"/>
                <w:shd w:val="clear" w:color="auto" w:fill="FFFFFF"/>
              </w:rPr>
              <w:t xml:space="preserve"> makromolekulárních látek a</w:t>
            </w:r>
            <w:r w:rsidR="000464BA">
              <w:t xml:space="preserve"> </w:t>
            </w:r>
            <w:r w:rsidR="00115DBF">
              <w:t>hostitel-ho</w:t>
            </w:r>
            <w:r w:rsidR="00BC4ADE">
              <w:t xml:space="preserve">st chemie polymerních systémů, </w:t>
            </w:r>
            <w:r w:rsidR="00115DBF">
              <w:rPr>
                <w:color w:val="000000"/>
                <w:shd w:val="clear" w:color="auto" w:fill="FFFFFF"/>
              </w:rPr>
              <w:t xml:space="preserve">byly do bloku volitelných předmětů zařazeny nové předměty pokrývající </w:t>
            </w:r>
            <w:r w:rsidR="007961CD">
              <w:rPr>
                <w:color w:val="000000"/>
                <w:shd w:val="clear" w:color="auto" w:fill="FFFFFF"/>
              </w:rPr>
              <w:t xml:space="preserve">právě </w:t>
            </w:r>
            <w:r w:rsidR="00115DBF">
              <w:rPr>
                <w:color w:val="000000"/>
                <w:shd w:val="clear" w:color="auto" w:fill="FFFFFF"/>
              </w:rPr>
              <w:t>t</w:t>
            </w:r>
            <w:r w:rsidR="00B57AAC">
              <w:rPr>
                <w:color w:val="000000"/>
                <w:shd w:val="clear" w:color="auto" w:fill="FFFFFF"/>
              </w:rPr>
              <w:t>y</w:t>
            </w:r>
            <w:r w:rsidR="00115DBF">
              <w:rPr>
                <w:color w:val="000000"/>
                <w:shd w:val="clear" w:color="auto" w:fill="FFFFFF"/>
              </w:rPr>
              <w:t>to oblast</w:t>
            </w:r>
            <w:r w:rsidR="00B57AAC">
              <w:rPr>
                <w:color w:val="000000"/>
                <w:shd w:val="clear" w:color="auto" w:fill="FFFFFF"/>
              </w:rPr>
              <w:t>i</w:t>
            </w:r>
            <w:r w:rsidR="00115DBF">
              <w:rPr>
                <w:color w:val="000000"/>
                <w:shd w:val="clear" w:color="auto" w:fill="FFFFFF"/>
              </w:rPr>
              <w:t>, a to</w:t>
            </w:r>
            <w:r w:rsidR="000464BA">
              <w:rPr>
                <w:color w:val="000000"/>
                <w:shd w:val="clear" w:color="auto" w:fill="FFFFFF"/>
              </w:rPr>
              <w:t xml:space="preserve"> </w:t>
            </w:r>
            <w:hyperlink w:anchor="Antimikrob_lát_pro_úpr_pol" w:history="1">
              <w:r w:rsidR="000464BA" w:rsidRPr="00103CE6">
                <w:rPr>
                  <w:rStyle w:val="Hyperlink"/>
                </w:rPr>
                <w:t>Antimi</w:t>
              </w:r>
              <w:r w:rsidR="004D299F">
                <w:rPr>
                  <w:rStyle w:val="Hyperlink"/>
                </w:rPr>
                <w:t>crobial Agents for Polymer Treatment</w:t>
              </w:r>
            </w:hyperlink>
            <w:r w:rsidR="000464BA">
              <w:rPr>
                <w:color w:val="000000"/>
                <w:shd w:val="clear" w:color="auto" w:fill="FFFFFF"/>
              </w:rPr>
              <w:t>,</w:t>
            </w:r>
            <w:r w:rsidR="00B57AAC">
              <w:rPr>
                <w:spacing w:val="-2"/>
              </w:rPr>
              <w:t xml:space="preserve"> </w:t>
            </w:r>
            <w:hyperlink w:anchor="Biodegrad_slouč" w:history="1">
              <w:r w:rsidR="005D7CE3" w:rsidRPr="008E7AF7">
                <w:rPr>
                  <w:rStyle w:val="Hyperlink"/>
                  <w:spacing w:val="-2"/>
                </w:rPr>
                <w:t>Biodegradability of Compounds</w:t>
              </w:r>
            </w:hyperlink>
            <w:r w:rsidR="000464BA" w:rsidRPr="008E7AF7">
              <w:rPr>
                <w:rStyle w:val="Hyperlink"/>
                <w:color w:val="auto"/>
                <w:spacing w:val="-2"/>
                <w:u w:val="none"/>
              </w:rPr>
              <w:t xml:space="preserve"> </w:t>
            </w:r>
            <w:r w:rsidR="000464BA">
              <w:rPr>
                <w:color w:val="000000"/>
                <w:shd w:val="clear" w:color="auto" w:fill="FFFFFF"/>
              </w:rPr>
              <w:t>a</w:t>
            </w:r>
            <w:r w:rsidR="000464BA">
              <w:rPr>
                <w:rStyle w:val="Hyperlink"/>
                <w:spacing w:val="-2"/>
                <w:u w:val="none"/>
              </w:rPr>
              <w:t xml:space="preserve"> </w:t>
            </w:r>
            <w:hyperlink w:anchor="Superamolek_chem" w:history="1">
              <w:r w:rsidR="000464BA" w:rsidRPr="00151F2C">
                <w:rPr>
                  <w:rStyle w:val="Hyperlink"/>
                  <w:spacing w:val="-2"/>
                </w:rPr>
                <w:t>Supramol</w:t>
              </w:r>
              <w:r w:rsidR="005D7CE3">
                <w:rPr>
                  <w:rStyle w:val="Hyperlink"/>
                  <w:spacing w:val="-2"/>
                </w:rPr>
                <w:t>ecular Chemistry</w:t>
              </w:r>
            </w:hyperlink>
            <w:r w:rsidR="007961CD" w:rsidRPr="007F5BB6">
              <w:t>.</w:t>
            </w:r>
          </w:p>
          <w:p w14:paraId="2C45796D" w14:textId="26045101" w:rsidR="008007CC" w:rsidRPr="007F5BB6" w:rsidRDefault="00CC235E">
            <w:pPr>
              <w:spacing w:before="120" w:after="120" w:line="252" w:lineRule="auto"/>
              <w:jc w:val="both"/>
              <w:rPr>
                <w:lang w:val="en-US"/>
              </w:rPr>
            </w:pPr>
            <w:r>
              <w:rPr>
                <w:lang w:val="en-US"/>
              </w:rPr>
              <w:t xml:space="preserve">Doktorský program </w:t>
            </w:r>
            <w:r w:rsidR="00907228" w:rsidRPr="005E7478">
              <w:t>Technology of Macromolecular Substances</w:t>
            </w:r>
            <w:r w:rsidR="00907228" w:rsidDel="008007CC">
              <w:rPr>
                <w:lang w:val="en-US"/>
              </w:rPr>
              <w:t xml:space="preserve"> </w:t>
            </w:r>
            <w:r>
              <w:rPr>
                <w:lang w:val="en-US"/>
              </w:rPr>
              <w:t xml:space="preserve">navazuje na stávající magisterský program </w:t>
            </w:r>
            <w:r w:rsidR="00907228" w:rsidRPr="00032087">
              <w:t>Chemistry and Materials Technology</w:t>
            </w:r>
            <w:r w:rsidR="001D33BD">
              <w:rPr>
                <w:lang w:val="en-US"/>
              </w:rPr>
              <w:t xml:space="preserve">, obor </w:t>
            </w:r>
            <w:r w:rsidR="00907228" w:rsidRPr="00032087">
              <w:t>Polymer Engineering</w:t>
            </w:r>
            <w:r w:rsidR="001D33BD">
              <w:rPr>
                <w:lang w:val="en-US"/>
              </w:rPr>
              <w:t xml:space="preserve">, </w:t>
            </w:r>
            <w:r w:rsidR="00907228">
              <w:rPr>
                <w:lang w:val="en-US"/>
              </w:rPr>
              <w:t xml:space="preserve">který </w:t>
            </w:r>
            <w:r w:rsidR="00046F2B">
              <w:rPr>
                <w:lang w:val="en-US"/>
              </w:rPr>
              <w:t>pokrýv</w:t>
            </w:r>
            <w:r w:rsidR="00907228">
              <w:rPr>
                <w:lang w:val="en-US"/>
              </w:rPr>
              <w:t>á</w:t>
            </w:r>
            <w:r w:rsidR="00046F2B">
              <w:rPr>
                <w:lang w:val="en-US"/>
              </w:rPr>
              <w:t xml:space="preserve"> </w:t>
            </w:r>
            <w:r w:rsidR="001D33BD">
              <w:rPr>
                <w:lang w:val="en-US"/>
              </w:rPr>
              <w:t xml:space="preserve">vzdělání v oblasti polymerů se specifickým důrazem na vzájemné vztahy mezi strukturou, vlastnostmi a </w:t>
            </w:r>
            <w:r w:rsidR="00046F2B">
              <w:rPr>
                <w:lang w:val="en-US"/>
              </w:rPr>
              <w:t>zpracováním těchto materiálů</w:t>
            </w:r>
            <w:r w:rsidR="001D33BD">
              <w:rPr>
                <w:lang w:val="en-US"/>
              </w:rPr>
              <w:t>.</w:t>
            </w:r>
            <w:r w:rsidR="002C345C">
              <w:rPr>
                <w:lang w:val="en-US"/>
              </w:rPr>
              <w:t xml:space="preserve"> </w:t>
            </w:r>
            <w:r w:rsidR="002C345C">
              <w:t xml:space="preserve">V případě úspěšné akreditace magisterského studijního programu </w:t>
            </w:r>
            <w:r w:rsidR="00907228" w:rsidRPr="00032087">
              <w:t>Polymer Engineering</w:t>
            </w:r>
            <w:r w:rsidR="002C345C">
              <w:t xml:space="preserve"> bude doktorský studijní program </w:t>
            </w:r>
            <w:r w:rsidR="00907228" w:rsidRPr="005E7478">
              <w:t>Technology of Macromolecular Substances</w:t>
            </w:r>
            <w:r w:rsidR="002C345C">
              <w:t xml:space="preserve"> navazovat i na t</w:t>
            </w:r>
            <w:r w:rsidR="00907228">
              <w:t>ento</w:t>
            </w:r>
            <w:r w:rsidR="002C345C">
              <w:t>.</w:t>
            </w:r>
          </w:p>
        </w:tc>
      </w:tr>
      <w:tr w:rsidR="00D30BE6" w14:paraId="004D235E" w14:textId="77777777" w:rsidTr="00675BF0">
        <w:trPr>
          <w:trHeight w:val="188"/>
        </w:trPr>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A06573B" w14:textId="77777777" w:rsidR="00D30BE6" w:rsidRDefault="00D30BE6" w:rsidP="00D30BE6">
            <w:pPr>
              <w:rPr>
                <w:b/>
              </w:rPr>
            </w:pPr>
            <w:r>
              <w:rPr>
                <w:b/>
              </w:rPr>
              <w:t>Počet přijímaných uchazečů ke studiu ve studijním programu</w:t>
            </w:r>
          </w:p>
        </w:tc>
      </w:tr>
      <w:tr w:rsidR="00D30BE6" w14:paraId="3A0874BD" w14:textId="77777777" w:rsidTr="00675BF0">
        <w:trPr>
          <w:trHeight w:val="1322"/>
        </w:trPr>
        <w:tc>
          <w:tcPr>
            <w:tcW w:w="9924" w:type="dxa"/>
            <w:gridSpan w:val="15"/>
            <w:tcBorders>
              <w:top w:val="single" w:sz="4" w:space="0" w:color="auto"/>
              <w:left w:val="single" w:sz="4" w:space="0" w:color="auto"/>
              <w:bottom w:val="single" w:sz="4" w:space="0" w:color="auto"/>
              <w:right w:val="single" w:sz="4" w:space="0" w:color="auto"/>
            </w:tcBorders>
            <w:shd w:val="clear" w:color="auto" w:fill="FFFFFF"/>
          </w:tcPr>
          <w:p w14:paraId="11BB8C4E" w14:textId="51D0BA29" w:rsidR="002A5160" w:rsidRPr="002A5160" w:rsidRDefault="00046F2B" w:rsidP="002A5160">
            <w:pPr>
              <w:pStyle w:val="NormalWeb"/>
              <w:spacing w:before="120" w:beforeAutospacing="0" w:after="120" w:afterAutospacing="0" w:line="21" w:lineRule="atLeast"/>
              <w:jc w:val="both"/>
              <w:rPr>
                <w:sz w:val="20"/>
                <w:szCs w:val="20"/>
              </w:rPr>
            </w:pPr>
            <w:r>
              <w:rPr>
                <w:sz w:val="20"/>
                <w:szCs w:val="20"/>
              </w:rPr>
              <w:t xml:space="preserve">V současném doktorském studijním programu </w:t>
            </w:r>
            <w:r w:rsidR="00907228" w:rsidRPr="006D21C5">
              <w:rPr>
                <w:sz w:val="20"/>
                <w:szCs w:val="20"/>
              </w:rPr>
              <w:t>Chemistry and Materials Technology</w:t>
            </w:r>
            <w:r>
              <w:rPr>
                <w:sz w:val="20"/>
                <w:szCs w:val="20"/>
              </w:rPr>
              <w:t xml:space="preserve">, studijním oboru </w:t>
            </w:r>
            <w:r w:rsidR="00907228" w:rsidRPr="006D21C5">
              <w:rPr>
                <w:sz w:val="20"/>
                <w:szCs w:val="20"/>
              </w:rPr>
              <w:t>Technology of Macromolecular Compounds</w:t>
            </w:r>
            <w:r>
              <w:rPr>
                <w:sz w:val="20"/>
                <w:szCs w:val="20"/>
              </w:rPr>
              <w:t xml:space="preserve"> byl poměr mezi přijatými a zapsanými studenty v akademickém roce </w:t>
            </w:r>
            <w:r w:rsidR="00BD6FB7" w:rsidRPr="00BD6FB7">
              <w:rPr>
                <w:color w:val="212121"/>
                <w:sz w:val="20"/>
                <w:szCs w:val="20"/>
                <w:shd w:val="clear" w:color="auto" w:fill="FFFFFF"/>
              </w:rPr>
              <w:t>2013/2014 7/0, v ak. roce 2014/2015 4/1, v ak. roce 2015/2016 5/2, v ak. roce 2016/2017 8/5 a v ak. roce 2017/18 1/0.</w:t>
            </w:r>
          </w:p>
          <w:p w14:paraId="2A528015" w14:textId="782BDFB3" w:rsidR="00046F2B" w:rsidRDefault="002A5160" w:rsidP="00BD6FB7">
            <w:pPr>
              <w:spacing w:before="120" w:after="120" w:line="21" w:lineRule="atLeast"/>
              <w:jc w:val="both"/>
            </w:pPr>
            <w:r w:rsidRPr="002A5160">
              <w:t xml:space="preserve">Předpokládá se přijímání přibližně </w:t>
            </w:r>
            <w:r w:rsidR="00BD6FB7">
              <w:t>5</w:t>
            </w:r>
            <w:r w:rsidRPr="002A5160">
              <w:t xml:space="preserve"> studentů ročně do obou forem studia.</w:t>
            </w:r>
          </w:p>
        </w:tc>
      </w:tr>
      <w:tr w:rsidR="00D30BE6" w14:paraId="6C64A86B" w14:textId="77777777" w:rsidTr="00675BF0">
        <w:trPr>
          <w:trHeight w:val="200"/>
        </w:trPr>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733928" w14:textId="77777777" w:rsidR="00D30BE6" w:rsidRDefault="00D30BE6" w:rsidP="00D30BE6">
            <w:pPr>
              <w:rPr>
                <w:b/>
              </w:rPr>
            </w:pPr>
            <w:r>
              <w:rPr>
                <w:b/>
              </w:rPr>
              <w:t>Předpokládaná uplatnitelnost absolventů na trhu práce</w:t>
            </w:r>
          </w:p>
        </w:tc>
      </w:tr>
      <w:tr w:rsidR="00D30BE6" w14:paraId="75D191E5" w14:textId="77777777" w:rsidTr="00675BF0">
        <w:trPr>
          <w:trHeight w:val="2835"/>
        </w:trPr>
        <w:tc>
          <w:tcPr>
            <w:tcW w:w="9924" w:type="dxa"/>
            <w:gridSpan w:val="15"/>
            <w:tcBorders>
              <w:top w:val="single" w:sz="4" w:space="0" w:color="auto"/>
              <w:left w:val="single" w:sz="4" w:space="0" w:color="auto"/>
              <w:bottom w:val="single" w:sz="4" w:space="0" w:color="auto"/>
              <w:right w:val="single" w:sz="4" w:space="0" w:color="auto"/>
            </w:tcBorders>
            <w:shd w:val="clear" w:color="auto" w:fill="FFFFFF"/>
          </w:tcPr>
          <w:p w14:paraId="1573E49E" w14:textId="3A652A65" w:rsidR="007961CD" w:rsidRPr="007961CD" w:rsidRDefault="007961CD" w:rsidP="001C01AA">
            <w:pPr>
              <w:spacing w:before="120" w:after="120" w:line="252" w:lineRule="auto"/>
              <w:jc w:val="both"/>
            </w:pPr>
            <w:r w:rsidRPr="00062FCC">
              <w:t xml:space="preserve">Absolventi tohoto </w:t>
            </w:r>
            <w:r w:rsidR="001B105F">
              <w:t>studijního programu</w:t>
            </w:r>
            <w:r w:rsidRPr="00062FCC">
              <w:t xml:space="preserve"> najdou </w:t>
            </w:r>
            <w:r w:rsidRPr="00062FCC">
              <w:rPr>
                <w:rFonts w:hint="eastAsia"/>
              </w:rPr>
              <w:t>š</w:t>
            </w:r>
            <w:r w:rsidRPr="00062FCC">
              <w:t>irok</w:t>
            </w:r>
            <w:r w:rsidRPr="00062FCC">
              <w:rPr>
                <w:rFonts w:hint="eastAsia"/>
              </w:rPr>
              <w:t>é</w:t>
            </w:r>
            <w:r w:rsidRPr="00062FCC">
              <w:t xml:space="preserve"> uplatn</w:t>
            </w:r>
            <w:r w:rsidRPr="00062FCC">
              <w:rPr>
                <w:rFonts w:hint="eastAsia"/>
              </w:rPr>
              <w:t>ě</w:t>
            </w:r>
            <w:r w:rsidRPr="00062FCC">
              <w:t>n</w:t>
            </w:r>
            <w:r w:rsidRPr="00062FCC">
              <w:rPr>
                <w:rFonts w:hint="eastAsia"/>
              </w:rPr>
              <w:t>í</w:t>
            </w:r>
            <w:r w:rsidRPr="00062FCC">
              <w:t xml:space="preserve"> </w:t>
            </w:r>
            <w:r>
              <w:t xml:space="preserve">v technologických firmách, výzkumných a vývojových jednotkách </w:t>
            </w:r>
            <w:r w:rsidRPr="00062FCC">
              <w:t>(</w:t>
            </w:r>
            <w:r>
              <w:t xml:space="preserve">jako např. </w:t>
            </w:r>
            <w:r w:rsidRPr="00062FCC">
              <w:t>Univerzity, Akademie v</w:t>
            </w:r>
            <w:r w:rsidRPr="00062FCC">
              <w:rPr>
                <w:rFonts w:hint="eastAsia"/>
              </w:rPr>
              <w:t>ě</w:t>
            </w:r>
            <w:r w:rsidRPr="00062FCC">
              <w:t xml:space="preserve">d </w:t>
            </w:r>
            <w:r w:rsidRPr="00062FCC">
              <w:rPr>
                <w:rFonts w:hint="eastAsia"/>
              </w:rPr>
              <w:t>Č</w:t>
            </w:r>
            <w:r w:rsidRPr="00062FCC">
              <w:t>esk</w:t>
            </w:r>
            <w:r w:rsidRPr="00062FCC">
              <w:rPr>
                <w:rFonts w:hint="eastAsia"/>
              </w:rPr>
              <w:t>é</w:t>
            </w:r>
            <w:r w:rsidRPr="00062FCC">
              <w:t xml:space="preserve"> republiky, Technologick</w:t>
            </w:r>
            <w:r w:rsidRPr="00062FCC">
              <w:rPr>
                <w:rFonts w:hint="eastAsia"/>
              </w:rPr>
              <w:t>é</w:t>
            </w:r>
            <w:r w:rsidRPr="00062FCC">
              <w:t xml:space="preserve"> parky, Centra pro transfer technologi</w:t>
            </w:r>
            <w:r w:rsidRPr="00062FCC">
              <w:rPr>
                <w:rFonts w:hint="eastAsia"/>
              </w:rPr>
              <w:t>í</w:t>
            </w:r>
            <w:r w:rsidRPr="00062FCC">
              <w:t>, Centra aplikovan</w:t>
            </w:r>
            <w:r w:rsidRPr="00062FCC">
              <w:rPr>
                <w:rFonts w:hint="eastAsia"/>
              </w:rPr>
              <w:t>é</w:t>
            </w:r>
            <w:r w:rsidRPr="00062FCC">
              <w:t>ho v</w:t>
            </w:r>
            <w:r w:rsidRPr="00062FCC">
              <w:rPr>
                <w:rFonts w:hint="eastAsia"/>
              </w:rPr>
              <w:t>ý</w:t>
            </w:r>
            <w:r w:rsidRPr="00062FCC">
              <w:t>zkumu, Centra v</w:t>
            </w:r>
            <w:r w:rsidRPr="00062FCC">
              <w:rPr>
                <w:rFonts w:hint="eastAsia"/>
              </w:rPr>
              <w:t>ý</w:t>
            </w:r>
            <w:r w:rsidRPr="00062FCC">
              <w:t>zkumu a v</w:t>
            </w:r>
            <w:r w:rsidRPr="00062FCC">
              <w:rPr>
                <w:rFonts w:hint="eastAsia"/>
              </w:rPr>
              <w:t>ý</w:t>
            </w:r>
            <w:r w:rsidRPr="00062FCC">
              <w:t>voje, Technologick</w:t>
            </w:r>
            <w:r w:rsidRPr="00062FCC">
              <w:rPr>
                <w:rFonts w:hint="eastAsia"/>
              </w:rPr>
              <w:t>á</w:t>
            </w:r>
            <w:r w:rsidRPr="00062FCC">
              <w:t xml:space="preserve"> centra atp.)</w:t>
            </w:r>
            <w:r>
              <w:t xml:space="preserve">, v certifikačních ústavech na </w:t>
            </w:r>
            <w:r w:rsidRPr="00062FCC">
              <w:t>pozic</w:t>
            </w:r>
            <w:r w:rsidRPr="00062FCC">
              <w:rPr>
                <w:rFonts w:hint="eastAsia"/>
              </w:rPr>
              <w:t>í</w:t>
            </w:r>
            <w:r w:rsidRPr="00062FCC">
              <w:t xml:space="preserve">ch </w:t>
            </w:r>
            <w:r>
              <w:t xml:space="preserve">vedoucích pracovníků, </w:t>
            </w:r>
            <w:r w:rsidRPr="00062FCC">
              <w:t>projektov</w:t>
            </w:r>
            <w:r w:rsidRPr="00062FCC">
              <w:rPr>
                <w:rFonts w:hint="eastAsia"/>
              </w:rPr>
              <w:t>ý</w:t>
            </w:r>
            <w:r w:rsidRPr="00062FCC">
              <w:t>ch mana</w:t>
            </w:r>
            <w:r w:rsidRPr="00062FCC">
              <w:rPr>
                <w:rFonts w:hint="eastAsia"/>
              </w:rPr>
              <w:t>ž</w:t>
            </w:r>
            <w:r w:rsidRPr="00062FCC">
              <w:t>er</w:t>
            </w:r>
            <w:r w:rsidRPr="00062FCC">
              <w:rPr>
                <w:rFonts w:hint="eastAsia"/>
              </w:rPr>
              <w:t>ů</w:t>
            </w:r>
            <w:r w:rsidRPr="00062FCC">
              <w:t xml:space="preserve"> a samostatných výzkumných pracovníků</w:t>
            </w:r>
            <w:r>
              <w:t>, zejména pak</w:t>
            </w:r>
            <w:r w:rsidRPr="00062FCC">
              <w:t xml:space="preserve"> ve vedouc</w:t>
            </w:r>
            <w:r w:rsidRPr="00062FCC">
              <w:rPr>
                <w:rFonts w:hint="eastAsia"/>
              </w:rPr>
              <w:t>í</w:t>
            </w:r>
            <w:r w:rsidRPr="00062FCC">
              <w:t xml:space="preserve">ch </w:t>
            </w:r>
            <w:r w:rsidRPr="007961CD">
              <w:t>pozic</w:t>
            </w:r>
            <w:r w:rsidRPr="007961CD">
              <w:rPr>
                <w:rFonts w:hint="eastAsia"/>
              </w:rPr>
              <w:t>í</w:t>
            </w:r>
            <w:r w:rsidRPr="007961CD">
              <w:t>ch v odd</w:t>
            </w:r>
            <w:r w:rsidRPr="007961CD">
              <w:rPr>
                <w:rFonts w:hint="eastAsia"/>
              </w:rPr>
              <w:t>ě</w:t>
            </w:r>
            <w:r w:rsidRPr="007961CD">
              <w:t>len</w:t>
            </w:r>
            <w:r w:rsidRPr="007961CD">
              <w:rPr>
                <w:rFonts w:hint="eastAsia"/>
              </w:rPr>
              <w:t>í</w:t>
            </w:r>
            <w:r w:rsidRPr="007961CD">
              <w:t>ch v</w:t>
            </w:r>
            <w:r w:rsidRPr="007961CD">
              <w:rPr>
                <w:rFonts w:hint="eastAsia"/>
              </w:rPr>
              <w:t>ý</w:t>
            </w:r>
            <w:r w:rsidRPr="007961CD">
              <w:t>zkumu a v</w:t>
            </w:r>
            <w:r w:rsidRPr="007961CD">
              <w:rPr>
                <w:rFonts w:hint="eastAsia"/>
              </w:rPr>
              <w:t>ý</w:t>
            </w:r>
            <w:r w:rsidRPr="007961CD">
              <w:t>voje ve v</w:t>
            </w:r>
            <w:r w:rsidRPr="007961CD">
              <w:rPr>
                <w:rFonts w:hint="eastAsia"/>
              </w:rPr>
              <w:t>ý</w:t>
            </w:r>
            <w:r w:rsidRPr="007961CD">
              <w:t>robn</w:t>
            </w:r>
            <w:r w:rsidRPr="007961CD">
              <w:rPr>
                <w:rFonts w:hint="eastAsia"/>
              </w:rPr>
              <w:t>í</w:t>
            </w:r>
            <w:r w:rsidRPr="007961CD">
              <w:t>ch organizac</w:t>
            </w:r>
            <w:r w:rsidRPr="007961CD">
              <w:rPr>
                <w:rFonts w:hint="eastAsia"/>
              </w:rPr>
              <w:t>í</w:t>
            </w:r>
            <w:r w:rsidRPr="007961CD">
              <w:t>ch zab</w:t>
            </w:r>
            <w:r w:rsidRPr="007961CD">
              <w:rPr>
                <w:rFonts w:hint="eastAsia"/>
              </w:rPr>
              <w:t>ý</w:t>
            </w:r>
            <w:r w:rsidRPr="007961CD">
              <w:t>vaj</w:t>
            </w:r>
            <w:r w:rsidRPr="007961CD">
              <w:rPr>
                <w:rFonts w:hint="eastAsia"/>
              </w:rPr>
              <w:t>í</w:t>
            </w:r>
            <w:r w:rsidRPr="007961CD">
              <w:t>c</w:t>
            </w:r>
            <w:r w:rsidRPr="007961CD">
              <w:rPr>
                <w:rFonts w:hint="eastAsia"/>
              </w:rPr>
              <w:t>í</w:t>
            </w:r>
            <w:r w:rsidRPr="007961CD">
              <w:t>ch se problematikou zpracov</w:t>
            </w:r>
            <w:r w:rsidRPr="007961CD">
              <w:rPr>
                <w:rFonts w:hint="eastAsia"/>
              </w:rPr>
              <w:t>á</w:t>
            </w:r>
            <w:r w:rsidRPr="007961CD">
              <w:t>n</w:t>
            </w:r>
            <w:r w:rsidRPr="007961CD">
              <w:rPr>
                <w:rFonts w:hint="eastAsia"/>
              </w:rPr>
              <w:t>í</w:t>
            </w:r>
            <w:r w:rsidRPr="007961CD">
              <w:t xml:space="preserve"> materi</w:t>
            </w:r>
            <w:r w:rsidRPr="007961CD">
              <w:rPr>
                <w:rFonts w:hint="eastAsia"/>
              </w:rPr>
              <w:t>á</w:t>
            </w:r>
            <w:r w:rsidRPr="007961CD">
              <w:t>l</w:t>
            </w:r>
            <w:r w:rsidRPr="007961CD">
              <w:rPr>
                <w:rFonts w:hint="eastAsia"/>
              </w:rPr>
              <w:t>ů</w:t>
            </w:r>
            <w:r w:rsidRPr="007961CD">
              <w:t>, tj. v plastik</w:t>
            </w:r>
            <w:r w:rsidRPr="007961CD">
              <w:rPr>
                <w:rFonts w:hint="eastAsia"/>
              </w:rPr>
              <w:t>ář</w:t>
            </w:r>
            <w:r w:rsidRPr="007961CD">
              <w:t>sk</w:t>
            </w:r>
            <w:r w:rsidRPr="007961CD">
              <w:rPr>
                <w:rFonts w:hint="eastAsia"/>
              </w:rPr>
              <w:t>é</w:t>
            </w:r>
            <w:r w:rsidRPr="007961CD">
              <w:t>m a gum</w:t>
            </w:r>
            <w:r w:rsidRPr="007961CD">
              <w:rPr>
                <w:rFonts w:hint="eastAsia"/>
              </w:rPr>
              <w:t>á</w:t>
            </w:r>
            <w:r w:rsidRPr="007961CD">
              <w:t>rensk</w:t>
            </w:r>
            <w:r w:rsidRPr="007961CD">
              <w:rPr>
                <w:rFonts w:hint="eastAsia"/>
              </w:rPr>
              <w:t>é</w:t>
            </w:r>
            <w:r w:rsidRPr="007961CD">
              <w:t>m pr</w:t>
            </w:r>
            <w:r w:rsidRPr="007961CD">
              <w:rPr>
                <w:rFonts w:hint="eastAsia"/>
              </w:rPr>
              <w:t>ů</w:t>
            </w:r>
            <w:r w:rsidRPr="007961CD">
              <w:t>myslu, a na n</w:t>
            </w:r>
            <w:r w:rsidRPr="007961CD">
              <w:rPr>
                <w:rFonts w:hint="eastAsia"/>
              </w:rPr>
              <w:t>ě</w:t>
            </w:r>
            <w:r w:rsidRPr="007961CD">
              <w:t xml:space="preserve"> navazuj</w:t>
            </w:r>
            <w:r w:rsidRPr="007961CD">
              <w:rPr>
                <w:rFonts w:hint="eastAsia"/>
              </w:rPr>
              <w:t>í</w:t>
            </w:r>
            <w:r w:rsidRPr="007961CD">
              <w:t>c</w:t>
            </w:r>
            <w:r w:rsidRPr="007961CD">
              <w:rPr>
                <w:rFonts w:hint="eastAsia"/>
              </w:rPr>
              <w:t>í</w:t>
            </w:r>
            <w:r w:rsidRPr="007961CD">
              <w:t>ch segmentech. Níže jsou uvedeny t</w:t>
            </w:r>
            <w:r w:rsidR="00BC4ADE">
              <w:t>y</w:t>
            </w:r>
            <w:r w:rsidRPr="007961CD">
              <w:t>pické možnosti uplatnění (pozice/odvětví)</w:t>
            </w:r>
            <w:r w:rsidR="00241695">
              <w:t>.</w:t>
            </w:r>
          </w:p>
          <w:p w14:paraId="44BD6BB4" w14:textId="32CF2FA1" w:rsidR="007961CD" w:rsidRPr="007F5BB6" w:rsidRDefault="007961CD" w:rsidP="001C01AA">
            <w:pPr>
              <w:spacing w:before="120" w:after="120" w:line="264" w:lineRule="auto"/>
              <w:ind w:left="777" w:hanging="357"/>
              <w:contextualSpacing/>
              <w:jc w:val="both"/>
              <w:rPr>
                <w:bCs/>
                <w:color w:val="FF0000"/>
                <w:u w:val="single"/>
              </w:rPr>
            </w:pPr>
            <w:r w:rsidRPr="007F5BB6">
              <w:rPr>
                <w:color w:val="333333"/>
                <w:u w:val="single"/>
              </w:rPr>
              <w:t>POZICE</w:t>
            </w:r>
          </w:p>
          <w:p w14:paraId="31D9AE1C"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w:t>
            </w:r>
            <w:r w:rsidRPr="007F5BB6">
              <w:rPr>
                <w:rFonts w:hint="eastAsia"/>
              </w:rPr>
              <w:t>ý</w:t>
            </w:r>
            <w:r w:rsidRPr="007F5BB6">
              <w:t>zkumu a v</w:t>
            </w:r>
            <w:r w:rsidRPr="007F5BB6">
              <w:rPr>
                <w:rFonts w:hint="eastAsia"/>
              </w:rPr>
              <w:t>ý</w:t>
            </w:r>
            <w:r w:rsidRPr="007F5BB6">
              <w:t>voje</w:t>
            </w:r>
          </w:p>
          <w:p w14:paraId="06F93A39" w14:textId="77777777" w:rsidR="007961CD" w:rsidRPr="007F5BB6" w:rsidRDefault="007961CD" w:rsidP="00AB6B08">
            <w:pPr>
              <w:pStyle w:val="ListParagraph"/>
              <w:numPr>
                <w:ilvl w:val="0"/>
                <w:numId w:val="25"/>
              </w:numPr>
              <w:spacing w:before="120" w:after="120" w:line="264" w:lineRule="auto"/>
              <w:ind w:left="777" w:hanging="357"/>
              <w:jc w:val="both"/>
            </w:pPr>
            <w:r w:rsidRPr="007F5BB6">
              <w:t>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pro technick</w:t>
            </w:r>
            <w:r w:rsidRPr="007F5BB6">
              <w:rPr>
                <w:rFonts w:hint="eastAsia"/>
              </w:rPr>
              <w:t>ý</w:t>
            </w:r>
            <w:r w:rsidRPr="007F5BB6">
              <w:t xml:space="preserve"> rozvoj, v</w:t>
            </w:r>
            <w:r w:rsidRPr="007F5BB6">
              <w:rPr>
                <w:rFonts w:hint="eastAsia"/>
              </w:rPr>
              <w:t>ý</w:t>
            </w:r>
            <w:r w:rsidRPr="007F5BB6">
              <w:t>zkum a v</w:t>
            </w:r>
            <w:r w:rsidRPr="007F5BB6">
              <w:rPr>
                <w:rFonts w:hint="eastAsia"/>
              </w:rPr>
              <w:t>ý</w:t>
            </w:r>
            <w:r w:rsidRPr="007F5BB6">
              <w:t>voj</w:t>
            </w:r>
          </w:p>
          <w:p w14:paraId="223B4C37"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technick</w:t>
            </w:r>
            <w:r w:rsidRPr="007F5BB6">
              <w:rPr>
                <w:rFonts w:hint="eastAsia"/>
              </w:rPr>
              <w:t>é</w:t>
            </w:r>
            <w:r w:rsidRPr="007F5BB6">
              <w:t>ho rozvoje</w:t>
            </w:r>
          </w:p>
          <w:p w14:paraId="57E79399"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6A164892" w14:textId="77777777"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robn</w:t>
            </w:r>
            <w:r w:rsidRPr="007F5BB6">
              <w:rPr>
                <w:rFonts w:hint="eastAsia"/>
              </w:rPr>
              <w:t>í</w:t>
            </w:r>
            <w:r w:rsidRPr="007F5BB6">
              <w:t xml:space="preserve"> a techni</w:t>
            </w:r>
            <w:r w:rsidRPr="007F5BB6">
              <w:rPr>
                <w:rFonts w:hint="eastAsia"/>
              </w:rPr>
              <w:t>č</w:t>
            </w:r>
            <w:r w:rsidRPr="007F5BB6">
              <w:t>t</w:t>
            </w:r>
            <w:r w:rsidRPr="007F5BB6">
              <w:rPr>
                <w:rFonts w:hint="eastAsia"/>
              </w:rPr>
              <w:t>í</w:t>
            </w:r>
            <w:r w:rsidRPr="007F5BB6">
              <w:t xml:space="preserve"> 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73EAE9C5"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ve zpracovatelsk</w:t>
            </w:r>
            <w:r w:rsidRPr="007F5BB6">
              <w:rPr>
                <w:rFonts w:hint="eastAsia"/>
              </w:rPr>
              <w:t>é</w:t>
            </w:r>
            <w:r w:rsidRPr="007F5BB6">
              <w:t>m pr</w:t>
            </w:r>
            <w:r w:rsidRPr="007F5BB6">
              <w:rPr>
                <w:rFonts w:hint="eastAsia"/>
              </w:rPr>
              <w:t>ů</w:t>
            </w:r>
            <w:r w:rsidRPr="007F5BB6">
              <w:t>myslu</w:t>
            </w:r>
          </w:p>
          <w:p w14:paraId="16171784"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vzd</w:t>
            </w:r>
            <w:r w:rsidRPr="007F5BB6">
              <w:rPr>
                <w:rFonts w:hint="eastAsia"/>
              </w:rPr>
              <w:t>ě</w:t>
            </w:r>
            <w:r w:rsidRPr="007F5BB6">
              <w:t>l</w:t>
            </w:r>
            <w:r w:rsidRPr="007F5BB6">
              <w:rPr>
                <w:rFonts w:hint="eastAsia"/>
              </w:rPr>
              <w:t>á</w:t>
            </w:r>
            <w:r w:rsidRPr="007F5BB6">
              <w:t>v</w:t>
            </w:r>
            <w:r w:rsidRPr="007F5BB6">
              <w:rPr>
                <w:rFonts w:hint="eastAsia"/>
              </w:rPr>
              <w:t>á</w:t>
            </w:r>
            <w:r w:rsidRPr="007F5BB6">
              <w:t>n</w:t>
            </w:r>
            <w:r w:rsidRPr="007F5BB6">
              <w:rPr>
                <w:rFonts w:hint="eastAsia"/>
              </w:rPr>
              <w:t>í</w:t>
            </w:r>
          </w:p>
          <w:p w14:paraId="0EEDDAA1"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55E90464" w14:textId="7D1BEA52"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ě</w:t>
            </w:r>
            <w:r w:rsidRPr="007F5BB6">
              <w:t>de</w:t>
            </w:r>
            <w:r w:rsidRPr="007F5BB6">
              <w:rPr>
                <w:rFonts w:hint="eastAsia"/>
              </w:rPr>
              <w:t>č</w:t>
            </w:r>
            <w:r w:rsidRPr="007F5BB6">
              <w:t>t</w:t>
            </w:r>
            <w:r w:rsidRPr="007F5BB6">
              <w:rPr>
                <w:rFonts w:hint="eastAsia"/>
              </w:rPr>
              <w:t>í</w:t>
            </w:r>
            <w:r w:rsidRPr="007F5BB6">
              <w:t>, 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675A491E" w14:textId="21C836E1"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v</w:t>
            </w:r>
            <w:r w:rsidRPr="007F5BB6">
              <w:rPr>
                <w:rFonts w:hint="eastAsia"/>
              </w:rPr>
              <w:t>ě</w:t>
            </w:r>
            <w:r w:rsidRPr="007F5BB6">
              <w:t>de</w:t>
            </w:r>
            <w:r w:rsidRPr="007F5BB6">
              <w:rPr>
                <w:rFonts w:hint="eastAsia"/>
              </w:rPr>
              <w:t>č</w:t>
            </w:r>
            <w:r w:rsidRPr="007F5BB6">
              <w:t>t</w:t>
            </w:r>
            <w:r w:rsidRPr="007F5BB6">
              <w:rPr>
                <w:rFonts w:hint="eastAsia"/>
              </w:rPr>
              <w:t>í</w:t>
            </w:r>
            <w:r w:rsidRPr="007F5BB6">
              <w:t xml:space="preserve"> pracovn</w:t>
            </w:r>
            <w:r w:rsidRPr="007F5BB6">
              <w:rPr>
                <w:rFonts w:hint="eastAsia"/>
              </w:rPr>
              <w:t>í</w:t>
            </w:r>
            <w:r w:rsidRPr="007F5BB6">
              <w:t>ci v chemick</w:t>
            </w:r>
            <w:r w:rsidRPr="007F5BB6">
              <w:rPr>
                <w:rFonts w:hint="eastAsia"/>
              </w:rPr>
              <w:t>ý</w:t>
            </w:r>
            <w:r w:rsidRPr="007F5BB6">
              <w:t>ch oborech</w:t>
            </w:r>
          </w:p>
          <w:p w14:paraId="0DB3E71B" w14:textId="000677D3" w:rsidR="007961CD" w:rsidRPr="007F5BB6" w:rsidRDefault="007961CD" w:rsidP="00AB6B08">
            <w:pPr>
              <w:pStyle w:val="ListParagraph"/>
              <w:numPr>
                <w:ilvl w:val="0"/>
                <w:numId w:val="25"/>
              </w:numPr>
              <w:spacing w:before="120" w:after="120" w:line="264" w:lineRule="auto"/>
              <w:ind w:left="777" w:hanging="357"/>
              <w:jc w:val="both"/>
            </w:pPr>
            <w:r w:rsidRPr="007F5BB6">
              <w:t>Mana</w:t>
            </w:r>
            <w:r w:rsidRPr="007F5BB6">
              <w:rPr>
                <w:rFonts w:hint="eastAsia"/>
              </w:rPr>
              <w:t>ž</w:t>
            </w:r>
            <w:r w:rsidRPr="007F5BB6">
              <w:t>e</w:t>
            </w:r>
            <w:r w:rsidR="003C088E">
              <w:t>ři</w:t>
            </w:r>
            <w:r w:rsidRPr="007F5BB6">
              <w:t>/koordin</w:t>
            </w:r>
            <w:r w:rsidRPr="007F5BB6">
              <w:rPr>
                <w:rFonts w:hint="eastAsia"/>
              </w:rPr>
              <w:t>á</w:t>
            </w:r>
            <w:r w:rsidRPr="007F5BB6">
              <w:t>to</w:t>
            </w:r>
            <w:r w:rsidR="003C088E">
              <w:t xml:space="preserve">ři </w:t>
            </w:r>
            <w:r w:rsidRPr="007F5BB6">
              <w:t>v</w:t>
            </w:r>
            <w:r w:rsidRPr="007F5BB6">
              <w:rPr>
                <w:rFonts w:hint="eastAsia"/>
              </w:rPr>
              <w:t>ě</w:t>
            </w:r>
            <w:r w:rsidRPr="007F5BB6">
              <w:t>deck</w:t>
            </w:r>
            <w:r w:rsidRPr="007F5BB6">
              <w:rPr>
                <w:rFonts w:hint="eastAsia"/>
              </w:rPr>
              <w:t>ý</w:t>
            </w:r>
            <w:r w:rsidRPr="007F5BB6">
              <w:t>ch a v</w:t>
            </w:r>
            <w:r w:rsidRPr="007F5BB6">
              <w:rPr>
                <w:rFonts w:hint="eastAsia"/>
              </w:rPr>
              <w:t>ý</w:t>
            </w:r>
            <w:r w:rsidRPr="007F5BB6">
              <w:t>vojov</w:t>
            </w:r>
            <w:r w:rsidRPr="007F5BB6">
              <w:rPr>
                <w:rFonts w:hint="eastAsia"/>
              </w:rPr>
              <w:t>ý</w:t>
            </w:r>
            <w:r w:rsidRPr="007F5BB6">
              <w:t>ch projekt</w:t>
            </w:r>
            <w:r w:rsidRPr="007F5BB6">
              <w:rPr>
                <w:rFonts w:hint="eastAsia"/>
              </w:rPr>
              <w:t>ů</w:t>
            </w:r>
            <w:r w:rsidR="003C088E">
              <w:t xml:space="preserve"> </w:t>
            </w:r>
            <w:r w:rsidR="003C088E">
              <w:rPr>
                <w:lang w:val="en-GB"/>
              </w:rPr>
              <w:t xml:space="preserve">+ </w:t>
            </w:r>
            <w:r w:rsidRPr="007F5BB6">
              <w:t>mana</w:t>
            </w:r>
            <w:r w:rsidR="003C088E">
              <w:t>žeři</w:t>
            </w:r>
            <w:r w:rsidRPr="007F5BB6">
              <w:t xml:space="preserve"> v</w:t>
            </w:r>
            <w:r w:rsidRPr="007F5BB6">
              <w:rPr>
                <w:rFonts w:hint="eastAsia"/>
              </w:rPr>
              <w:t>ý</w:t>
            </w:r>
            <w:r w:rsidRPr="007F5BB6">
              <w:t>vojov</w:t>
            </w:r>
            <w:r w:rsidRPr="007F5BB6">
              <w:rPr>
                <w:rFonts w:hint="eastAsia"/>
              </w:rPr>
              <w:t>é</w:t>
            </w:r>
            <w:r w:rsidRPr="007F5BB6">
              <w:t>ho odd</w:t>
            </w:r>
            <w:r w:rsidRPr="007F5BB6">
              <w:rPr>
                <w:rFonts w:hint="eastAsia"/>
              </w:rPr>
              <w:t>ě</w:t>
            </w:r>
            <w:r w:rsidRPr="007F5BB6">
              <w:t>len</w:t>
            </w:r>
            <w:r w:rsidRPr="007F5BB6">
              <w:rPr>
                <w:rFonts w:hint="eastAsia"/>
              </w:rPr>
              <w:t>í</w:t>
            </w:r>
          </w:p>
          <w:p w14:paraId="5C26E39A" w14:textId="63BCE8E7"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ý</w:t>
            </w:r>
            <w:r w:rsidR="00BC4ADE">
              <w:t>vojoví pracovníc</w:t>
            </w:r>
            <w:r w:rsidRPr="007F5BB6">
              <w:t>i simula</w:t>
            </w:r>
            <w:r w:rsidRPr="007F5BB6">
              <w:rPr>
                <w:rFonts w:hint="eastAsia"/>
              </w:rPr>
              <w:t>č</w:t>
            </w:r>
            <w:r w:rsidRPr="007F5BB6">
              <w:t>n</w:t>
            </w:r>
            <w:r w:rsidRPr="007F5BB6">
              <w:rPr>
                <w:rFonts w:hint="eastAsia"/>
              </w:rPr>
              <w:t>í</w:t>
            </w:r>
            <w:r w:rsidRPr="007F5BB6">
              <w:t>ch softwar</w:t>
            </w:r>
            <w:r w:rsidRPr="007F5BB6">
              <w:rPr>
                <w:rFonts w:hint="eastAsia"/>
              </w:rPr>
              <w:t>ů</w:t>
            </w:r>
          </w:p>
          <w:p w14:paraId="5AF661A3" w14:textId="77777777" w:rsidR="007961CD" w:rsidRPr="007F5BB6" w:rsidRDefault="007961CD" w:rsidP="001C01AA">
            <w:pPr>
              <w:spacing w:before="120" w:after="120" w:line="264" w:lineRule="auto"/>
              <w:ind w:left="777" w:hanging="357"/>
              <w:contextualSpacing/>
              <w:jc w:val="both"/>
              <w:rPr>
                <w:color w:val="333333"/>
                <w:u w:val="single"/>
              </w:rPr>
            </w:pPr>
            <w:r w:rsidRPr="007F5BB6">
              <w:rPr>
                <w:color w:val="333333"/>
                <w:u w:val="single"/>
              </w:rPr>
              <w:t>ODV</w:t>
            </w:r>
            <w:r w:rsidRPr="007F5BB6">
              <w:rPr>
                <w:rFonts w:hint="eastAsia"/>
                <w:color w:val="333333"/>
                <w:u w:val="single"/>
              </w:rPr>
              <w:t>Ě</w:t>
            </w:r>
            <w:r w:rsidRPr="007F5BB6">
              <w:rPr>
                <w:color w:val="333333"/>
                <w:u w:val="single"/>
              </w:rPr>
              <w:t>TV</w:t>
            </w:r>
            <w:r w:rsidRPr="007F5BB6">
              <w:rPr>
                <w:rFonts w:hint="eastAsia"/>
                <w:color w:val="333333"/>
                <w:u w:val="single"/>
              </w:rPr>
              <w:t>Í</w:t>
            </w:r>
          </w:p>
          <w:p w14:paraId="390C8A20" w14:textId="77777777" w:rsidR="007961CD" w:rsidRPr="007F5BB6" w:rsidRDefault="007961CD" w:rsidP="00AB6B08">
            <w:pPr>
              <w:pStyle w:val="ListParagraph"/>
              <w:numPr>
                <w:ilvl w:val="0"/>
                <w:numId w:val="26"/>
              </w:numPr>
              <w:spacing w:before="120" w:after="120" w:line="264" w:lineRule="auto"/>
              <w:ind w:left="777" w:hanging="357"/>
              <w:jc w:val="both"/>
            </w:pPr>
            <w:r w:rsidRPr="007F5BB6">
              <w:t>Gum</w:t>
            </w:r>
            <w:r w:rsidRPr="007F5BB6">
              <w:rPr>
                <w:rFonts w:hint="eastAsia"/>
              </w:rPr>
              <w:t>á</w:t>
            </w:r>
            <w:r w:rsidRPr="007F5BB6">
              <w:t>renstv</w:t>
            </w:r>
            <w:r w:rsidRPr="007F5BB6">
              <w:rPr>
                <w:rFonts w:hint="eastAsia"/>
              </w:rPr>
              <w:t>í</w:t>
            </w:r>
            <w:r w:rsidRPr="007F5BB6">
              <w:t xml:space="preserve"> a plastik</w:t>
            </w:r>
            <w:r w:rsidRPr="007F5BB6">
              <w:rPr>
                <w:rFonts w:hint="eastAsia"/>
              </w:rPr>
              <w:t>ář</w:t>
            </w:r>
            <w:r w:rsidRPr="007F5BB6">
              <w:t>stv</w:t>
            </w:r>
            <w:r w:rsidRPr="007F5BB6">
              <w:rPr>
                <w:rFonts w:hint="eastAsia"/>
              </w:rPr>
              <w:t>í</w:t>
            </w:r>
          </w:p>
          <w:p w14:paraId="311BB449" w14:textId="77777777" w:rsidR="007961CD" w:rsidRPr="007F5BB6" w:rsidRDefault="007961CD" w:rsidP="00AB6B08">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pry</w:t>
            </w:r>
            <w:r w:rsidRPr="007F5BB6">
              <w:rPr>
                <w:rFonts w:hint="eastAsia"/>
              </w:rPr>
              <w:t>ž</w:t>
            </w:r>
            <w:r w:rsidRPr="007F5BB6">
              <w:t>ov</w:t>
            </w:r>
            <w:r w:rsidRPr="007F5BB6">
              <w:rPr>
                <w:rFonts w:hint="eastAsia"/>
              </w:rPr>
              <w:t>ý</w:t>
            </w:r>
            <w:r w:rsidRPr="007F5BB6">
              <w:t>ch a plastov</w:t>
            </w:r>
            <w:r w:rsidRPr="007F5BB6">
              <w:rPr>
                <w:rFonts w:hint="eastAsia"/>
              </w:rPr>
              <w:t>ý</w:t>
            </w:r>
            <w:r w:rsidRPr="007F5BB6">
              <w:t>ch v</w:t>
            </w:r>
            <w:r w:rsidRPr="007F5BB6">
              <w:rPr>
                <w:rFonts w:hint="eastAsia"/>
              </w:rPr>
              <w:t>ý</w:t>
            </w:r>
            <w:r w:rsidRPr="007F5BB6">
              <w:t>robk</w:t>
            </w:r>
            <w:r w:rsidRPr="007F5BB6">
              <w:rPr>
                <w:rFonts w:hint="eastAsia"/>
              </w:rPr>
              <w:t>ů</w:t>
            </w:r>
          </w:p>
          <w:p w14:paraId="08787F87" w14:textId="77777777" w:rsidR="007961CD" w:rsidRPr="007F5BB6" w:rsidRDefault="007961CD" w:rsidP="00AB6B08">
            <w:pPr>
              <w:pStyle w:val="ListParagraph"/>
              <w:numPr>
                <w:ilvl w:val="0"/>
                <w:numId w:val="26"/>
              </w:numPr>
              <w:spacing w:before="120" w:after="120" w:line="264" w:lineRule="auto"/>
              <w:ind w:left="777" w:hanging="357"/>
              <w:jc w:val="both"/>
            </w:pPr>
            <w:r w:rsidRPr="007F5BB6">
              <w:t>Oblast pokro</w:t>
            </w:r>
            <w:r w:rsidRPr="007F5BB6">
              <w:rPr>
                <w:rFonts w:hint="eastAsia"/>
              </w:rPr>
              <w:t>č</w:t>
            </w:r>
            <w:r w:rsidRPr="007F5BB6">
              <w:t>il</w:t>
            </w:r>
            <w:r w:rsidRPr="007F5BB6">
              <w:rPr>
                <w:rFonts w:hint="eastAsia"/>
              </w:rPr>
              <w:t>ý</w:t>
            </w:r>
            <w:r w:rsidRPr="007F5BB6">
              <w:t>ch materi</w:t>
            </w:r>
            <w:r w:rsidRPr="007F5BB6">
              <w:rPr>
                <w:rFonts w:hint="eastAsia"/>
              </w:rPr>
              <w:t>á</w:t>
            </w:r>
            <w:r w:rsidRPr="007F5BB6">
              <w:t>l</w:t>
            </w:r>
            <w:r w:rsidRPr="007F5BB6">
              <w:rPr>
                <w:rFonts w:hint="eastAsia"/>
              </w:rPr>
              <w:t>ů</w:t>
            </w:r>
            <w:r w:rsidRPr="007F5BB6">
              <w:t xml:space="preserve"> a v</w:t>
            </w:r>
            <w:r w:rsidRPr="007F5BB6">
              <w:rPr>
                <w:rFonts w:hint="eastAsia"/>
              </w:rPr>
              <w:t>ý</w:t>
            </w:r>
            <w:r w:rsidRPr="007F5BB6">
              <w:t>robn</w:t>
            </w:r>
            <w:r w:rsidRPr="007F5BB6">
              <w:rPr>
                <w:rFonts w:hint="eastAsia"/>
              </w:rPr>
              <w:t>í</w:t>
            </w:r>
            <w:r w:rsidRPr="007F5BB6">
              <w:t>ch technologi</w:t>
            </w:r>
            <w:r w:rsidRPr="007F5BB6">
              <w:rPr>
                <w:rFonts w:hint="eastAsia"/>
              </w:rPr>
              <w:t>í</w:t>
            </w:r>
            <w:r w:rsidRPr="007F5BB6">
              <w:t xml:space="preserve"> </w:t>
            </w:r>
          </w:p>
          <w:p w14:paraId="5EBB6B16" w14:textId="2824BE47" w:rsidR="007961CD" w:rsidRPr="007F5BB6" w:rsidRDefault="007961CD" w:rsidP="00AB6B08">
            <w:pPr>
              <w:pStyle w:val="ListParagraph"/>
              <w:numPr>
                <w:ilvl w:val="0"/>
                <w:numId w:val="26"/>
              </w:numPr>
              <w:spacing w:before="120" w:after="120" w:line="264" w:lineRule="auto"/>
              <w:ind w:left="777" w:hanging="357"/>
              <w:jc w:val="both"/>
            </w:pPr>
            <w:r w:rsidRPr="007F5BB6">
              <w:t>Chemie a chemick</w:t>
            </w:r>
            <w:r w:rsidRPr="007F5BB6">
              <w:rPr>
                <w:rFonts w:hint="eastAsia"/>
              </w:rPr>
              <w:t>ý</w:t>
            </w:r>
            <w:r w:rsidRPr="007F5BB6">
              <w:t xml:space="preserve"> pr</w:t>
            </w:r>
            <w:r w:rsidRPr="007F5BB6">
              <w:rPr>
                <w:rFonts w:hint="eastAsia"/>
              </w:rPr>
              <w:t>ů</w:t>
            </w:r>
            <w:r w:rsidRPr="007F5BB6">
              <w:t>mysl</w:t>
            </w:r>
          </w:p>
          <w:p w14:paraId="22832F9A" w14:textId="1CDF80ED" w:rsidR="00D30BE6" w:rsidRPr="00E80667" w:rsidRDefault="007961CD" w:rsidP="00AB6B08">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dopravn</w:t>
            </w:r>
            <w:r w:rsidRPr="007F5BB6">
              <w:rPr>
                <w:rFonts w:hint="eastAsia"/>
              </w:rPr>
              <w:t>í</w:t>
            </w:r>
            <w:r w:rsidRPr="007F5BB6">
              <w:t>ch prost</w:t>
            </w:r>
            <w:r w:rsidRPr="007F5BB6">
              <w:rPr>
                <w:rFonts w:hint="eastAsia"/>
              </w:rPr>
              <w:t>ř</w:t>
            </w:r>
            <w:r w:rsidRPr="007F5BB6">
              <w:t>edk</w:t>
            </w:r>
            <w:r w:rsidRPr="007F5BB6">
              <w:rPr>
                <w:rFonts w:hint="eastAsia"/>
              </w:rPr>
              <w:t>ů</w:t>
            </w:r>
          </w:p>
          <w:p w14:paraId="2EF43FA8" w14:textId="77777777" w:rsidR="00D30BE6" w:rsidRDefault="00D30BE6" w:rsidP="007F5BB6">
            <w:pPr>
              <w:jc w:val="both"/>
              <w:rPr>
                <w:rFonts w:eastAsia="Calibri"/>
              </w:rPr>
            </w:pPr>
          </w:p>
          <w:p w14:paraId="4EAE16AE" w14:textId="77777777" w:rsidR="008B0327" w:rsidRDefault="008B0327" w:rsidP="007F5BB6">
            <w:pPr>
              <w:jc w:val="both"/>
              <w:rPr>
                <w:rFonts w:eastAsia="Calibri"/>
              </w:rPr>
            </w:pPr>
          </w:p>
          <w:p w14:paraId="41F1AB80" w14:textId="77777777" w:rsidR="0064112C" w:rsidRDefault="0064112C" w:rsidP="007F5BB6">
            <w:pPr>
              <w:jc w:val="both"/>
              <w:rPr>
                <w:rFonts w:eastAsia="Calibri"/>
              </w:rPr>
            </w:pPr>
          </w:p>
          <w:p w14:paraId="6F4D26A9" w14:textId="77777777" w:rsidR="0064112C" w:rsidRDefault="0064112C" w:rsidP="007F5BB6">
            <w:pPr>
              <w:jc w:val="both"/>
              <w:rPr>
                <w:rFonts w:eastAsia="Calibri"/>
              </w:rPr>
            </w:pPr>
          </w:p>
          <w:p w14:paraId="778A552A" w14:textId="77777777" w:rsidR="008B0327" w:rsidRDefault="008B0327" w:rsidP="007F5BB6">
            <w:pPr>
              <w:jc w:val="both"/>
              <w:rPr>
                <w:rFonts w:eastAsia="Calibri"/>
              </w:rPr>
            </w:pPr>
          </w:p>
          <w:p w14:paraId="41A1C7C2" w14:textId="77777777" w:rsidR="000256E7" w:rsidRDefault="000256E7" w:rsidP="007F5BB6">
            <w:pPr>
              <w:jc w:val="both"/>
              <w:rPr>
                <w:rFonts w:eastAsia="Calibri"/>
              </w:rPr>
            </w:pPr>
          </w:p>
          <w:p w14:paraId="6045EE3D" w14:textId="77777777" w:rsidR="00D30BE6" w:rsidRPr="00E80667" w:rsidRDefault="00D30BE6" w:rsidP="007F5BB6">
            <w:pPr>
              <w:jc w:val="both"/>
              <w:rPr>
                <w:rFonts w:eastAsia="Calibri"/>
              </w:rPr>
            </w:pPr>
          </w:p>
        </w:tc>
      </w:tr>
    </w:tbl>
    <w:p w14:paraId="03D6E213" w14:textId="77777777" w:rsidR="008A3778" w:rsidRPr="002711A0" w:rsidRDefault="008A3778" w:rsidP="00A2416A">
      <w:pPr>
        <w:spacing w:before="120" w:after="120"/>
        <w:rPr>
          <w:b/>
          <w:sz w:val="28"/>
        </w:rPr>
      </w:pPr>
    </w:p>
    <w:sectPr w:rsidR="008A3778" w:rsidRPr="002711A0" w:rsidSect="00B7684B">
      <w:headerReference w:type="default" r:id="rId170"/>
      <w:pgSz w:w="11906" w:h="16838"/>
      <w:pgMar w:top="1134" w:right="1134" w:bottom="567" w:left="1134"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9A77E" w14:textId="77777777" w:rsidR="004D1230" w:rsidRDefault="004D1230">
      <w:r>
        <w:separator/>
      </w:r>
    </w:p>
  </w:endnote>
  <w:endnote w:type="continuationSeparator" w:id="0">
    <w:p w14:paraId="5566ED6E" w14:textId="77777777" w:rsidR="004D1230" w:rsidRDefault="004D1230">
      <w:r>
        <w:continuationSeparator/>
      </w:r>
    </w:p>
  </w:endnote>
  <w:endnote w:type="continuationNotice" w:id="1">
    <w:p w14:paraId="30879A20" w14:textId="77777777" w:rsidR="004D1230" w:rsidRDefault="004D12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font>
  <w:font w:name="Source Sans 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C304A" w14:textId="77777777" w:rsidR="004D1230" w:rsidRDefault="004D1230">
      <w:r>
        <w:separator/>
      </w:r>
    </w:p>
  </w:footnote>
  <w:footnote w:type="continuationSeparator" w:id="0">
    <w:p w14:paraId="14229673" w14:textId="77777777" w:rsidR="004D1230" w:rsidRDefault="004D1230">
      <w:r>
        <w:continuationSeparator/>
      </w:r>
    </w:p>
  </w:footnote>
  <w:footnote w:type="continuationNotice" w:id="1">
    <w:p w14:paraId="286D2741" w14:textId="77777777" w:rsidR="004D1230" w:rsidRDefault="004D123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F8D7" w14:textId="64D3A8F5" w:rsidR="003C3745" w:rsidRDefault="003C3745" w:rsidP="00713C93">
    <w:pPr>
      <w:pStyle w:val="Header"/>
      <w:jc w:val="center"/>
    </w:pPr>
    <w:r>
      <w:t>Univerzita Tomáše Bati ve Zlíně, Fakulta technologická</w:t>
    </w:r>
  </w:p>
  <w:p w14:paraId="32260BC0" w14:textId="2F4AE21D" w:rsidR="003C3745" w:rsidRDefault="003C3745" w:rsidP="0064112C">
    <w:pPr>
      <w:pStyle w:val="Header"/>
      <w:jc w:val="center"/>
    </w:pPr>
    <w:r>
      <w:t>DSP</w:t>
    </w:r>
    <w:r w:rsidRPr="00AD4ACC">
      <w:t>:</w:t>
    </w:r>
    <w:r>
      <w:t xml:space="preserve"> Technology of Macromolecular Substances</w:t>
    </w:r>
  </w:p>
  <w:p w14:paraId="789D8EB3" w14:textId="77777777" w:rsidR="003C3745" w:rsidRDefault="003C3745" w:rsidP="00713C93">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31C"/>
    <w:multiLevelType w:val="hybridMultilevel"/>
    <w:tmpl w:val="F1923486"/>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9A1103"/>
    <w:multiLevelType w:val="hybridMultilevel"/>
    <w:tmpl w:val="AB6CED0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AD255E"/>
    <w:multiLevelType w:val="hybridMultilevel"/>
    <w:tmpl w:val="627E0CF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495EA4"/>
    <w:multiLevelType w:val="hybridMultilevel"/>
    <w:tmpl w:val="FB160FF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51004A"/>
    <w:multiLevelType w:val="hybridMultilevel"/>
    <w:tmpl w:val="9D3EDE2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E1757C"/>
    <w:multiLevelType w:val="hybridMultilevel"/>
    <w:tmpl w:val="C7F4521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287865"/>
    <w:multiLevelType w:val="hybridMultilevel"/>
    <w:tmpl w:val="19E248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B71365"/>
    <w:multiLevelType w:val="hybridMultilevel"/>
    <w:tmpl w:val="82BE5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A455D5"/>
    <w:multiLevelType w:val="hybridMultilevel"/>
    <w:tmpl w:val="1AF6BFF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E17097"/>
    <w:multiLevelType w:val="hybridMultilevel"/>
    <w:tmpl w:val="6214F2A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3D5442"/>
    <w:multiLevelType w:val="hybridMultilevel"/>
    <w:tmpl w:val="61464B1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2E4E2D"/>
    <w:multiLevelType w:val="hybridMultilevel"/>
    <w:tmpl w:val="95AA2600"/>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C896AE2"/>
    <w:multiLevelType w:val="hybridMultilevel"/>
    <w:tmpl w:val="5402334A"/>
    <w:lvl w:ilvl="0" w:tplc="EFCAE02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391582"/>
    <w:multiLevelType w:val="hybridMultilevel"/>
    <w:tmpl w:val="B54A5296"/>
    <w:lvl w:ilvl="0" w:tplc="C03EC382">
      <w:numFmt w:val="bullet"/>
      <w:lvlText w:val="-"/>
      <w:lvlJc w:val="left"/>
      <w:pPr>
        <w:ind w:left="348" w:hanging="284"/>
      </w:pPr>
      <w:rPr>
        <w:rFonts w:ascii="Times New Roman" w:eastAsia="Times New Roman" w:hAnsi="Times New Roman" w:cs="Times New Roman" w:hint="default"/>
        <w:b/>
        <w:bCs/>
        <w:spacing w:val="-28"/>
        <w:w w:val="99"/>
        <w:sz w:val="24"/>
        <w:szCs w:val="24"/>
      </w:rPr>
    </w:lvl>
    <w:lvl w:ilvl="1" w:tplc="E21A9E8C">
      <w:numFmt w:val="bullet"/>
      <w:lvlText w:val="•"/>
      <w:lvlJc w:val="left"/>
      <w:pPr>
        <w:ind w:left="1276" w:hanging="284"/>
      </w:pPr>
      <w:rPr>
        <w:rFonts w:hint="default"/>
      </w:rPr>
    </w:lvl>
    <w:lvl w:ilvl="2" w:tplc="FDA65010">
      <w:numFmt w:val="bullet"/>
      <w:lvlText w:val="•"/>
      <w:lvlJc w:val="left"/>
      <w:pPr>
        <w:ind w:left="2212" w:hanging="284"/>
      </w:pPr>
      <w:rPr>
        <w:rFonts w:hint="default"/>
      </w:rPr>
    </w:lvl>
    <w:lvl w:ilvl="3" w:tplc="C4269052">
      <w:numFmt w:val="bullet"/>
      <w:lvlText w:val="•"/>
      <w:lvlJc w:val="left"/>
      <w:pPr>
        <w:ind w:left="3148" w:hanging="284"/>
      </w:pPr>
      <w:rPr>
        <w:rFonts w:hint="default"/>
      </w:rPr>
    </w:lvl>
    <w:lvl w:ilvl="4" w:tplc="3FA06CD6">
      <w:numFmt w:val="bullet"/>
      <w:lvlText w:val="•"/>
      <w:lvlJc w:val="left"/>
      <w:pPr>
        <w:ind w:left="4084" w:hanging="284"/>
      </w:pPr>
      <w:rPr>
        <w:rFonts w:hint="default"/>
      </w:rPr>
    </w:lvl>
    <w:lvl w:ilvl="5" w:tplc="B6A0A8AE">
      <w:numFmt w:val="bullet"/>
      <w:lvlText w:val="•"/>
      <w:lvlJc w:val="left"/>
      <w:pPr>
        <w:ind w:left="5020" w:hanging="284"/>
      </w:pPr>
      <w:rPr>
        <w:rFonts w:hint="default"/>
      </w:rPr>
    </w:lvl>
    <w:lvl w:ilvl="6" w:tplc="CCB48FA2">
      <w:numFmt w:val="bullet"/>
      <w:lvlText w:val="•"/>
      <w:lvlJc w:val="left"/>
      <w:pPr>
        <w:ind w:left="5956" w:hanging="284"/>
      </w:pPr>
      <w:rPr>
        <w:rFonts w:hint="default"/>
      </w:rPr>
    </w:lvl>
    <w:lvl w:ilvl="7" w:tplc="DFF2E39A">
      <w:numFmt w:val="bullet"/>
      <w:lvlText w:val="•"/>
      <w:lvlJc w:val="left"/>
      <w:pPr>
        <w:ind w:left="6892" w:hanging="284"/>
      </w:pPr>
      <w:rPr>
        <w:rFonts w:hint="default"/>
      </w:rPr>
    </w:lvl>
    <w:lvl w:ilvl="8" w:tplc="409049BC">
      <w:numFmt w:val="bullet"/>
      <w:lvlText w:val="•"/>
      <w:lvlJc w:val="left"/>
      <w:pPr>
        <w:ind w:left="7828" w:hanging="284"/>
      </w:pPr>
      <w:rPr>
        <w:rFonts w:hint="default"/>
      </w:rPr>
    </w:lvl>
  </w:abstractNum>
  <w:abstractNum w:abstractNumId="16" w15:restartNumberingAfterBreak="0">
    <w:nsid w:val="22945131"/>
    <w:multiLevelType w:val="hybridMultilevel"/>
    <w:tmpl w:val="3A124E8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3F528FF"/>
    <w:multiLevelType w:val="hybridMultilevel"/>
    <w:tmpl w:val="EA208D3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DA4466"/>
    <w:multiLevelType w:val="hybridMultilevel"/>
    <w:tmpl w:val="7E841E3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1" w15:restartNumberingAfterBreak="0">
    <w:nsid w:val="29461299"/>
    <w:multiLevelType w:val="hybridMultilevel"/>
    <w:tmpl w:val="4AD6530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A3D78"/>
    <w:multiLevelType w:val="multilevel"/>
    <w:tmpl w:val="CAF2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7C0664"/>
    <w:multiLevelType w:val="hybridMultilevel"/>
    <w:tmpl w:val="9954D2B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B53CF4"/>
    <w:multiLevelType w:val="hybridMultilevel"/>
    <w:tmpl w:val="4D6812D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914A97"/>
    <w:multiLevelType w:val="hybridMultilevel"/>
    <w:tmpl w:val="856AC32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3953E4"/>
    <w:multiLevelType w:val="hybridMultilevel"/>
    <w:tmpl w:val="13D41DCA"/>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8759DA"/>
    <w:multiLevelType w:val="hybridMultilevel"/>
    <w:tmpl w:val="8968F28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130F18"/>
    <w:multiLevelType w:val="hybridMultilevel"/>
    <w:tmpl w:val="B1D00926"/>
    <w:lvl w:ilvl="0" w:tplc="291EB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F100850"/>
    <w:multiLevelType w:val="hybridMultilevel"/>
    <w:tmpl w:val="23AE178E"/>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787DB7"/>
    <w:multiLevelType w:val="hybridMultilevel"/>
    <w:tmpl w:val="5F02417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7DD1E86"/>
    <w:multiLevelType w:val="hybridMultilevel"/>
    <w:tmpl w:val="4C4A002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8E12277"/>
    <w:multiLevelType w:val="hybridMultilevel"/>
    <w:tmpl w:val="D134792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92C6F54"/>
    <w:multiLevelType w:val="hybridMultilevel"/>
    <w:tmpl w:val="65AAB2C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833C51"/>
    <w:multiLevelType w:val="hybridMultilevel"/>
    <w:tmpl w:val="698A3ED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6A0AF1"/>
    <w:multiLevelType w:val="hybridMultilevel"/>
    <w:tmpl w:val="FF121E8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10D1956"/>
    <w:multiLevelType w:val="hybridMultilevel"/>
    <w:tmpl w:val="6CA20D5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4B46A8"/>
    <w:multiLevelType w:val="hybridMultilevel"/>
    <w:tmpl w:val="A0E2AEBC"/>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D37F9C"/>
    <w:multiLevelType w:val="hybridMultilevel"/>
    <w:tmpl w:val="8AAA06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560A1B"/>
    <w:multiLevelType w:val="hybridMultilevel"/>
    <w:tmpl w:val="CE3ED1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4D3B04"/>
    <w:multiLevelType w:val="hybridMultilevel"/>
    <w:tmpl w:val="74A2E5F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EF0D1E"/>
    <w:multiLevelType w:val="hybridMultilevel"/>
    <w:tmpl w:val="B614C2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C35793E"/>
    <w:multiLevelType w:val="hybridMultilevel"/>
    <w:tmpl w:val="0B645A0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D576103"/>
    <w:multiLevelType w:val="hybridMultilevel"/>
    <w:tmpl w:val="F290485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F40276D"/>
    <w:multiLevelType w:val="hybridMultilevel"/>
    <w:tmpl w:val="7C98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7" w15:restartNumberingAfterBreak="0">
    <w:nsid w:val="71A2283F"/>
    <w:multiLevelType w:val="multilevel"/>
    <w:tmpl w:val="7DB6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8058F4"/>
    <w:multiLevelType w:val="hybridMultilevel"/>
    <w:tmpl w:val="8032A1F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28A6B4E"/>
    <w:multiLevelType w:val="hybridMultilevel"/>
    <w:tmpl w:val="BF8E5A6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452F27"/>
    <w:multiLevelType w:val="hybridMultilevel"/>
    <w:tmpl w:val="633EBAD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F32C86"/>
    <w:multiLevelType w:val="hybridMultilevel"/>
    <w:tmpl w:val="73CCEA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D8117FA"/>
    <w:multiLevelType w:val="hybridMultilevel"/>
    <w:tmpl w:val="18860B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E362740"/>
    <w:multiLevelType w:val="hybridMultilevel"/>
    <w:tmpl w:val="FCE0AA04"/>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F7632A8"/>
    <w:multiLevelType w:val="multilevel"/>
    <w:tmpl w:val="06B01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6"/>
  </w:num>
  <w:num w:numId="3">
    <w:abstractNumId w:val="42"/>
  </w:num>
  <w:num w:numId="4">
    <w:abstractNumId w:val="10"/>
  </w:num>
  <w:num w:numId="5">
    <w:abstractNumId w:val="4"/>
  </w:num>
  <w:num w:numId="6">
    <w:abstractNumId w:val="11"/>
  </w:num>
  <w:num w:numId="7">
    <w:abstractNumId w:val="50"/>
  </w:num>
  <w:num w:numId="8">
    <w:abstractNumId w:val="44"/>
  </w:num>
  <w:num w:numId="9">
    <w:abstractNumId w:val="40"/>
  </w:num>
  <w:num w:numId="10">
    <w:abstractNumId w:val="2"/>
  </w:num>
  <w:num w:numId="11">
    <w:abstractNumId w:val="5"/>
  </w:num>
  <w:num w:numId="12">
    <w:abstractNumId w:val="18"/>
  </w:num>
  <w:num w:numId="13">
    <w:abstractNumId w:val="51"/>
  </w:num>
  <w:num w:numId="14">
    <w:abstractNumId w:val="52"/>
  </w:num>
  <w:num w:numId="15">
    <w:abstractNumId w:val="12"/>
  </w:num>
  <w:num w:numId="16">
    <w:abstractNumId w:val="27"/>
  </w:num>
  <w:num w:numId="17">
    <w:abstractNumId w:val="24"/>
  </w:num>
  <w:num w:numId="18">
    <w:abstractNumId w:val="35"/>
  </w:num>
  <w:num w:numId="19">
    <w:abstractNumId w:val="34"/>
  </w:num>
  <w:num w:numId="20">
    <w:abstractNumId w:val="43"/>
  </w:num>
  <w:num w:numId="21">
    <w:abstractNumId w:val="19"/>
  </w:num>
  <w:num w:numId="22">
    <w:abstractNumId w:val="38"/>
  </w:num>
  <w:num w:numId="23">
    <w:abstractNumId w:val="3"/>
  </w:num>
  <w:num w:numId="24">
    <w:abstractNumId w:val="9"/>
  </w:num>
  <w:num w:numId="25">
    <w:abstractNumId w:val="20"/>
  </w:num>
  <w:num w:numId="26">
    <w:abstractNumId w:val="46"/>
  </w:num>
  <w:num w:numId="27">
    <w:abstractNumId w:val="39"/>
  </w:num>
  <w:num w:numId="28">
    <w:abstractNumId w:val="32"/>
  </w:num>
  <w:num w:numId="29">
    <w:abstractNumId w:val="16"/>
  </w:num>
  <w:num w:numId="30">
    <w:abstractNumId w:val="30"/>
  </w:num>
  <w:num w:numId="31">
    <w:abstractNumId w:val="29"/>
  </w:num>
  <w:num w:numId="32">
    <w:abstractNumId w:val="1"/>
  </w:num>
  <w:num w:numId="33">
    <w:abstractNumId w:val="54"/>
  </w:num>
  <w:num w:numId="34">
    <w:abstractNumId w:val="22"/>
  </w:num>
  <w:num w:numId="35">
    <w:abstractNumId w:val="47"/>
  </w:num>
  <w:num w:numId="36">
    <w:abstractNumId w:val="31"/>
  </w:num>
  <w:num w:numId="37">
    <w:abstractNumId w:val="15"/>
  </w:num>
  <w:num w:numId="38">
    <w:abstractNumId w:val="41"/>
  </w:num>
  <w:num w:numId="39">
    <w:abstractNumId w:val="28"/>
  </w:num>
  <w:num w:numId="40">
    <w:abstractNumId w:val="25"/>
  </w:num>
  <w:num w:numId="41">
    <w:abstractNumId w:val="21"/>
  </w:num>
  <w:num w:numId="42">
    <w:abstractNumId w:val="14"/>
  </w:num>
  <w:num w:numId="43">
    <w:abstractNumId w:val="23"/>
  </w:num>
  <w:num w:numId="44">
    <w:abstractNumId w:val="48"/>
  </w:num>
  <w:num w:numId="45">
    <w:abstractNumId w:val="17"/>
  </w:num>
  <w:num w:numId="46">
    <w:abstractNumId w:val="13"/>
  </w:num>
  <w:num w:numId="47">
    <w:abstractNumId w:val="53"/>
  </w:num>
  <w:num w:numId="48">
    <w:abstractNumId w:val="0"/>
  </w:num>
  <w:num w:numId="49">
    <w:abstractNumId w:val="6"/>
  </w:num>
  <w:num w:numId="50">
    <w:abstractNumId w:val="33"/>
  </w:num>
  <w:num w:numId="51">
    <w:abstractNumId w:val="49"/>
  </w:num>
  <w:num w:numId="52">
    <w:abstractNumId w:val="37"/>
  </w:num>
  <w:num w:numId="53">
    <w:abstractNumId w:val="26"/>
  </w:num>
  <w:num w:numId="54">
    <w:abstractNumId w:val="8"/>
  </w:num>
  <w:num w:numId="55">
    <w:abstractNumId w:val="45"/>
  </w:num>
  <w:numIdMacAtCleanup w:val="5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tb">
    <w15:presenceInfo w15:providerId="None" w15:userId="ut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trackRevisions/>
  <w:defaultTabStop w:val="113"/>
  <w:hyphenationZone w:val="907"/>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0F22"/>
    <w:rsid w:val="00001E3D"/>
    <w:rsid w:val="00011766"/>
    <w:rsid w:val="00014D5D"/>
    <w:rsid w:val="0001795F"/>
    <w:rsid w:val="00017FD4"/>
    <w:rsid w:val="0002172B"/>
    <w:rsid w:val="00023EDA"/>
    <w:rsid w:val="00024363"/>
    <w:rsid w:val="000256E7"/>
    <w:rsid w:val="00031EB0"/>
    <w:rsid w:val="00032E8B"/>
    <w:rsid w:val="00032EE1"/>
    <w:rsid w:val="0003370A"/>
    <w:rsid w:val="00037A7A"/>
    <w:rsid w:val="00043313"/>
    <w:rsid w:val="00043773"/>
    <w:rsid w:val="00045168"/>
    <w:rsid w:val="000464BA"/>
    <w:rsid w:val="00046F2B"/>
    <w:rsid w:val="00053816"/>
    <w:rsid w:val="000569AE"/>
    <w:rsid w:val="000629DB"/>
    <w:rsid w:val="00062FCC"/>
    <w:rsid w:val="0006727C"/>
    <w:rsid w:val="000701CD"/>
    <w:rsid w:val="000751DA"/>
    <w:rsid w:val="00076282"/>
    <w:rsid w:val="000765EF"/>
    <w:rsid w:val="00076CD0"/>
    <w:rsid w:val="000810F0"/>
    <w:rsid w:val="00081514"/>
    <w:rsid w:val="0008220C"/>
    <w:rsid w:val="00083563"/>
    <w:rsid w:val="00086A4B"/>
    <w:rsid w:val="000870DB"/>
    <w:rsid w:val="000874F4"/>
    <w:rsid w:val="00087D63"/>
    <w:rsid w:val="000917AC"/>
    <w:rsid w:val="00092003"/>
    <w:rsid w:val="000921F9"/>
    <w:rsid w:val="0009351C"/>
    <w:rsid w:val="00094E83"/>
    <w:rsid w:val="00096F84"/>
    <w:rsid w:val="000A2A9B"/>
    <w:rsid w:val="000A3797"/>
    <w:rsid w:val="000A3AFC"/>
    <w:rsid w:val="000A4387"/>
    <w:rsid w:val="000A76C8"/>
    <w:rsid w:val="000B1A76"/>
    <w:rsid w:val="000B2EFE"/>
    <w:rsid w:val="000B720D"/>
    <w:rsid w:val="000B75DC"/>
    <w:rsid w:val="000C36CA"/>
    <w:rsid w:val="000C4022"/>
    <w:rsid w:val="000C63DD"/>
    <w:rsid w:val="000D0D35"/>
    <w:rsid w:val="000D13EA"/>
    <w:rsid w:val="000D293E"/>
    <w:rsid w:val="000D4B5E"/>
    <w:rsid w:val="000D7EE4"/>
    <w:rsid w:val="000E019E"/>
    <w:rsid w:val="000E038B"/>
    <w:rsid w:val="000E0978"/>
    <w:rsid w:val="000E1526"/>
    <w:rsid w:val="000E15CE"/>
    <w:rsid w:val="000E1631"/>
    <w:rsid w:val="000E1CF1"/>
    <w:rsid w:val="000E1FA1"/>
    <w:rsid w:val="000E61DD"/>
    <w:rsid w:val="000E7536"/>
    <w:rsid w:val="000F06D5"/>
    <w:rsid w:val="000F169E"/>
    <w:rsid w:val="000F1DDC"/>
    <w:rsid w:val="000F30B4"/>
    <w:rsid w:val="000F4B65"/>
    <w:rsid w:val="000F69A0"/>
    <w:rsid w:val="000F7E8F"/>
    <w:rsid w:val="00103CE6"/>
    <w:rsid w:val="00103EF6"/>
    <w:rsid w:val="001103A7"/>
    <w:rsid w:val="001144AF"/>
    <w:rsid w:val="00115700"/>
    <w:rsid w:val="00115DBF"/>
    <w:rsid w:val="00121B4D"/>
    <w:rsid w:val="00124846"/>
    <w:rsid w:val="00127668"/>
    <w:rsid w:val="00131F7B"/>
    <w:rsid w:val="0014185A"/>
    <w:rsid w:val="0014256E"/>
    <w:rsid w:val="0014280E"/>
    <w:rsid w:val="00151F2C"/>
    <w:rsid w:val="00152305"/>
    <w:rsid w:val="001531BA"/>
    <w:rsid w:val="00154B72"/>
    <w:rsid w:val="001618AB"/>
    <w:rsid w:val="00165E04"/>
    <w:rsid w:val="00170BE5"/>
    <w:rsid w:val="0017148F"/>
    <w:rsid w:val="00173CBD"/>
    <w:rsid w:val="001743E5"/>
    <w:rsid w:val="0017586D"/>
    <w:rsid w:val="00177E9B"/>
    <w:rsid w:val="00180460"/>
    <w:rsid w:val="001804B5"/>
    <w:rsid w:val="00181CF2"/>
    <w:rsid w:val="00182387"/>
    <w:rsid w:val="00182C05"/>
    <w:rsid w:val="00183739"/>
    <w:rsid w:val="00187CB9"/>
    <w:rsid w:val="00195C20"/>
    <w:rsid w:val="001960F8"/>
    <w:rsid w:val="001968A7"/>
    <w:rsid w:val="00196A01"/>
    <w:rsid w:val="001973B2"/>
    <w:rsid w:val="00197B83"/>
    <w:rsid w:val="001A2F68"/>
    <w:rsid w:val="001A521D"/>
    <w:rsid w:val="001A5CC6"/>
    <w:rsid w:val="001A6108"/>
    <w:rsid w:val="001B105F"/>
    <w:rsid w:val="001B1061"/>
    <w:rsid w:val="001B1EBC"/>
    <w:rsid w:val="001B31E3"/>
    <w:rsid w:val="001C01AA"/>
    <w:rsid w:val="001C02B9"/>
    <w:rsid w:val="001C0B5B"/>
    <w:rsid w:val="001C1F42"/>
    <w:rsid w:val="001C253A"/>
    <w:rsid w:val="001C5725"/>
    <w:rsid w:val="001C5DBE"/>
    <w:rsid w:val="001D33BD"/>
    <w:rsid w:val="001D41BC"/>
    <w:rsid w:val="001D5665"/>
    <w:rsid w:val="001D7D93"/>
    <w:rsid w:val="001E0DE6"/>
    <w:rsid w:val="001E5ADE"/>
    <w:rsid w:val="001E5CAF"/>
    <w:rsid w:val="001E6A31"/>
    <w:rsid w:val="001E7581"/>
    <w:rsid w:val="001F5B08"/>
    <w:rsid w:val="001F5C05"/>
    <w:rsid w:val="001F7FBB"/>
    <w:rsid w:val="00200C2D"/>
    <w:rsid w:val="00202DE8"/>
    <w:rsid w:val="002030F3"/>
    <w:rsid w:val="00203B35"/>
    <w:rsid w:val="0020489C"/>
    <w:rsid w:val="00205D50"/>
    <w:rsid w:val="00222D32"/>
    <w:rsid w:val="00225440"/>
    <w:rsid w:val="00230C84"/>
    <w:rsid w:val="00233027"/>
    <w:rsid w:val="00233768"/>
    <w:rsid w:val="00234555"/>
    <w:rsid w:val="00234EEF"/>
    <w:rsid w:val="002353B9"/>
    <w:rsid w:val="00241695"/>
    <w:rsid w:val="0025002A"/>
    <w:rsid w:val="0025151A"/>
    <w:rsid w:val="00255FF0"/>
    <w:rsid w:val="002576A5"/>
    <w:rsid w:val="0026058D"/>
    <w:rsid w:val="00261B11"/>
    <w:rsid w:val="0026245F"/>
    <w:rsid w:val="002636C6"/>
    <w:rsid w:val="002711A0"/>
    <w:rsid w:val="002753E8"/>
    <w:rsid w:val="00280853"/>
    <w:rsid w:val="00280B06"/>
    <w:rsid w:val="00282F1D"/>
    <w:rsid w:val="00283306"/>
    <w:rsid w:val="002856CE"/>
    <w:rsid w:val="00286962"/>
    <w:rsid w:val="00286E0D"/>
    <w:rsid w:val="00290EBA"/>
    <w:rsid w:val="0029494B"/>
    <w:rsid w:val="00296924"/>
    <w:rsid w:val="002A09B3"/>
    <w:rsid w:val="002A0A47"/>
    <w:rsid w:val="002A1877"/>
    <w:rsid w:val="002A4434"/>
    <w:rsid w:val="002A5160"/>
    <w:rsid w:val="002A6C6B"/>
    <w:rsid w:val="002A6F8C"/>
    <w:rsid w:val="002A78AC"/>
    <w:rsid w:val="002B2124"/>
    <w:rsid w:val="002B45B1"/>
    <w:rsid w:val="002C102C"/>
    <w:rsid w:val="002C227D"/>
    <w:rsid w:val="002C345C"/>
    <w:rsid w:val="002C655A"/>
    <w:rsid w:val="002C72DA"/>
    <w:rsid w:val="002C7F09"/>
    <w:rsid w:val="002D2BF8"/>
    <w:rsid w:val="002D3E79"/>
    <w:rsid w:val="002D4A52"/>
    <w:rsid w:val="002D707A"/>
    <w:rsid w:val="002E0204"/>
    <w:rsid w:val="002E1033"/>
    <w:rsid w:val="002E6D44"/>
    <w:rsid w:val="002E77D1"/>
    <w:rsid w:val="002F0DAD"/>
    <w:rsid w:val="002F18E0"/>
    <w:rsid w:val="00301AD3"/>
    <w:rsid w:val="003023AE"/>
    <w:rsid w:val="00305C1A"/>
    <w:rsid w:val="00306E79"/>
    <w:rsid w:val="0030749B"/>
    <w:rsid w:val="003100FE"/>
    <w:rsid w:val="00310605"/>
    <w:rsid w:val="00310DBF"/>
    <w:rsid w:val="003130EC"/>
    <w:rsid w:val="003226B2"/>
    <w:rsid w:val="003260C2"/>
    <w:rsid w:val="00327F4D"/>
    <w:rsid w:val="00330C3F"/>
    <w:rsid w:val="00331927"/>
    <w:rsid w:val="0033351E"/>
    <w:rsid w:val="003335E6"/>
    <w:rsid w:val="00333E39"/>
    <w:rsid w:val="00334FCA"/>
    <w:rsid w:val="003363FC"/>
    <w:rsid w:val="00336496"/>
    <w:rsid w:val="00337F29"/>
    <w:rsid w:val="00345741"/>
    <w:rsid w:val="00345D45"/>
    <w:rsid w:val="003472BE"/>
    <w:rsid w:val="003474D1"/>
    <w:rsid w:val="00350F30"/>
    <w:rsid w:val="00352621"/>
    <w:rsid w:val="0035297B"/>
    <w:rsid w:val="003638E7"/>
    <w:rsid w:val="003678D4"/>
    <w:rsid w:val="00367F24"/>
    <w:rsid w:val="003700B4"/>
    <w:rsid w:val="0037090C"/>
    <w:rsid w:val="00372296"/>
    <w:rsid w:val="00375DF5"/>
    <w:rsid w:val="00376D5F"/>
    <w:rsid w:val="0037787E"/>
    <w:rsid w:val="00381B90"/>
    <w:rsid w:val="00393489"/>
    <w:rsid w:val="003944A6"/>
    <w:rsid w:val="00395BCC"/>
    <w:rsid w:val="003A3B36"/>
    <w:rsid w:val="003A5048"/>
    <w:rsid w:val="003A5826"/>
    <w:rsid w:val="003A7F29"/>
    <w:rsid w:val="003B0796"/>
    <w:rsid w:val="003B1343"/>
    <w:rsid w:val="003B32F2"/>
    <w:rsid w:val="003B3A9A"/>
    <w:rsid w:val="003C0448"/>
    <w:rsid w:val="003C088E"/>
    <w:rsid w:val="003C0CB1"/>
    <w:rsid w:val="003C3745"/>
    <w:rsid w:val="003C3F13"/>
    <w:rsid w:val="003C51CE"/>
    <w:rsid w:val="003C6395"/>
    <w:rsid w:val="003C7D61"/>
    <w:rsid w:val="003D19DF"/>
    <w:rsid w:val="003D3977"/>
    <w:rsid w:val="003D3DA6"/>
    <w:rsid w:val="003D501B"/>
    <w:rsid w:val="003D6AF7"/>
    <w:rsid w:val="003D7017"/>
    <w:rsid w:val="003D7791"/>
    <w:rsid w:val="003E5D14"/>
    <w:rsid w:val="003E686C"/>
    <w:rsid w:val="003E7936"/>
    <w:rsid w:val="003F3C44"/>
    <w:rsid w:val="003F4CE1"/>
    <w:rsid w:val="00402009"/>
    <w:rsid w:val="004028BF"/>
    <w:rsid w:val="0040295D"/>
    <w:rsid w:val="0040437C"/>
    <w:rsid w:val="0040486E"/>
    <w:rsid w:val="00404D98"/>
    <w:rsid w:val="00406674"/>
    <w:rsid w:val="00407446"/>
    <w:rsid w:val="00413FE0"/>
    <w:rsid w:val="00414A12"/>
    <w:rsid w:val="004227A0"/>
    <w:rsid w:val="0042415E"/>
    <w:rsid w:val="00430056"/>
    <w:rsid w:val="004355A3"/>
    <w:rsid w:val="00437415"/>
    <w:rsid w:val="00437F73"/>
    <w:rsid w:val="00444DE4"/>
    <w:rsid w:val="0044592C"/>
    <w:rsid w:val="004459B5"/>
    <w:rsid w:val="004519D1"/>
    <w:rsid w:val="0045293F"/>
    <w:rsid w:val="0045505A"/>
    <w:rsid w:val="00455D81"/>
    <w:rsid w:val="0045707B"/>
    <w:rsid w:val="00460863"/>
    <w:rsid w:val="004612E0"/>
    <w:rsid w:val="004627D4"/>
    <w:rsid w:val="004653D7"/>
    <w:rsid w:val="00465F50"/>
    <w:rsid w:val="00470E27"/>
    <w:rsid w:val="0048570C"/>
    <w:rsid w:val="0048772B"/>
    <w:rsid w:val="00490978"/>
    <w:rsid w:val="00490D16"/>
    <w:rsid w:val="0049458D"/>
    <w:rsid w:val="004954C9"/>
    <w:rsid w:val="00496BDC"/>
    <w:rsid w:val="004A02B4"/>
    <w:rsid w:val="004A0668"/>
    <w:rsid w:val="004A205A"/>
    <w:rsid w:val="004A35E9"/>
    <w:rsid w:val="004A3718"/>
    <w:rsid w:val="004A395A"/>
    <w:rsid w:val="004A52DD"/>
    <w:rsid w:val="004A5D0D"/>
    <w:rsid w:val="004A63CC"/>
    <w:rsid w:val="004A692B"/>
    <w:rsid w:val="004A74D9"/>
    <w:rsid w:val="004A7AF9"/>
    <w:rsid w:val="004B0BCA"/>
    <w:rsid w:val="004B0BD8"/>
    <w:rsid w:val="004B1670"/>
    <w:rsid w:val="004B35AA"/>
    <w:rsid w:val="004B5899"/>
    <w:rsid w:val="004B5AC2"/>
    <w:rsid w:val="004B5CFC"/>
    <w:rsid w:val="004C37BF"/>
    <w:rsid w:val="004C3966"/>
    <w:rsid w:val="004C5D48"/>
    <w:rsid w:val="004D1230"/>
    <w:rsid w:val="004D299F"/>
    <w:rsid w:val="004D4952"/>
    <w:rsid w:val="004D5745"/>
    <w:rsid w:val="004D62DB"/>
    <w:rsid w:val="004D7830"/>
    <w:rsid w:val="004E35E8"/>
    <w:rsid w:val="004E5480"/>
    <w:rsid w:val="004F31B2"/>
    <w:rsid w:val="004F3684"/>
    <w:rsid w:val="004F4F27"/>
    <w:rsid w:val="004F53AB"/>
    <w:rsid w:val="004F644C"/>
    <w:rsid w:val="00502E35"/>
    <w:rsid w:val="00504105"/>
    <w:rsid w:val="0050453B"/>
    <w:rsid w:val="00507769"/>
    <w:rsid w:val="00511902"/>
    <w:rsid w:val="005153E5"/>
    <w:rsid w:val="005203FF"/>
    <w:rsid w:val="00522B4C"/>
    <w:rsid w:val="00523DF6"/>
    <w:rsid w:val="00523DFD"/>
    <w:rsid w:val="0052483C"/>
    <w:rsid w:val="00546937"/>
    <w:rsid w:val="00550375"/>
    <w:rsid w:val="00552476"/>
    <w:rsid w:val="00554128"/>
    <w:rsid w:val="0055488D"/>
    <w:rsid w:val="00557BFB"/>
    <w:rsid w:val="00560307"/>
    <w:rsid w:val="0056366E"/>
    <w:rsid w:val="0056468E"/>
    <w:rsid w:val="005765FA"/>
    <w:rsid w:val="00576A9E"/>
    <w:rsid w:val="00581010"/>
    <w:rsid w:val="00581FA6"/>
    <w:rsid w:val="00585BB2"/>
    <w:rsid w:val="005902F9"/>
    <w:rsid w:val="005907BA"/>
    <w:rsid w:val="00594167"/>
    <w:rsid w:val="0059713A"/>
    <w:rsid w:val="005A0AB6"/>
    <w:rsid w:val="005A1A0D"/>
    <w:rsid w:val="005A1A7A"/>
    <w:rsid w:val="005A327D"/>
    <w:rsid w:val="005A33F3"/>
    <w:rsid w:val="005A4040"/>
    <w:rsid w:val="005A47A2"/>
    <w:rsid w:val="005A506E"/>
    <w:rsid w:val="005A52F7"/>
    <w:rsid w:val="005B2A1A"/>
    <w:rsid w:val="005B48C8"/>
    <w:rsid w:val="005B5506"/>
    <w:rsid w:val="005B5FB9"/>
    <w:rsid w:val="005C18D5"/>
    <w:rsid w:val="005C220B"/>
    <w:rsid w:val="005C6822"/>
    <w:rsid w:val="005D15CC"/>
    <w:rsid w:val="005D200A"/>
    <w:rsid w:val="005D58AD"/>
    <w:rsid w:val="005D74BC"/>
    <w:rsid w:val="005D76FB"/>
    <w:rsid w:val="005D7CE3"/>
    <w:rsid w:val="005E0771"/>
    <w:rsid w:val="005E09D5"/>
    <w:rsid w:val="005E1801"/>
    <w:rsid w:val="005E4B7D"/>
    <w:rsid w:val="005E7478"/>
    <w:rsid w:val="005F288B"/>
    <w:rsid w:val="005F6EB9"/>
    <w:rsid w:val="005F71DE"/>
    <w:rsid w:val="005F76D1"/>
    <w:rsid w:val="006011EF"/>
    <w:rsid w:val="006012FE"/>
    <w:rsid w:val="00602E76"/>
    <w:rsid w:val="006038E6"/>
    <w:rsid w:val="00606135"/>
    <w:rsid w:val="006105E6"/>
    <w:rsid w:val="0061162A"/>
    <w:rsid w:val="00613BAF"/>
    <w:rsid w:val="00616BFF"/>
    <w:rsid w:val="006212A8"/>
    <w:rsid w:val="0063514B"/>
    <w:rsid w:val="0063649D"/>
    <w:rsid w:val="00636DDB"/>
    <w:rsid w:val="0064112C"/>
    <w:rsid w:val="00646312"/>
    <w:rsid w:val="006472F1"/>
    <w:rsid w:val="006510FC"/>
    <w:rsid w:val="006518DD"/>
    <w:rsid w:val="00657F1F"/>
    <w:rsid w:val="00660075"/>
    <w:rsid w:val="00660449"/>
    <w:rsid w:val="0066176D"/>
    <w:rsid w:val="00661AFD"/>
    <w:rsid w:val="00661B7F"/>
    <w:rsid w:val="00661C4E"/>
    <w:rsid w:val="0066327F"/>
    <w:rsid w:val="006641FB"/>
    <w:rsid w:val="006701ED"/>
    <w:rsid w:val="0067182E"/>
    <w:rsid w:val="00671928"/>
    <w:rsid w:val="006737E1"/>
    <w:rsid w:val="00675BF0"/>
    <w:rsid w:val="00675C93"/>
    <w:rsid w:val="00680D89"/>
    <w:rsid w:val="006856B6"/>
    <w:rsid w:val="00693E74"/>
    <w:rsid w:val="00694537"/>
    <w:rsid w:val="00694C7F"/>
    <w:rsid w:val="006950A8"/>
    <w:rsid w:val="006A0BC4"/>
    <w:rsid w:val="006A2B7B"/>
    <w:rsid w:val="006A5532"/>
    <w:rsid w:val="006A7E8A"/>
    <w:rsid w:val="006B192F"/>
    <w:rsid w:val="006C7C83"/>
    <w:rsid w:val="006D13E7"/>
    <w:rsid w:val="006D21C5"/>
    <w:rsid w:val="006D3A66"/>
    <w:rsid w:val="006D3AA9"/>
    <w:rsid w:val="006D3BE8"/>
    <w:rsid w:val="006D543C"/>
    <w:rsid w:val="006D5B72"/>
    <w:rsid w:val="006E0E95"/>
    <w:rsid w:val="006E747C"/>
    <w:rsid w:val="006E772E"/>
    <w:rsid w:val="006F0F90"/>
    <w:rsid w:val="006F245C"/>
    <w:rsid w:val="006F3A47"/>
    <w:rsid w:val="00701141"/>
    <w:rsid w:val="00701525"/>
    <w:rsid w:val="00704DCF"/>
    <w:rsid w:val="007062AC"/>
    <w:rsid w:val="00711E3A"/>
    <w:rsid w:val="00713C93"/>
    <w:rsid w:val="007145AD"/>
    <w:rsid w:val="00717A46"/>
    <w:rsid w:val="00717B1E"/>
    <w:rsid w:val="007214A4"/>
    <w:rsid w:val="00730223"/>
    <w:rsid w:val="00731AA9"/>
    <w:rsid w:val="007335FF"/>
    <w:rsid w:val="0073479F"/>
    <w:rsid w:val="00735947"/>
    <w:rsid w:val="007370D7"/>
    <w:rsid w:val="00740A8B"/>
    <w:rsid w:val="00743CB2"/>
    <w:rsid w:val="007443EC"/>
    <w:rsid w:val="00747ABE"/>
    <w:rsid w:val="00750589"/>
    <w:rsid w:val="00751E08"/>
    <w:rsid w:val="0077135B"/>
    <w:rsid w:val="007730E2"/>
    <w:rsid w:val="00774A12"/>
    <w:rsid w:val="00775BAC"/>
    <w:rsid w:val="00777E86"/>
    <w:rsid w:val="00781D9E"/>
    <w:rsid w:val="00782219"/>
    <w:rsid w:val="00783281"/>
    <w:rsid w:val="00783CD8"/>
    <w:rsid w:val="00784159"/>
    <w:rsid w:val="00785E81"/>
    <w:rsid w:val="00787D75"/>
    <w:rsid w:val="007961CD"/>
    <w:rsid w:val="007A141A"/>
    <w:rsid w:val="007A51D4"/>
    <w:rsid w:val="007B0E6B"/>
    <w:rsid w:val="007B40BC"/>
    <w:rsid w:val="007B6586"/>
    <w:rsid w:val="007B6E9F"/>
    <w:rsid w:val="007B7644"/>
    <w:rsid w:val="007C09C5"/>
    <w:rsid w:val="007C0D33"/>
    <w:rsid w:val="007C513E"/>
    <w:rsid w:val="007D0BA6"/>
    <w:rsid w:val="007D2690"/>
    <w:rsid w:val="007E3F46"/>
    <w:rsid w:val="007E52E2"/>
    <w:rsid w:val="007E6DB7"/>
    <w:rsid w:val="007E7B28"/>
    <w:rsid w:val="007F220F"/>
    <w:rsid w:val="007F2BB1"/>
    <w:rsid w:val="007F3025"/>
    <w:rsid w:val="007F3AAE"/>
    <w:rsid w:val="007F3FD2"/>
    <w:rsid w:val="007F5BB6"/>
    <w:rsid w:val="008006CB"/>
    <w:rsid w:val="008007CC"/>
    <w:rsid w:val="00803D61"/>
    <w:rsid w:val="00807460"/>
    <w:rsid w:val="008103BB"/>
    <w:rsid w:val="0081120B"/>
    <w:rsid w:val="00813413"/>
    <w:rsid w:val="00815711"/>
    <w:rsid w:val="0082103F"/>
    <w:rsid w:val="00823628"/>
    <w:rsid w:val="008254EF"/>
    <w:rsid w:val="0082648B"/>
    <w:rsid w:val="00832E8B"/>
    <w:rsid w:val="00842568"/>
    <w:rsid w:val="00842780"/>
    <w:rsid w:val="008441D4"/>
    <w:rsid w:val="008462CF"/>
    <w:rsid w:val="00850AD2"/>
    <w:rsid w:val="00854801"/>
    <w:rsid w:val="00855472"/>
    <w:rsid w:val="00857DF7"/>
    <w:rsid w:val="00862A85"/>
    <w:rsid w:val="00862B63"/>
    <w:rsid w:val="00862BE9"/>
    <w:rsid w:val="008637D7"/>
    <w:rsid w:val="0086453D"/>
    <w:rsid w:val="00870738"/>
    <w:rsid w:val="008719D9"/>
    <w:rsid w:val="0087203A"/>
    <w:rsid w:val="00874195"/>
    <w:rsid w:val="008742BC"/>
    <w:rsid w:val="00875462"/>
    <w:rsid w:val="008755E8"/>
    <w:rsid w:val="00883C3D"/>
    <w:rsid w:val="00885C51"/>
    <w:rsid w:val="008925C2"/>
    <w:rsid w:val="008A146C"/>
    <w:rsid w:val="008A3778"/>
    <w:rsid w:val="008B0327"/>
    <w:rsid w:val="008B0474"/>
    <w:rsid w:val="008B0DD0"/>
    <w:rsid w:val="008B1D3D"/>
    <w:rsid w:val="008B284B"/>
    <w:rsid w:val="008B2F91"/>
    <w:rsid w:val="008B4358"/>
    <w:rsid w:val="008C04AA"/>
    <w:rsid w:val="008C1ECB"/>
    <w:rsid w:val="008C25F1"/>
    <w:rsid w:val="008D026C"/>
    <w:rsid w:val="008D0869"/>
    <w:rsid w:val="008D281B"/>
    <w:rsid w:val="008D7F28"/>
    <w:rsid w:val="008E0869"/>
    <w:rsid w:val="008E507A"/>
    <w:rsid w:val="008E7041"/>
    <w:rsid w:val="008E7AF7"/>
    <w:rsid w:val="008F0507"/>
    <w:rsid w:val="008F0862"/>
    <w:rsid w:val="008F099C"/>
    <w:rsid w:val="008F1B70"/>
    <w:rsid w:val="008F2973"/>
    <w:rsid w:val="008F2B72"/>
    <w:rsid w:val="008F2F4F"/>
    <w:rsid w:val="008F3B75"/>
    <w:rsid w:val="008F4DC5"/>
    <w:rsid w:val="008F4F2A"/>
    <w:rsid w:val="00903C1B"/>
    <w:rsid w:val="00905040"/>
    <w:rsid w:val="00906BE3"/>
    <w:rsid w:val="00907228"/>
    <w:rsid w:val="00907326"/>
    <w:rsid w:val="0091055A"/>
    <w:rsid w:val="009122F3"/>
    <w:rsid w:val="00912FA8"/>
    <w:rsid w:val="0092456D"/>
    <w:rsid w:val="00926CF5"/>
    <w:rsid w:val="0093326C"/>
    <w:rsid w:val="0093345E"/>
    <w:rsid w:val="009342F5"/>
    <w:rsid w:val="00934A31"/>
    <w:rsid w:val="009359FB"/>
    <w:rsid w:val="00937406"/>
    <w:rsid w:val="009420C5"/>
    <w:rsid w:val="009510D0"/>
    <w:rsid w:val="00951400"/>
    <w:rsid w:val="00952941"/>
    <w:rsid w:val="00956EAF"/>
    <w:rsid w:val="009601DA"/>
    <w:rsid w:val="0096697E"/>
    <w:rsid w:val="009734AC"/>
    <w:rsid w:val="00974A6B"/>
    <w:rsid w:val="00974D83"/>
    <w:rsid w:val="00981DB2"/>
    <w:rsid w:val="00983A4A"/>
    <w:rsid w:val="00984A1D"/>
    <w:rsid w:val="009931BC"/>
    <w:rsid w:val="00997C8F"/>
    <w:rsid w:val="009A067D"/>
    <w:rsid w:val="009A1850"/>
    <w:rsid w:val="009A40F3"/>
    <w:rsid w:val="009A4EC0"/>
    <w:rsid w:val="009A56CA"/>
    <w:rsid w:val="009B5E1B"/>
    <w:rsid w:val="009C1176"/>
    <w:rsid w:val="009C4980"/>
    <w:rsid w:val="009C6AB9"/>
    <w:rsid w:val="009D0613"/>
    <w:rsid w:val="009D6C74"/>
    <w:rsid w:val="009E1086"/>
    <w:rsid w:val="009E29EF"/>
    <w:rsid w:val="009F4324"/>
    <w:rsid w:val="009F4468"/>
    <w:rsid w:val="009F5A04"/>
    <w:rsid w:val="009F705F"/>
    <w:rsid w:val="009F7124"/>
    <w:rsid w:val="00A031B4"/>
    <w:rsid w:val="00A12D77"/>
    <w:rsid w:val="00A1650B"/>
    <w:rsid w:val="00A16DD8"/>
    <w:rsid w:val="00A17FC6"/>
    <w:rsid w:val="00A23DA4"/>
    <w:rsid w:val="00A2416A"/>
    <w:rsid w:val="00A2518E"/>
    <w:rsid w:val="00A26731"/>
    <w:rsid w:val="00A278D4"/>
    <w:rsid w:val="00A3699D"/>
    <w:rsid w:val="00A4030C"/>
    <w:rsid w:val="00A40E9E"/>
    <w:rsid w:val="00A4336C"/>
    <w:rsid w:val="00A4548E"/>
    <w:rsid w:val="00A50635"/>
    <w:rsid w:val="00A518EF"/>
    <w:rsid w:val="00A521FB"/>
    <w:rsid w:val="00A52E5E"/>
    <w:rsid w:val="00A54458"/>
    <w:rsid w:val="00A557BE"/>
    <w:rsid w:val="00A564C4"/>
    <w:rsid w:val="00A6516F"/>
    <w:rsid w:val="00A65F4C"/>
    <w:rsid w:val="00A71C8A"/>
    <w:rsid w:val="00A82805"/>
    <w:rsid w:val="00A84E75"/>
    <w:rsid w:val="00A91B73"/>
    <w:rsid w:val="00A93A4E"/>
    <w:rsid w:val="00A93D19"/>
    <w:rsid w:val="00A956E8"/>
    <w:rsid w:val="00A9662A"/>
    <w:rsid w:val="00AA2248"/>
    <w:rsid w:val="00AA366B"/>
    <w:rsid w:val="00AA4E30"/>
    <w:rsid w:val="00AA6F29"/>
    <w:rsid w:val="00AA78A6"/>
    <w:rsid w:val="00AB2B89"/>
    <w:rsid w:val="00AB2C03"/>
    <w:rsid w:val="00AB5404"/>
    <w:rsid w:val="00AB5B86"/>
    <w:rsid w:val="00AB6ADD"/>
    <w:rsid w:val="00AB6B08"/>
    <w:rsid w:val="00AC137D"/>
    <w:rsid w:val="00AC476F"/>
    <w:rsid w:val="00AC52D9"/>
    <w:rsid w:val="00AC67A7"/>
    <w:rsid w:val="00AD0430"/>
    <w:rsid w:val="00AD516A"/>
    <w:rsid w:val="00AE4EDE"/>
    <w:rsid w:val="00AE7935"/>
    <w:rsid w:val="00AF191F"/>
    <w:rsid w:val="00AF4A3A"/>
    <w:rsid w:val="00AF61F5"/>
    <w:rsid w:val="00AF62D7"/>
    <w:rsid w:val="00AF70AB"/>
    <w:rsid w:val="00B00AD1"/>
    <w:rsid w:val="00B0690D"/>
    <w:rsid w:val="00B13A0A"/>
    <w:rsid w:val="00B14430"/>
    <w:rsid w:val="00B157AE"/>
    <w:rsid w:val="00B1662B"/>
    <w:rsid w:val="00B16C62"/>
    <w:rsid w:val="00B20292"/>
    <w:rsid w:val="00B207AD"/>
    <w:rsid w:val="00B20B0D"/>
    <w:rsid w:val="00B25A66"/>
    <w:rsid w:val="00B261E1"/>
    <w:rsid w:val="00B2679C"/>
    <w:rsid w:val="00B27921"/>
    <w:rsid w:val="00B30723"/>
    <w:rsid w:val="00B34092"/>
    <w:rsid w:val="00B3788E"/>
    <w:rsid w:val="00B4114C"/>
    <w:rsid w:val="00B434FA"/>
    <w:rsid w:val="00B4544E"/>
    <w:rsid w:val="00B45D99"/>
    <w:rsid w:val="00B532C2"/>
    <w:rsid w:val="00B5367B"/>
    <w:rsid w:val="00B54020"/>
    <w:rsid w:val="00B5519F"/>
    <w:rsid w:val="00B57AAC"/>
    <w:rsid w:val="00B6147A"/>
    <w:rsid w:val="00B62CC7"/>
    <w:rsid w:val="00B671B9"/>
    <w:rsid w:val="00B7194D"/>
    <w:rsid w:val="00B71D1C"/>
    <w:rsid w:val="00B75875"/>
    <w:rsid w:val="00B7684B"/>
    <w:rsid w:val="00B82A3D"/>
    <w:rsid w:val="00B84CAB"/>
    <w:rsid w:val="00B86E93"/>
    <w:rsid w:val="00B912B9"/>
    <w:rsid w:val="00B92E99"/>
    <w:rsid w:val="00B93F8A"/>
    <w:rsid w:val="00B9460D"/>
    <w:rsid w:val="00B94966"/>
    <w:rsid w:val="00B95FAF"/>
    <w:rsid w:val="00B967E3"/>
    <w:rsid w:val="00B96C2C"/>
    <w:rsid w:val="00BA2F6D"/>
    <w:rsid w:val="00BA453F"/>
    <w:rsid w:val="00BA574E"/>
    <w:rsid w:val="00BA6BFE"/>
    <w:rsid w:val="00BB48E6"/>
    <w:rsid w:val="00BB4C53"/>
    <w:rsid w:val="00BC068D"/>
    <w:rsid w:val="00BC1F6E"/>
    <w:rsid w:val="00BC4ADE"/>
    <w:rsid w:val="00BC7DF5"/>
    <w:rsid w:val="00BD33F2"/>
    <w:rsid w:val="00BD3830"/>
    <w:rsid w:val="00BD687D"/>
    <w:rsid w:val="00BD6FB7"/>
    <w:rsid w:val="00BD7147"/>
    <w:rsid w:val="00BE0EF2"/>
    <w:rsid w:val="00BE4A3D"/>
    <w:rsid w:val="00BF0082"/>
    <w:rsid w:val="00BF1ECD"/>
    <w:rsid w:val="00BF2194"/>
    <w:rsid w:val="00BF21A6"/>
    <w:rsid w:val="00BF2FE6"/>
    <w:rsid w:val="00BF5C9A"/>
    <w:rsid w:val="00BF798E"/>
    <w:rsid w:val="00C056EA"/>
    <w:rsid w:val="00C10DC3"/>
    <w:rsid w:val="00C11847"/>
    <w:rsid w:val="00C1193A"/>
    <w:rsid w:val="00C162FE"/>
    <w:rsid w:val="00C23858"/>
    <w:rsid w:val="00C244B7"/>
    <w:rsid w:val="00C31C57"/>
    <w:rsid w:val="00C3203E"/>
    <w:rsid w:val="00C32C72"/>
    <w:rsid w:val="00C3422F"/>
    <w:rsid w:val="00C42B44"/>
    <w:rsid w:val="00C4374D"/>
    <w:rsid w:val="00C50458"/>
    <w:rsid w:val="00C513EA"/>
    <w:rsid w:val="00C54710"/>
    <w:rsid w:val="00C549C1"/>
    <w:rsid w:val="00C5555F"/>
    <w:rsid w:val="00C63E07"/>
    <w:rsid w:val="00C63F83"/>
    <w:rsid w:val="00C64837"/>
    <w:rsid w:val="00C71468"/>
    <w:rsid w:val="00C74FA3"/>
    <w:rsid w:val="00C91D8F"/>
    <w:rsid w:val="00C920E0"/>
    <w:rsid w:val="00C9296D"/>
    <w:rsid w:val="00C9337C"/>
    <w:rsid w:val="00C934B7"/>
    <w:rsid w:val="00C96BBC"/>
    <w:rsid w:val="00CA02CD"/>
    <w:rsid w:val="00CA42A3"/>
    <w:rsid w:val="00CB41FC"/>
    <w:rsid w:val="00CB7984"/>
    <w:rsid w:val="00CC235E"/>
    <w:rsid w:val="00CC2D73"/>
    <w:rsid w:val="00CC5409"/>
    <w:rsid w:val="00CD11D8"/>
    <w:rsid w:val="00CD28DA"/>
    <w:rsid w:val="00CD3DEA"/>
    <w:rsid w:val="00CD5508"/>
    <w:rsid w:val="00CD7772"/>
    <w:rsid w:val="00CE0564"/>
    <w:rsid w:val="00CE3F9D"/>
    <w:rsid w:val="00CE4420"/>
    <w:rsid w:val="00CF092A"/>
    <w:rsid w:val="00CF422F"/>
    <w:rsid w:val="00CF7C06"/>
    <w:rsid w:val="00D075A2"/>
    <w:rsid w:val="00D12386"/>
    <w:rsid w:val="00D154C1"/>
    <w:rsid w:val="00D201AE"/>
    <w:rsid w:val="00D21B12"/>
    <w:rsid w:val="00D23A7C"/>
    <w:rsid w:val="00D26933"/>
    <w:rsid w:val="00D30BE6"/>
    <w:rsid w:val="00D37452"/>
    <w:rsid w:val="00D451EF"/>
    <w:rsid w:val="00D50ED2"/>
    <w:rsid w:val="00D5199F"/>
    <w:rsid w:val="00D54BD3"/>
    <w:rsid w:val="00D5520B"/>
    <w:rsid w:val="00D624ED"/>
    <w:rsid w:val="00D64AEF"/>
    <w:rsid w:val="00D6509E"/>
    <w:rsid w:val="00D65DB9"/>
    <w:rsid w:val="00D70015"/>
    <w:rsid w:val="00D70EA8"/>
    <w:rsid w:val="00D724AA"/>
    <w:rsid w:val="00D75016"/>
    <w:rsid w:val="00D808F0"/>
    <w:rsid w:val="00D80E70"/>
    <w:rsid w:val="00D80F7F"/>
    <w:rsid w:val="00D81AB9"/>
    <w:rsid w:val="00D84FDA"/>
    <w:rsid w:val="00D8719F"/>
    <w:rsid w:val="00D905AE"/>
    <w:rsid w:val="00D94493"/>
    <w:rsid w:val="00D969B6"/>
    <w:rsid w:val="00D979B6"/>
    <w:rsid w:val="00DA1CDA"/>
    <w:rsid w:val="00DA295A"/>
    <w:rsid w:val="00DA3866"/>
    <w:rsid w:val="00DA5086"/>
    <w:rsid w:val="00DA6639"/>
    <w:rsid w:val="00DA692A"/>
    <w:rsid w:val="00DB2386"/>
    <w:rsid w:val="00DB25A1"/>
    <w:rsid w:val="00DB7900"/>
    <w:rsid w:val="00DC4B41"/>
    <w:rsid w:val="00DC7611"/>
    <w:rsid w:val="00DD0899"/>
    <w:rsid w:val="00DD0A11"/>
    <w:rsid w:val="00DD1651"/>
    <w:rsid w:val="00DD2E5C"/>
    <w:rsid w:val="00DD5A0E"/>
    <w:rsid w:val="00DD70A1"/>
    <w:rsid w:val="00DE30EC"/>
    <w:rsid w:val="00DE5741"/>
    <w:rsid w:val="00DE578A"/>
    <w:rsid w:val="00DF3E29"/>
    <w:rsid w:val="00DF407C"/>
    <w:rsid w:val="00DF6C82"/>
    <w:rsid w:val="00DF7C47"/>
    <w:rsid w:val="00E01C38"/>
    <w:rsid w:val="00E0238D"/>
    <w:rsid w:val="00E05DA1"/>
    <w:rsid w:val="00E06A98"/>
    <w:rsid w:val="00E15510"/>
    <w:rsid w:val="00E27045"/>
    <w:rsid w:val="00E312DB"/>
    <w:rsid w:val="00E3457B"/>
    <w:rsid w:val="00E3474A"/>
    <w:rsid w:val="00E3597F"/>
    <w:rsid w:val="00E37077"/>
    <w:rsid w:val="00E521F9"/>
    <w:rsid w:val="00E54DB7"/>
    <w:rsid w:val="00E55D49"/>
    <w:rsid w:val="00E610CF"/>
    <w:rsid w:val="00E61882"/>
    <w:rsid w:val="00E64A05"/>
    <w:rsid w:val="00E65FC3"/>
    <w:rsid w:val="00E67499"/>
    <w:rsid w:val="00E76962"/>
    <w:rsid w:val="00E80563"/>
    <w:rsid w:val="00E80667"/>
    <w:rsid w:val="00E85C25"/>
    <w:rsid w:val="00E869D0"/>
    <w:rsid w:val="00E903D0"/>
    <w:rsid w:val="00E9210D"/>
    <w:rsid w:val="00E9392D"/>
    <w:rsid w:val="00E94BFF"/>
    <w:rsid w:val="00E94E2B"/>
    <w:rsid w:val="00E95870"/>
    <w:rsid w:val="00E97F8D"/>
    <w:rsid w:val="00EA0C48"/>
    <w:rsid w:val="00EA5A54"/>
    <w:rsid w:val="00EA7AE2"/>
    <w:rsid w:val="00EB0396"/>
    <w:rsid w:val="00EB34C4"/>
    <w:rsid w:val="00EB3D42"/>
    <w:rsid w:val="00EB4EFD"/>
    <w:rsid w:val="00EB6D90"/>
    <w:rsid w:val="00EC3C9D"/>
    <w:rsid w:val="00ED0786"/>
    <w:rsid w:val="00ED1F73"/>
    <w:rsid w:val="00ED357D"/>
    <w:rsid w:val="00EE128A"/>
    <w:rsid w:val="00EE1C4D"/>
    <w:rsid w:val="00EE3564"/>
    <w:rsid w:val="00EE43B4"/>
    <w:rsid w:val="00EE48C6"/>
    <w:rsid w:val="00EE5661"/>
    <w:rsid w:val="00EE5790"/>
    <w:rsid w:val="00EE790B"/>
    <w:rsid w:val="00EF0B86"/>
    <w:rsid w:val="00EF1C23"/>
    <w:rsid w:val="00EF21C1"/>
    <w:rsid w:val="00EF360A"/>
    <w:rsid w:val="00F00738"/>
    <w:rsid w:val="00F11966"/>
    <w:rsid w:val="00F1303A"/>
    <w:rsid w:val="00F13E8F"/>
    <w:rsid w:val="00F16E5B"/>
    <w:rsid w:val="00F24FE9"/>
    <w:rsid w:val="00F3079C"/>
    <w:rsid w:val="00F35062"/>
    <w:rsid w:val="00F356C7"/>
    <w:rsid w:val="00F3588E"/>
    <w:rsid w:val="00F365E7"/>
    <w:rsid w:val="00F443A0"/>
    <w:rsid w:val="00F4646C"/>
    <w:rsid w:val="00F47A29"/>
    <w:rsid w:val="00F53573"/>
    <w:rsid w:val="00F53643"/>
    <w:rsid w:val="00F5398C"/>
    <w:rsid w:val="00F55351"/>
    <w:rsid w:val="00F5701F"/>
    <w:rsid w:val="00F61559"/>
    <w:rsid w:val="00F61931"/>
    <w:rsid w:val="00F640A6"/>
    <w:rsid w:val="00F661A4"/>
    <w:rsid w:val="00F76285"/>
    <w:rsid w:val="00F82859"/>
    <w:rsid w:val="00F86A2A"/>
    <w:rsid w:val="00FA3A9D"/>
    <w:rsid w:val="00FA4468"/>
    <w:rsid w:val="00FA46A4"/>
    <w:rsid w:val="00FA5B63"/>
    <w:rsid w:val="00FA5C05"/>
    <w:rsid w:val="00FB1930"/>
    <w:rsid w:val="00FB3C68"/>
    <w:rsid w:val="00FB457D"/>
    <w:rsid w:val="00FB5138"/>
    <w:rsid w:val="00FB763A"/>
    <w:rsid w:val="00FC08B3"/>
    <w:rsid w:val="00FC099E"/>
    <w:rsid w:val="00FC6975"/>
    <w:rsid w:val="00FC6D90"/>
    <w:rsid w:val="00FD1B5F"/>
    <w:rsid w:val="00FD21AF"/>
    <w:rsid w:val="00FD297C"/>
    <w:rsid w:val="00FD57AB"/>
    <w:rsid w:val="00FE0031"/>
    <w:rsid w:val="00FF5CBE"/>
    <w:rsid w:val="00FF6273"/>
    <w:rsid w:val="00FF7C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9D3204"/>
  <w15:docId w15:val="{72131F8D-813A-444A-A5A0-717C17EA4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1FC"/>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locked/>
    <w:rsid w:val="001C1F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locked/>
    <w:rsid w:val="008007C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5045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50458"/>
    <w:rPr>
      <w:rFonts w:ascii="Segoe UI" w:hAnsi="Segoe UI" w:cs="Segoe UI"/>
      <w:sz w:val="18"/>
      <w:szCs w:val="18"/>
      <w:lang w:eastAsia="cs-CZ"/>
    </w:rPr>
  </w:style>
  <w:style w:type="paragraph" w:styleId="Header">
    <w:name w:val="header"/>
    <w:basedOn w:val="Normal"/>
    <w:link w:val="HeaderChar"/>
    <w:uiPriority w:val="99"/>
    <w:rsid w:val="0056468E"/>
    <w:pPr>
      <w:tabs>
        <w:tab w:val="center" w:pos="4536"/>
        <w:tab w:val="right" w:pos="9072"/>
      </w:tabs>
    </w:pPr>
  </w:style>
  <w:style w:type="character" w:customStyle="1" w:styleId="HeaderChar">
    <w:name w:val="Header Char"/>
    <w:basedOn w:val="DefaultParagraphFont"/>
    <w:link w:val="Header"/>
    <w:uiPriority w:val="99"/>
    <w:locked/>
    <w:rPr>
      <w:rFonts w:ascii="Times New Roman" w:hAnsi="Times New Roman" w:cs="Times New Roman"/>
      <w:sz w:val="20"/>
      <w:szCs w:val="20"/>
    </w:rPr>
  </w:style>
  <w:style w:type="paragraph" w:styleId="Footer">
    <w:name w:val="footer"/>
    <w:basedOn w:val="Normal"/>
    <w:link w:val="FooterChar"/>
    <w:uiPriority w:val="99"/>
    <w:rsid w:val="0056468E"/>
    <w:pPr>
      <w:tabs>
        <w:tab w:val="center" w:pos="4536"/>
        <w:tab w:val="right" w:pos="9072"/>
      </w:tabs>
    </w:pPr>
  </w:style>
  <w:style w:type="character" w:customStyle="1" w:styleId="FooterChar">
    <w:name w:val="Footer Char"/>
    <w:basedOn w:val="DefaultParagraphFont"/>
    <w:link w:val="Footer"/>
    <w:uiPriority w:val="99"/>
    <w:locked/>
    <w:rsid w:val="0056468E"/>
    <w:rPr>
      <w:rFonts w:eastAsia="Times New Roman" w:cs="Times New Roman"/>
      <w:lang w:val="cs-CZ" w:eastAsia="cs-CZ" w:bidi="ar-SA"/>
    </w:rPr>
  </w:style>
  <w:style w:type="paragraph" w:customStyle="1" w:styleId="TableParagraph">
    <w:name w:val="Table Paragraph"/>
    <w:basedOn w:val="Normal"/>
    <w:uiPriority w:val="1"/>
    <w:qFormat/>
    <w:rsid w:val="00875462"/>
    <w:pPr>
      <w:widowControl w:val="0"/>
      <w:ind w:left="64"/>
    </w:pPr>
    <w:rPr>
      <w:sz w:val="22"/>
      <w:szCs w:val="22"/>
      <w:lang w:val="en-US" w:eastAsia="en-US"/>
    </w:rPr>
  </w:style>
  <w:style w:type="character" w:styleId="Hyperlink">
    <w:name w:val="Hyperlink"/>
    <w:basedOn w:val="DefaultParagraphFont"/>
    <w:uiPriority w:val="99"/>
    <w:unhideWhenUsed/>
    <w:rsid w:val="00E65FC3"/>
    <w:rPr>
      <w:color w:val="0000FF" w:themeColor="hyperlink"/>
      <w:u w:val="single"/>
    </w:rPr>
  </w:style>
  <w:style w:type="character" w:styleId="CommentReference">
    <w:name w:val="annotation reference"/>
    <w:basedOn w:val="DefaultParagraphFont"/>
    <w:uiPriority w:val="99"/>
    <w:unhideWhenUsed/>
    <w:rsid w:val="004A52DD"/>
    <w:rPr>
      <w:sz w:val="16"/>
      <w:szCs w:val="16"/>
    </w:rPr>
  </w:style>
  <w:style w:type="paragraph" w:styleId="CommentText">
    <w:name w:val="annotation text"/>
    <w:basedOn w:val="Normal"/>
    <w:link w:val="CommentTextChar"/>
    <w:uiPriority w:val="99"/>
    <w:unhideWhenUsed/>
    <w:rsid w:val="004A52DD"/>
  </w:style>
  <w:style w:type="character" w:customStyle="1" w:styleId="CommentTextChar">
    <w:name w:val="Comment Text Char"/>
    <w:basedOn w:val="DefaultParagraphFont"/>
    <w:link w:val="CommentText"/>
    <w:uiPriority w:val="99"/>
    <w:rsid w:val="004A52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A52DD"/>
    <w:rPr>
      <w:b/>
      <w:bCs/>
    </w:rPr>
  </w:style>
  <w:style w:type="character" w:customStyle="1" w:styleId="CommentSubjectChar">
    <w:name w:val="Comment Subject Char"/>
    <w:basedOn w:val="CommentTextChar"/>
    <w:link w:val="CommentSubject"/>
    <w:uiPriority w:val="99"/>
    <w:semiHidden/>
    <w:rsid w:val="004A52DD"/>
    <w:rPr>
      <w:rFonts w:ascii="Times New Roman" w:eastAsia="Times New Roman" w:hAnsi="Times New Roman" w:cs="Times New Roman"/>
      <w:b/>
      <w:bCs/>
      <w:sz w:val="20"/>
      <w:szCs w:val="20"/>
    </w:rPr>
  </w:style>
  <w:style w:type="paragraph" w:styleId="ListParagraph">
    <w:name w:val="List Paragraph"/>
    <w:basedOn w:val="Normal"/>
    <w:uiPriority w:val="34"/>
    <w:qFormat/>
    <w:rsid w:val="005A4040"/>
    <w:pPr>
      <w:ind w:left="720"/>
      <w:contextualSpacing/>
    </w:pPr>
  </w:style>
  <w:style w:type="character" w:styleId="FollowedHyperlink">
    <w:name w:val="FollowedHyperlink"/>
    <w:basedOn w:val="DefaultParagraphFont"/>
    <w:uiPriority w:val="99"/>
    <w:semiHidden/>
    <w:unhideWhenUsed/>
    <w:rsid w:val="00490D16"/>
    <w:rPr>
      <w:color w:val="800080" w:themeColor="followedHyperlink"/>
      <w:u w:val="single"/>
    </w:rPr>
  </w:style>
  <w:style w:type="paragraph" w:customStyle="1" w:styleId="xxmsonormal">
    <w:name w:val="x_x_msonormal"/>
    <w:basedOn w:val="Normal"/>
    <w:rsid w:val="004B0BCA"/>
    <w:pPr>
      <w:spacing w:before="100" w:beforeAutospacing="1" w:after="100" w:afterAutospacing="1"/>
    </w:pPr>
    <w:rPr>
      <w:sz w:val="24"/>
      <w:szCs w:val="24"/>
    </w:rPr>
  </w:style>
  <w:style w:type="paragraph" w:styleId="NormalWeb">
    <w:name w:val="Normal (Web)"/>
    <w:basedOn w:val="Normal"/>
    <w:uiPriority w:val="99"/>
    <w:unhideWhenUsed/>
    <w:rsid w:val="0025002A"/>
    <w:pPr>
      <w:spacing w:before="100" w:beforeAutospacing="1" w:after="100" w:afterAutospacing="1"/>
    </w:pPr>
    <w:rPr>
      <w:sz w:val="24"/>
      <w:szCs w:val="24"/>
    </w:rPr>
  </w:style>
  <w:style w:type="paragraph" w:styleId="Revision">
    <w:name w:val="Revision"/>
    <w:hidden/>
    <w:uiPriority w:val="99"/>
    <w:semiHidden/>
    <w:rsid w:val="0086453D"/>
    <w:rPr>
      <w:rFonts w:ascii="Times New Roman" w:eastAsia="Times New Roman" w:hAnsi="Times New Roman" w:cs="Times New Roman"/>
      <w:sz w:val="20"/>
      <w:szCs w:val="20"/>
    </w:rPr>
  </w:style>
  <w:style w:type="paragraph" w:customStyle="1" w:styleId="xxmsonormal0">
    <w:name w:val="x_xmsonormal"/>
    <w:basedOn w:val="Normal"/>
    <w:rsid w:val="000E15CE"/>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1C1F42"/>
    <w:rPr>
      <w:rFonts w:asciiTheme="majorHAnsi" w:eastAsiaTheme="majorEastAsia" w:hAnsiTheme="majorHAnsi" w:cstheme="majorBidi"/>
      <w:color w:val="365F91" w:themeColor="accent1" w:themeShade="BF"/>
      <w:sz w:val="32"/>
      <w:szCs w:val="32"/>
    </w:rPr>
  </w:style>
  <w:style w:type="character" w:customStyle="1" w:styleId="author">
    <w:name w:val="author"/>
    <w:basedOn w:val="DefaultParagraphFont"/>
    <w:rsid w:val="001C1F42"/>
  </w:style>
  <w:style w:type="character" w:customStyle="1" w:styleId="infolabel">
    <w:name w:val="info_label"/>
    <w:basedOn w:val="DefaultParagraphFont"/>
    <w:rsid w:val="00310DBF"/>
  </w:style>
  <w:style w:type="character" w:customStyle="1" w:styleId="infovalue">
    <w:name w:val="info_value"/>
    <w:basedOn w:val="DefaultParagraphFont"/>
    <w:rsid w:val="00310DBF"/>
  </w:style>
  <w:style w:type="paragraph" w:customStyle="1" w:styleId="western">
    <w:name w:val="western"/>
    <w:basedOn w:val="Normal"/>
    <w:rsid w:val="002856CE"/>
    <w:pPr>
      <w:spacing w:before="100" w:beforeAutospacing="1" w:after="144" w:line="288" w:lineRule="auto"/>
    </w:pPr>
  </w:style>
  <w:style w:type="paragraph" w:customStyle="1" w:styleId="Publ1">
    <w:name w:val="Publ1"/>
    <w:basedOn w:val="Normal"/>
    <w:uiPriority w:val="99"/>
    <w:rsid w:val="00D6509E"/>
    <w:pPr>
      <w:spacing w:before="120" w:line="240" w:lineRule="atLeast"/>
    </w:pPr>
    <w:rPr>
      <w:sz w:val="24"/>
    </w:rPr>
  </w:style>
  <w:style w:type="character" w:customStyle="1" w:styleId="databold">
    <w:name w:val="data_bold"/>
    <w:rsid w:val="005902F9"/>
  </w:style>
  <w:style w:type="paragraph" w:customStyle="1" w:styleId="EndNoteBibliography">
    <w:name w:val="EndNote Bibliography"/>
    <w:basedOn w:val="Normal"/>
    <w:link w:val="EndNoteBibliographyChar"/>
    <w:rsid w:val="00832E8B"/>
    <w:pPr>
      <w:jc w:val="both"/>
    </w:pPr>
    <w:rPr>
      <w:noProof/>
      <w:sz w:val="24"/>
      <w:szCs w:val="24"/>
    </w:rPr>
  </w:style>
  <w:style w:type="character" w:customStyle="1" w:styleId="EndNoteBibliographyChar">
    <w:name w:val="EndNote Bibliography Char"/>
    <w:basedOn w:val="DefaultParagraphFont"/>
    <w:link w:val="EndNoteBibliography"/>
    <w:rsid w:val="00832E8B"/>
    <w:rPr>
      <w:rFonts w:ascii="Times New Roman" w:eastAsia="Times New Roman" w:hAnsi="Times New Roman" w:cs="Times New Roman"/>
      <w:noProof/>
      <w:sz w:val="24"/>
      <w:szCs w:val="24"/>
    </w:rPr>
  </w:style>
  <w:style w:type="character" w:customStyle="1" w:styleId="authorlink">
    <w:name w:val="author_link"/>
    <w:rsid w:val="003100FE"/>
  </w:style>
  <w:style w:type="paragraph" w:customStyle="1" w:styleId="Default">
    <w:name w:val="Default"/>
    <w:rsid w:val="00046F2B"/>
    <w:pPr>
      <w:autoSpaceDE w:val="0"/>
      <w:autoSpaceDN w:val="0"/>
      <w:adjustRightInd w:val="0"/>
    </w:pPr>
    <w:rPr>
      <w:rFonts w:ascii="Times New Roman" w:hAnsi="Times New Roman" w:cs="Times New Roman"/>
      <w:color w:val="000000"/>
      <w:sz w:val="24"/>
      <w:szCs w:val="24"/>
      <w:lang w:val="en-US"/>
    </w:rPr>
  </w:style>
  <w:style w:type="character" w:styleId="Strong">
    <w:name w:val="Strong"/>
    <w:basedOn w:val="DefaultParagraphFont"/>
    <w:uiPriority w:val="22"/>
    <w:qFormat/>
    <w:locked/>
    <w:rsid w:val="00CF422F"/>
    <w:rPr>
      <w:b/>
      <w:bCs/>
    </w:rPr>
  </w:style>
  <w:style w:type="character" w:customStyle="1" w:styleId="Heading2Char">
    <w:name w:val="Heading 2 Char"/>
    <w:basedOn w:val="DefaultParagraphFont"/>
    <w:link w:val="Heading2"/>
    <w:semiHidden/>
    <w:rsid w:val="008007CC"/>
    <w:rPr>
      <w:rFonts w:asciiTheme="majorHAnsi" w:eastAsiaTheme="majorEastAsia" w:hAnsiTheme="majorHAnsi" w:cstheme="majorBidi"/>
      <w:color w:val="365F91" w:themeColor="accent1" w:themeShade="BF"/>
      <w:sz w:val="26"/>
      <w:szCs w:val="26"/>
    </w:rPr>
  </w:style>
  <w:style w:type="paragraph" w:customStyle="1" w:styleId="xmsonormal">
    <w:name w:val="x_msonormal"/>
    <w:basedOn w:val="Normal"/>
    <w:rsid w:val="00EA5A54"/>
    <w:pPr>
      <w:spacing w:before="100" w:beforeAutospacing="1" w:after="100" w:afterAutospacing="1"/>
    </w:pPr>
    <w:rPr>
      <w:sz w:val="24"/>
      <w:szCs w:val="24"/>
    </w:rPr>
  </w:style>
  <w:style w:type="character" w:customStyle="1" w:styleId="txt">
    <w:name w:val="txt"/>
    <w:basedOn w:val="DefaultParagraphFont"/>
    <w:rsid w:val="0055488D"/>
  </w:style>
  <w:style w:type="character" w:customStyle="1" w:styleId="txtbold">
    <w:name w:val="txtbold"/>
    <w:basedOn w:val="DefaultParagraphFont"/>
    <w:rsid w:val="0055488D"/>
  </w:style>
  <w:style w:type="character" w:styleId="Emphasis">
    <w:name w:val="Emphasis"/>
    <w:basedOn w:val="DefaultParagraphFont"/>
    <w:uiPriority w:val="20"/>
    <w:qFormat/>
    <w:locked/>
    <w:rsid w:val="0055488D"/>
    <w:rPr>
      <w:i/>
      <w:iCs/>
    </w:rPr>
  </w:style>
  <w:style w:type="character" w:customStyle="1" w:styleId="authors">
    <w:name w:val="authors"/>
    <w:basedOn w:val="DefaultParagraphFont"/>
    <w:rsid w:val="00EF21C1"/>
  </w:style>
  <w:style w:type="character" w:customStyle="1" w:styleId="Date1">
    <w:name w:val="Date1"/>
    <w:basedOn w:val="DefaultParagraphFont"/>
    <w:rsid w:val="00EF21C1"/>
  </w:style>
  <w:style w:type="character" w:customStyle="1" w:styleId="arttitle">
    <w:name w:val="art_title"/>
    <w:basedOn w:val="DefaultParagraphFont"/>
    <w:rsid w:val="00EF21C1"/>
  </w:style>
  <w:style w:type="character" w:customStyle="1" w:styleId="serialtitle">
    <w:name w:val="serial_title"/>
    <w:basedOn w:val="DefaultParagraphFont"/>
    <w:rsid w:val="00EF21C1"/>
  </w:style>
  <w:style w:type="character" w:customStyle="1" w:styleId="doilink">
    <w:name w:val="doi_link"/>
    <w:basedOn w:val="DefaultParagraphFont"/>
    <w:rsid w:val="00EF21C1"/>
  </w:style>
  <w:style w:type="character" w:customStyle="1" w:styleId="author-data">
    <w:name w:val="author-data"/>
    <w:basedOn w:val="DefaultParagraphFont"/>
    <w:rsid w:val="00862A85"/>
  </w:style>
  <w:style w:type="character" w:customStyle="1" w:styleId="a-declarative">
    <w:name w:val="a-declarative"/>
    <w:basedOn w:val="DefaultParagraphFont"/>
    <w:rsid w:val="00862A85"/>
  </w:style>
  <w:style w:type="character" w:customStyle="1" w:styleId="a-size-extra-large">
    <w:name w:val="a-size-extra-large"/>
    <w:basedOn w:val="DefaultParagraphFont"/>
    <w:rsid w:val="005B5506"/>
  </w:style>
  <w:style w:type="character" w:customStyle="1" w:styleId="a-size-medium">
    <w:name w:val="a-size-medium"/>
    <w:basedOn w:val="DefaultParagraphFont"/>
    <w:rsid w:val="005B5506"/>
  </w:style>
  <w:style w:type="character" w:customStyle="1" w:styleId="a-color-secondary">
    <w:name w:val="a-color-secondary"/>
    <w:basedOn w:val="DefaultParagraphFont"/>
    <w:rsid w:val="005B5506"/>
  </w:style>
  <w:style w:type="character" w:customStyle="1" w:styleId="contribution">
    <w:name w:val="contribution"/>
    <w:basedOn w:val="DefaultParagraphFont"/>
    <w:rsid w:val="000F1DDC"/>
  </w:style>
  <w:style w:type="character" w:customStyle="1" w:styleId="a-size-base">
    <w:name w:val="a-size-base"/>
    <w:basedOn w:val="DefaultParagraphFont"/>
    <w:rsid w:val="000F1DDC"/>
  </w:style>
  <w:style w:type="paragraph" w:styleId="BodyTextIndent2">
    <w:name w:val="Body Text Indent 2"/>
    <w:basedOn w:val="Normal"/>
    <w:link w:val="BodyTextIndent2Char"/>
    <w:rsid w:val="0077135B"/>
    <w:pPr>
      <w:ind w:left="1134" w:hanging="1134"/>
      <w:jc w:val="both"/>
    </w:pPr>
    <w:rPr>
      <w:sz w:val="22"/>
      <w:lang w:val="en-GB"/>
    </w:rPr>
  </w:style>
  <w:style w:type="character" w:customStyle="1" w:styleId="BodyTextIndent2Char">
    <w:name w:val="Body Text Indent 2 Char"/>
    <w:basedOn w:val="DefaultParagraphFont"/>
    <w:link w:val="BodyTextIndent2"/>
    <w:rsid w:val="0077135B"/>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11">
      <w:bodyDiv w:val="1"/>
      <w:marLeft w:val="0"/>
      <w:marRight w:val="0"/>
      <w:marTop w:val="0"/>
      <w:marBottom w:val="0"/>
      <w:divBdr>
        <w:top w:val="none" w:sz="0" w:space="0" w:color="auto"/>
        <w:left w:val="none" w:sz="0" w:space="0" w:color="auto"/>
        <w:bottom w:val="none" w:sz="0" w:space="0" w:color="auto"/>
        <w:right w:val="none" w:sz="0" w:space="0" w:color="auto"/>
      </w:divBdr>
    </w:div>
    <w:div w:id="35277402">
      <w:bodyDiv w:val="1"/>
      <w:marLeft w:val="0"/>
      <w:marRight w:val="0"/>
      <w:marTop w:val="0"/>
      <w:marBottom w:val="0"/>
      <w:divBdr>
        <w:top w:val="none" w:sz="0" w:space="0" w:color="auto"/>
        <w:left w:val="none" w:sz="0" w:space="0" w:color="auto"/>
        <w:bottom w:val="none" w:sz="0" w:space="0" w:color="auto"/>
        <w:right w:val="none" w:sz="0" w:space="0" w:color="auto"/>
      </w:divBdr>
    </w:div>
    <w:div w:id="44186526">
      <w:bodyDiv w:val="1"/>
      <w:marLeft w:val="0"/>
      <w:marRight w:val="0"/>
      <w:marTop w:val="0"/>
      <w:marBottom w:val="0"/>
      <w:divBdr>
        <w:top w:val="none" w:sz="0" w:space="0" w:color="auto"/>
        <w:left w:val="none" w:sz="0" w:space="0" w:color="auto"/>
        <w:bottom w:val="none" w:sz="0" w:space="0" w:color="auto"/>
        <w:right w:val="none" w:sz="0" w:space="0" w:color="auto"/>
      </w:divBdr>
    </w:div>
    <w:div w:id="74599116">
      <w:bodyDiv w:val="1"/>
      <w:marLeft w:val="0"/>
      <w:marRight w:val="0"/>
      <w:marTop w:val="0"/>
      <w:marBottom w:val="0"/>
      <w:divBdr>
        <w:top w:val="none" w:sz="0" w:space="0" w:color="auto"/>
        <w:left w:val="none" w:sz="0" w:space="0" w:color="auto"/>
        <w:bottom w:val="none" w:sz="0" w:space="0" w:color="auto"/>
        <w:right w:val="none" w:sz="0" w:space="0" w:color="auto"/>
      </w:divBdr>
    </w:div>
    <w:div w:id="77364221">
      <w:bodyDiv w:val="1"/>
      <w:marLeft w:val="0"/>
      <w:marRight w:val="0"/>
      <w:marTop w:val="0"/>
      <w:marBottom w:val="0"/>
      <w:divBdr>
        <w:top w:val="none" w:sz="0" w:space="0" w:color="auto"/>
        <w:left w:val="none" w:sz="0" w:space="0" w:color="auto"/>
        <w:bottom w:val="none" w:sz="0" w:space="0" w:color="auto"/>
        <w:right w:val="none" w:sz="0" w:space="0" w:color="auto"/>
      </w:divBdr>
    </w:div>
    <w:div w:id="95567243">
      <w:bodyDiv w:val="1"/>
      <w:marLeft w:val="0"/>
      <w:marRight w:val="0"/>
      <w:marTop w:val="0"/>
      <w:marBottom w:val="0"/>
      <w:divBdr>
        <w:top w:val="none" w:sz="0" w:space="0" w:color="auto"/>
        <w:left w:val="none" w:sz="0" w:space="0" w:color="auto"/>
        <w:bottom w:val="none" w:sz="0" w:space="0" w:color="auto"/>
        <w:right w:val="none" w:sz="0" w:space="0" w:color="auto"/>
      </w:divBdr>
    </w:div>
    <w:div w:id="114183803">
      <w:bodyDiv w:val="1"/>
      <w:marLeft w:val="0"/>
      <w:marRight w:val="0"/>
      <w:marTop w:val="0"/>
      <w:marBottom w:val="0"/>
      <w:divBdr>
        <w:top w:val="none" w:sz="0" w:space="0" w:color="auto"/>
        <w:left w:val="none" w:sz="0" w:space="0" w:color="auto"/>
        <w:bottom w:val="none" w:sz="0" w:space="0" w:color="auto"/>
        <w:right w:val="none" w:sz="0" w:space="0" w:color="auto"/>
      </w:divBdr>
    </w:div>
    <w:div w:id="154228693">
      <w:bodyDiv w:val="1"/>
      <w:marLeft w:val="0"/>
      <w:marRight w:val="0"/>
      <w:marTop w:val="0"/>
      <w:marBottom w:val="0"/>
      <w:divBdr>
        <w:top w:val="none" w:sz="0" w:space="0" w:color="auto"/>
        <w:left w:val="none" w:sz="0" w:space="0" w:color="auto"/>
        <w:bottom w:val="none" w:sz="0" w:space="0" w:color="auto"/>
        <w:right w:val="none" w:sz="0" w:space="0" w:color="auto"/>
      </w:divBdr>
    </w:div>
    <w:div w:id="227768976">
      <w:bodyDiv w:val="1"/>
      <w:marLeft w:val="0"/>
      <w:marRight w:val="0"/>
      <w:marTop w:val="0"/>
      <w:marBottom w:val="0"/>
      <w:divBdr>
        <w:top w:val="none" w:sz="0" w:space="0" w:color="auto"/>
        <w:left w:val="none" w:sz="0" w:space="0" w:color="auto"/>
        <w:bottom w:val="none" w:sz="0" w:space="0" w:color="auto"/>
        <w:right w:val="none" w:sz="0" w:space="0" w:color="auto"/>
      </w:divBdr>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254827592">
      <w:bodyDiv w:val="1"/>
      <w:marLeft w:val="0"/>
      <w:marRight w:val="0"/>
      <w:marTop w:val="0"/>
      <w:marBottom w:val="0"/>
      <w:divBdr>
        <w:top w:val="none" w:sz="0" w:space="0" w:color="auto"/>
        <w:left w:val="none" w:sz="0" w:space="0" w:color="auto"/>
        <w:bottom w:val="none" w:sz="0" w:space="0" w:color="auto"/>
        <w:right w:val="none" w:sz="0" w:space="0" w:color="auto"/>
      </w:divBdr>
    </w:div>
    <w:div w:id="276835655">
      <w:bodyDiv w:val="1"/>
      <w:marLeft w:val="0"/>
      <w:marRight w:val="0"/>
      <w:marTop w:val="0"/>
      <w:marBottom w:val="0"/>
      <w:divBdr>
        <w:top w:val="none" w:sz="0" w:space="0" w:color="auto"/>
        <w:left w:val="none" w:sz="0" w:space="0" w:color="auto"/>
        <w:bottom w:val="none" w:sz="0" w:space="0" w:color="auto"/>
        <w:right w:val="none" w:sz="0" w:space="0" w:color="auto"/>
      </w:divBdr>
    </w:div>
    <w:div w:id="278881072">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0563998">
      <w:bodyDiv w:val="1"/>
      <w:marLeft w:val="0"/>
      <w:marRight w:val="0"/>
      <w:marTop w:val="0"/>
      <w:marBottom w:val="0"/>
      <w:divBdr>
        <w:top w:val="none" w:sz="0" w:space="0" w:color="auto"/>
        <w:left w:val="none" w:sz="0" w:space="0" w:color="auto"/>
        <w:bottom w:val="none" w:sz="0" w:space="0" w:color="auto"/>
        <w:right w:val="none" w:sz="0" w:space="0" w:color="auto"/>
      </w:divBdr>
    </w:div>
    <w:div w:id="331104020">
      <w:bodyDiv w:val="1"/>
      <w:marLeft w:val="0"/>
      <w:marRight w:val="0"/>
      <w:marTop w:val="0"/>
      <w:marBottom w:val="0"/>
      <w:divBdr>
        <w:top w:val="none" w:sz="0" w:space="0" w:color="auto"/>
        <w:left w:val="none" w:sz="0" w:space="0" w:color="auto"/>
        <w:bottom w:val="none" w:sz="0" w:space="0" w:color="auto"/>
        <w:right w:val="none" w:sz="0" w:space="0" w:color="auto"/>
      </w:divBdr>
    </w:div>
    <w:div w:id="341858348">
      <w:bodyDiv w:val="1"/>
      <w:marLeft w:val="0"/>
      <w:marRight w:val="0"/>
      <w:marTop w:val="0"/>
      <w:marBottom w:val="0"/>
      <w:divBdr>
        <w:top w:val="none" w:sz="0" w:space="0" w:color="auto"/>
        <w:left w:val="none" w:sz="0" w:space="0" w:color="auto"/>
        <w:bottom w:val="none" w:sz="0" w:space="0" w:color="auto"/>
        <w:right w:val="none" w:sz="0" w:space="0" w:color="auto"/>
      </w:divBdr>
    </w:div>
    <w:div w:id="375544177">
      <w:bodyDiv w:val="1"/>
      <w:marLeft w:val="0"/>
      <w:marRight w:val="0"/>
      <w:marTop w:val="0"/>
      <w:marBottom w:val="0"/>
      <w:divBdr>
        <w:top w:val="none" w:sz="0" w:space="0" w:color="auto"/>
        <w:left w:val="none" w:sz="0" w:space="0" w:color="auto"/>
        <w:bottom w:val="none" w:sz="0" w:space="0" w:color="auto"/>
        <w:right w:val="none" w:sz="0" w:space="0" w:color="auto"/>
      </w:divBdr>
    </w:div>
    <w:div w:id="418913117">
      <w:bodyDiv w:val="1"/>
      <w:marLeft w:val="0"/>
      <w:marRight w:val="0"/>
      <w:marTop w:val="0"/>
      <w:marBottom w:val="0"/>
      <w:divBdr>
        <w:top w:val="none" w:sz="0" w:space="0" w:color="auto"/>
        <w:left w:val="none" w:sz="0" w:space="0" w:color="auto"/>
        <w:bottom w:val="none" w:sz="0" w:space="0" w:color="auto"/>
        <w:right w:val="none" w:sz="0" w:space="0" w:color="auto"/>
      </w:divBdr>
    </w:div>
    <w:div w:id="419916215">
      <w:bodyDiv w:val="1"/>
      <w:marLeft w:val="0"/>
      <w:marRight w:val="0"/>
      <w:marTop w:val="0"/>
      <w:marBottom w:val="0"/>
      <w:divBdr>
        <w:top w:val="none" w:sz="0" w:space="0" w:color="auto"/>
        <w:left w:val="none" w:sz="0" w:space="0" w:color="auto"/>
        <w:bottom w:val="none" w:sz="0" w:space="0" w:color="auto"/>
        <w:right w:val="none" w:sz="0" w:space="0" w:color="auto"/>
      </w:divBdr>
    </w:div>
    <w:div w:id="437677076">
      <w:bodyDiv w:val="1"/>
      <w:marLeft w:val="0"/>
      <w:marRight w:val="0"/>
      <w:marTop w:val="0"/>
      <w:marBottom w:val="0"/>
      <w:divBdr>
        <w:top w:val="none" w:sz="0" w:space="0" w:color="auto"/>
        <w:left w:val="none" w:sz="0" w:space="0" w:color="auto"/>
        <w:bottom w:val="none" w:sz="0" w:space="0" w:color="auto"/>
        <w:right w:val="none" w:sz="0" w:space="0" w:color="auto"/>
      </w:divBdr>
    </w:div>
    <w:div w:id="497501178">
      <w:bodyDiv w:val="1"/>
      <w:marLeft w:val="0"/>
      <w:marRight w:val="0"/>
      <w:marTop w:val="0"/>
      <w:marBottom w:val="0"/>
      <w:divBdr>
        <w:top w:val="none" w:sz="0" w:space="0" w:color="auto"/>
        <w:left w:val="none" w:sz="0" w:space="0" w:color="auto"/>
        <w:bottom w:val="none" w:sz="0" w:space="0" w:color="auto"/>
        <w:right w:val="none" w:sz="0" w:space="0" w:color="auto"/>
      </w:divBdr>
      <w:divsChild>
        <w:div w:id="220096882">
          <w:marLeft w:val="0"/>
          <w:marRight w:val="0"/>
          <w:marTop w:val="0"/>
          <w:marBottom w:val="0"/>
          <w:divBdr>
            <w:top w:val="none" w:sz="0" w:space="0" w:color="auto"/>
            <w:left w:val="none" w:sz="0" w:space="0" w:color="auto"/>
            <w:bottom w:val="none" w:sz="0" w:space="0" w:color="auto"/>
            <w:right w:val="none" w:sz="0" w:space="0" w:color="auto"/>
          </w:divBdr>
        </w:div>
        <w:div w:id="1597011842">
          <w:marLeft w:val="0"/>
          <w:marRight w:val="0"/>
          <w:marTop w:val="0"/>
          <w:marBottom w:val="0"/>
          <w:divBdr>
            <w:top w:val="none" w:sz="0" w:space="0" w:color="auto"/>
            <w:left w:val="none" w:sz="0" w:space="0" w:color="auto"/>
            <w:bottom w:val="none" w:sz="0" w:space="0" w:color="auto"/>
            <w:right w:val="none" w:sz="0" w:space="0" w:color="auto"/>
          </w:divBdr>
        </w:div>
        <w:div w:id="1884824083">
          <w:marLeft w:val="0"/>
          <w:marRight w:val="0"/>
          <w:marTop w:val="0"/>
          <w:marBottom w:val="0"/>
          <w:divBdr>
            <w:top w:val="none" w:sz="0" w:space="0" w:color="auto"/>
            <w:left w:val="none" w:sz="0" w:space="0" w:color="auto"/>
            <w:bottom w:val="none" w:sz="0" w:space="0" w:color="auto"/>
            <w:right w:val="none" w:sz="0" w:space="0" w:color="auto"/>
          </w:divBdr>
        </w:div>
        <w:div w:id="1156798144">
          <w:marLeft w:val="0"/>
          <w:marRight w:val="0"/>
          <w:marTop w:val="0"/>
          <w:marBottom w:val="0"/>
          <w:divBdr>
            <w:top w:val="none" w:sz="0" w:space="0" w:color="auto"/>
            <w:left w:val="none" w:sz="0" w:space="0" w:color="auto"/>
            <w:bottom w:val="none" w:sz="0" w:space="0" w:color="auto"/>
            <w:right w:val="none" w:sz="0" w:space="0" w:color="auto"/>
          </w:divBdr>
        </w:div>
        <w:div w:id="811678376">
          <w:marLeft w:val="0"/>
          <w:marRight w:val="0"/>
          <w:marTop w:val="0"/>
          <w:marBottom w:val="0"/>
          <w:divBdr>
            <w:top w:val="none" w:sz="0" w:space="0" w:color="auto"/>
            <w:left w:val="none" w:sz="0" w:space="0" w:color="auto"/>
            <w:bottom w:val="none" w:sz="0" w:space="0" w:color="auto"/>
            <w:right w:val="none" w:sz="0" w:space="0" w:color="auto"/>
          </w:divBdr>
        </w:div>
        <w:div w:id="1773667605">
          <w:marLeft w:val="0"/>
          <w:marRight w:val="0"/>
          <w:marTop w:val="0"/>
          <w:marBottom w:val="0"/>
          <w:divBdr>
            <w:top w:val="none" w:sz="0" w:space="0" w:color="auto"/>
            <w:left w:val="none" w:sz="0" w:space="0" w:color="auto"/>
            <w:bottom w:val="none" w:sz="0" w:space="0" w:color="auto"/>
            <w:right w:val="none" w:sz="0" w:space="0" w:color="auto"/>
          </w:divBdr>
        </w:div>
        <w:div w:id="2087266925">
          <w:marLeft w:val="0"/>
          <w:marRight w:val="0"/>
          <w:marTop w:val="0"/>
          <w:marBottom w:val="0"/>
          <w:divBdr>
            <w:top w:val="none" w:sz="0" w:space="0" w:color="auto"/>
            <w:left w:val="none" w:sz="0" w:space="0" w:color="auto"/>
            <w:bottom w:val="none" w:sz="0" w:space="0" w:color="auto"/>
            <w:right w:val="none" w:sz="0" w:space="0" w:color="auto"/>
          </w:divBdr>
        </w:div>
      </w:divsChild>
    </w:div>
    <w:div w:id="543055631">
      <w:bodyDiv w:val="1"/>
      <w:marLeft w:val="0"/>
      <w:marRight w:val="0"/>
      <w:marTop w:val="0"/>
      <w:marBottom w:val="0"/>
      <w:divBdr>
        <w:top w:val="none" w:sz="0" w:space="0" w:color="auto"/>
        <w:left w:val="none" w:sz="0" w:space="0" w:color="auto"/>
        <w:bottom w:val="none" w:sz="0" w:space="0" w:color="auto"/>
        <w:right w:val="none" w:sz="0" w:space="0" w:color="auto"/>
      </w:divBdr>
    </w:div>
    <w:div w:id="556742222">
      <w:bodyDiv w:val="1"/>
      <w:marLeft w:val="0"/>
      <w:marRight w:val="0"/>
      <w:marTop w:val="0"/>
      <w:marBottom w:val="0"/>
      <w:divBdr>
        <w:top w:val="none" w:sz="0" w:space="0" w:color="auto"/>
        <w:left w:val="none" w:sz="0" w:space="0" w:color="auto"/>
        <w:bottom w:val="none" w:sz="0" w:space="0" w:color="auto"/>
        <w:right w:val="none" w:sz="0" w:space="0" w:color="auto"/>
      </w:divBdr>
    </w:div>
    <w:div w:id="573779447">
      <w:bodyDiv w:val="1"/>
      <w:marLeft w:val="0"/>
      <w:marRight w:val="0"/>
      <w:marTop w:val="0"/>
      <w:marBottom w:val="0"/>
      <w:divBdr>
        <w:top w:val="none" w:sz="0" w:space="0" w:color="auto"/>
        <w:left w:val="none" w:sz="0" w:space="0" w:color="auto"/>
        <w:bottom w:val="none" w:sz="0" w:space="0" w:color="auto"/>
        <w:right w:val="none" w:sz="0" w:space="0" w:color="auto"/>
      </w:divBdr>
    </w:div>
    <w:div w:id="718749345">
      <w:bodyDiv w:val="1"/>
      <w:marLeft w:val="0"/>
      <w:marRight w:val="0"/>
      <w:marTop w:val="0"/>
      <w:marBottom w:val="0"/>
      <w:divBdr>
        <w:top w:val="none" w:sz="0" w:space="0" w:color="auto"/>
        <w:left w:val="none" w:sz="0" w:space="0" w:color="auto"/>
        <w:bottom w:val="none" w:sz="0" w:space="0" w:color="auto"/>
        <w:right w:val="none" w:sz="0" w:space="0" w:color="auto"/>
      </w:divBdr>
    </w:div>
    <w:div w:id="726532388">
      <w:bodyDiv w:val="1"/>
      <w:marLeft w:val="0"/>
      <w:marRight w:val="0"/>
      <w:marTop w:val="0"/>
      <w:marBottom w:val="0"/>
      <w:divBdr>
        <w:top w:val="none" w:sz="0" w:space="0" w:color="auto"/>
        <w:left w:val="none" w:sz="0" w:space="0" w:color="auto"/>
        <w:bottom w:val="none" w:sz="0" w:space="0" w:color="auto"/>
        <w:right w:val="none" w:sz="0" w:space="0" w:color="auto"/>
      </w:divBdr>
    </w:div>
    <w:div w:id="748573343">
      <w:bodyDiv w:val="1"/>
      <w:marLeft w:val="0"/>
      <w:marRight w:val="0"/>
      <w:marTop w:val="0"/>
      <w:marBottom w:val="0"/>
      <w:divBdr>
        <w:top w:val="none" w:sz="0" w:space="0" w:color="auto"/>
        <w:left w:val="none" w:sz="0" w:space="0" w:color="auto"/>
        <w:bottom w:val="none" w:sz="0" w:space="0" w:color="auto"/>
        <w:right w:val="none" w:sz="0" w:space="0" w:color="auto"/>
      </w:divBdr>
    </w:div>
    <w:div w:id="812018615">
      <w:bodyDiv w:val="1"/>
      <w:marLeft w:val="0"/>
      <w:marRight w:val="0"/>
      <w:marTop w:val="0"/>
      <w:marBottom w:val="0"/>
      <w:divBdr>
        <w:top w:val="none" w:sz="0" w:space="0" w:color="auto"/>
        <w:left w:val="none" w:sz="0" w:space="0" w:color="auto"/>
        <w:bottom w:val="none" w:sz="0" w:space="0" w:color="auto"/>
        <w:right w:val="none" w:sz="0" w:space="0" w:color="auto"/>
      </w:divBdr>
    </w:div>
    <w:div w:id="812138360">
      <w:bodyDiv w:val="1"/>
      <w:marLeft w:val="0"/>
      <w:marRight w:val="0"/>
      <w:marTop w:val="0"/>
      <w:marBottom w:val="0"/>
      <w:divBdr>
        <w:top w:val="none" w:sz="0" w:space="0" w:color="auto"/>
        <w:left w:val="none" w:sz="0" w:space="0" w:color="auto"/>
        <w:bottom w:val="none" w:sz="0" w:space="0" w:color="auto"/>
        <w:right w:val="none" w:sz="0" w:space="0" w:color="auto"/>
      </w:divBdr>
    </w:div>
    <w:div w:id="885071338">
      <w:bodyDiv w:val="1"/>
      <w:marLeft w:val="0"/>
      <w:marRight w:val="0"/>
      <w:marTop w:val="0"/>
      <w:marBottom w:val="0"/>
      <w:divBdr>
        <w:top w:val="none" w:sz="0" w:space="0" w:color="auto"/>
        <w:left w:val="none" w:sz="0" w:space="0" w:color="auto"/>
        <w:bottom w:val="none" w:sz="0" w:space="0" w:color="auto"/>
        <w:right w:val="none" w:sz="0" w:space="0" w:color="auto"/>
      </w:divBdr>
    </w:div>
    <w:div w:id="888686230">
      <w:bodyDiv w:val="1"/>
      <w:marLeft w:val="0"/>
      <w:marRight w:val="0"/>
      <w:marTop w:val="0"/>
      <w:marBottom w:val="0"/>
      <w:divBdr>
        <w:top w:val="none" w:sz="0" w:space="0" w:color="auto"/>
        <w:left w:val="none" w:sz="0" w:space="0" w:color="auto"/>
        <w:bottom w:val="none" w:sz="0" w:space="0" w:color="auto"/>
        <w:right w:val="none" w:sz="0" w:space="0" w:color="auto"/>
      </w:divBdr>
    </w:div>
    <w:div w:id="896092230">
      <w:bodyDiv w:val="1"/>
      <w:marLeft w:val="0"/>
      <w:marRight w:val="0"/>
      <w:marTop w:val="0"/>
      <w:marBottom w:val="0"/>
      <w:divBdr>
        <w:top w:val="none" w:sz="0" w:space="0" w:color="auto"/>
        <w:left w:val="none" w:sz="0" w:space="0" w:color="auto"/>
        <w:bottom w:val="none" w:sz="0" w:space="0" w:color="auto"/>
        <w:right w:val="none" w:sz="0" w:space="0" w:color="auto"/>
      </w:divBdr>
    </w:div>
    <w:div w:id="927035584">
      <w:bodyDiv w:val="1"/>
      <w:marLeft w:val="0"/>
      <w:marRight w:val="0"/>
      <w:marTop w:val="0"/>
      <w:marBottom w:val="0"/>
      <w:divBdr>
        <w:top w:val="none" w:sz="0" w:space="0" w:color="auto"/>
        <w:left w:val="none" w:sz="0" w:space="0" w:color="auto"/>
        <w:bottom w:val="none" w:sz="0" w:space="0" w:color="auto"/>
        <w:right w:val="none" w:sz="0" w:space="0" w:color="auto"/>
      </w:divBdr>
    </w:div>
    <w:div w:id="950551526">
      <w:bodyDiv w:val="1"/>
      <w:marLeft w:val="0"/>
      <w:marRight w:val="0"/>
      <w:marTop w:val="0"/>
      <w:marBottom w:val="0"/>
      <w:divBdr>
        <w:top w:val="none" w:sz="0" w:space="0" w:color="auto"/>
        <w:left w:val="none" w:sz="0" w:space="0" w:color="auto"/>
        <w:bottom w:val="none" w:sz="0" w:space="0" w:color="auto"/>
        <w:right w:val="none" w:sz="0" w:space="0" w:color="auto"/>
      </w:divBdr>
    </w:div>
    <w:div w:id="1067068549">
      <w:bodyDiv w:val="1"/>
      <w:marLeft w:val="0"/>
      <w:marRight w:val="0"/>
      <w:marTop w:val="0"/>
      <w:marBottom w:val="0"/>
      <w:divBdr>
        <w:top w:val="none" w:sz="0" w:space="0" w:color="auto"/>
        <w:left w:val="none" w:sz="0" w:space="0" w:color="auto"/>
        <w:bottom w:val="none" w:sz="0" w:space="0" w:color="auto"/>
        <w:right w:val="none" w:sz="0" w:space="0" w:color="auto"/>
      </w:divBdr>
    </w:div>
    <w:div w:id="1081683094">
      <w:bodyDiv w:val="1"/>
      <w:marLeft w:val="0"/>
      <w:marRight w:val="0"/>
      <w:marTop w:val="0"/>
      <w:marBottom w:val="0"/>
      <w:divBdr>
        <w:top w:val="none" w:sz="0" w:space="0" w:color="auto"/>
        <w:left w:val="none" w:sz="0" w:space="0" w:color="auto"/>
        <w:bottom w:val="none" w:sz="0" w:space="0" w:color="auto"/>
        <w:right w:val="none" w:sz="0" w:space="0" w:color="auto"/>
      </w:divBdr>
    </w:div>
    <w:div w:id="1125081812">
      <w:bodyDiv w:val="1"/>
      <w:marLeft w:val="0"/>
      <w:marRight w:val="0"/>
      <w:marTop w:val="0"/>
      <w:marBottom w:val="0"/>
      <w:divBdr>
        <w:top w:val="none" w:sz="0" w:space="0" w:color="auto"/>
        <w:left w:val="none" w:sz="0" w:space="0" w:color="auto"/>
        <w:bottom w:val="none" w:sz="0" w:space="0" w:color="auto"/>
        <w:right w:val="none" w:sz="0" w:space="0" w:color="auto"/>
      </w:divBdr>
    </w:div>
    <w:div w:id="1136947442">
      <w:bodyDiv w:val="1"/>
      <w:marLeft w:val="0"/>
      <w:marRight w:val="0"/>
      <w:marTop w:val="0"/>
      <w:marBottom w:val="0"/>
      <w:divBdr>
        <w:top w:val="none" w:sz="0" w:space="0" w:color="auto"/>
        <w:left w:val="none" w:sz="0" w:space="0" w:color="auto"/>
        <w:bottom w:val="none" w:sz="0" w:space="0" w:color="auto"/>
        <w:right w:val="none" w:sz="0" w:space="0" w:color="auto"/>
      </w:divBdr>
    </w:div>
    <w:div w:id="1184826268">
      <w:bodyDiv w:val="1"/>
      <w:marLeft w:val="0"/>
      <w:marRight w:val="0"/>
      <w:marTop w:val="0"/>
      <w:marBottom w:val="0"/>
      <w:divBdr>
        <w:top w:val="none" w:sz="0" w:space="0" w:color="auto"/>
        <w:left w:val="none" w:sz="0" w:space="0" w:color="auto"/>
        <w:bottom w:val="none" w:sz="0" w:space="0" w:color="auto"/>
        <w:right w:val="none" w:sz="0" w:space="0" w:color="auto"/>
      </w:divBdr>
      <w:divsChild>
        <w:div w:id="234631852">
          <w:marLeft w:val="0"/>
          <w:marRight w:val="0"/>
          <w:marTop w:val="0"/>
          <w:marBottom w:val="135"/>
          <w:divBdr>
            <w:top w:val="none" w:sz="0" w:space="0" w:color="auto"/>
            <w:left w:val="none" w:sz="0" w:space="0" w:color="auto"/>
            <w:bottom w:val="none" w:sz="0" w:space="0" w:color="auto"/>
            <w:right w:val="none" w:sz="0" w:space="0" w:color="auto"/>
          </w:divBdr>
          <w:divsChild>
            <w:div w:id="424423041">
              <w:marLeft w:val="0"/>
              <w:marRight w:val="0"/>
              <w:marTop w:val="0"/>
              <w:marBottom w:val="0"/>
              <w:divBdr>
                <w:top w:val="none" w:sz="0" w:space="0" w:color="auto"/>
                <w:left w:val="none" w:sz="0" w:space="0" w:color="auto"/>
                <w:bottom w:val="none" w:sz="0" w:space="0" w:color="auto"/>
                <w:right w:val="none" w:sz="0" w:space="0" w:color="auto"/>
              </w:divBdr>
              <w:divsChild>
                <w:div w:id="11194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1624">
          <w:marLeft w:val="0"/>
          <w:marRight w:val="0"/>
          <w:marTop w:val="0"/>
          <w:marBottom w:val="0"/>
          <w:divBdr>
            <w:top w:val="none" w:sz="0" w:space="0" w:color="auto"/>
            <w:left w:val="none" w:sz="0" w:space="0" w:color="auto"/>
            <w:bottom w:val="none" w:sz="0" w:space="0" w:color="auto"/>
            <w:right w:val="none" w:sz="0" w:space="0" w:color="auto"/>
          </w:divBdr>
          <w:divsChild>
            <w:div w:id="761803719">
              <w:marLeft w:val="0"/>
              <w:marRight w:val="0"/>
              <w:marTop w:val="0"/>
              <w:marBottom w:val="0"/>
              <w:divBdr>
                <w:top w:val="none" w:sz="0" w:space="0" w:color="auto"/>
                <w:left w:val="none" w:sz="0" w:space="0" w:color="auto"/>
                <w:bottom w:val="none" w:sz="0" w:space="0" w:color="auto"/>
                <w:right w:val="none" w:sz="0" w:space="0" w:color="auto"/>
              </w:divBdr>
              <w:divsChild>
                <w:div w:id="2146727970">
                  <w:marLeft w:val="0"/>
                  <w:marRight w:val="0"/>
                  <w:marTop w:val="0"/>
                  <w:marBottom w:val="60"/>
                  <w:divBdr>
                    <w:top w:val="none" w:sz="0" w:space="0" w:color="auto"/>
                    <w:left w:val="none" w:sz="0" w:space="0" w:color="auto"/>
                    <w:bottom w:val="none" w:sz="0" w:space="0" w:color="auto"/>
                    <w:right w:val="none" w:sz="0" w:space="0" w:color="auto"/>
                  </w:divBdr>
                  <w:divsChild>
                    <w:div w:id="1548444235">
                      <w:marLeft w:val="0"/>
                      <w:marRight w:val="0"/>
                      <w:marTop w:val="0"/>
                      <w:marBottom w:val="0"/>
                      <w:divBdr>
                        <w:top w:val="none" w:sz="0" w:space="0" w:color="auto"/>
                        <w:left w:val="none" w:sz="0" w:space="0" w:color="auto"/>
                        <w:bottom w:val="none" w:sz="0" w:space="0" w:color="auto"/>
                        <w:right w:val="none" w:sz="0" w:space="0" w:color="auto"/>
                      </w:divBdr>
                      <w:divsChild>
                        <w:div w:id="1658608298">
                          <w:marLeft w:val="0"/>
                          <w:marRight w:val="0"/>
                          <w:marTop w:val="0"/>
                          <w:marBottom w:val="0"/>
                          <w:divBdr>
                            <w:top w:val="none" w:sz="0" w:space="0" w:color="auto"/>
                            <w:left w:val="none" w:sz="0" w:space="0" w:color="auto"/>
                            <w:bottom w:val="none" w:sz="0" w:space="0" w:color="auto"/>
                            <w:right w:val="none" w:sz="0" w:space="0" w:color="auto"/>
                          </w:divBdr>
                          <w:divsChild>
                            <w:div w:id="811867474">
                              <w:marLeft w:val="0"/>
                              <w:marRight w:val="0"/>
                              <w:marTop w:val="0"/>
                              <w:marBottom w:val="30"/>
                              <w:divBdr>
                                <w:top w:val="none" w:sz="0" w:space="0" w:color="auto"/>
                                <w:left w:val="none" w:sz="0" w:space="0" w:color="auto"/>
                                <w:bottom w:val="none" w:sz="0" w:space="0" w:color="auto"/>
                                <w:right w:val="none" w:sz="0" w:space="0" w:color="auto"/>
                              </w:divBdr>
                              <w:divsChild>
                                <w:div w:id="1553231941">
                                  <w:marLeft w:val="0"/>
                                  <w:marRight w:val="0"/>
                                  <w:marTop w:val="0"/>
                                  <w:marBottom w:val="0"/>
                                  <w:divBdr>
                                    <w:top w:val="none" w:sz="0" w:space="0" w:color="auto"/>
                                    <w:left w:val="none" w:sz="0" w:space="0" w:color="auto"/>
                                    <w:bottom w:val="none" w:sz="0" w:space="0" w:color="auto"/>
                                    <w:right w:val="none" w:sz="0" w:space="0" w:color="auto"/>
                                  </w:divBdr>
                                  <w:divsChild>
                                    <w:div w:id="1719353372">
                                      <w:marLeft w:val="0"/>
                                      <w:marRight w:val="0"/>
                                      <w:marTop w:val="0"/>
                                      <w:marBottom w:val="0"/>
                                      <w:divBdr>
                                        <w:top w:val="none" w:sz="0" w:space="0" w:color="auto"/>
                                        <w:left w:val="none" w:sz="0" w:space="0" w:color="auto"/>
                                        <w:bottom w:val="none" w:sz="0" w:space="0" w:color="auto"/>
                                        <w:right w:val="none" w:sz="0" w:space="0" w:color="auto"/>
                                      </w:divBdr>
                                      <w:divsChild>
                                        <w:div w:id="1211920735">
                                          <w:marLeft w:val="0"/>
                                          <w:marRight w:val="0"/>
                                          <w:marTop w:val="0"/>
                                          <w:marBottom w:val="0"/>
                                          <w:divBdr>
                                            <w:top w:val="none" w:sz="0" w:space="0" w:color="auto"/>
                                            <w:left w:val="none" w:sz="0" w:space="0" w:color="auto"/>
                                            <w:bottom w:val="none" w:sz="0" w:space="0" w:color="auto"/>
                                            <w:right w:val="none" w:sz="0" w:space="0" w:color="auto"/>
                                          </w:divBdr>
                                          <w:divsChild>
                                            <w:div w:id="1472987785">
                                              <w:marLeft w:val="0"/>
                                              <w:marRight w:val="150"/>
                                              <w:marTop w:val="150"/>
                                              <w:marBottom w:val="0"/>
                                              <w:divBdr>
                                                <w:top w:val="none" w:sz="0" w:space="0" w:color="auto"/>
                                                <w:left w:val="none" w:sz="0" w:space="0" w:color="auto"/>
                                                <w:bottom w:val="none" w:sz="0" w:space="0" w:color="auto"/>
                                                <w:right w:val="none" w:sz="0" w:space="0" w:color="auto"/>
                                              </w:divBdr>
                                              <w:divsChild>
                                                <w:div w:id="557788122">
                                                  <w:marLeft w:val="0"/>
                                                  <w:marRight w:val="0"/>
                                                  <w:marTop w:val="0"/>
                                                  <w:marBottom w:val="0"/>
                                                  <w:divBdr>
                                                    <w:top w:val="none" w:sz="0" w:space="0" w:color="auto"/>
                                                    <w:left w:val="none" w:sz="0" w:space="0" w:color="auto"/>
                                                    <w:bottom w:val="none" w:sz="0" w:space="0" w:color="auto"/>
                                                    <w:right w:val="none" w:sz="0" w:space="0" w:color="auto"/>
                                                  </w:divBdr>
                                                  <w:divsChild>
                                                    <w:div w:id="1247224415">
                                                      <w:marLeft w:val="0"/>
                                                      <w:marRight w:val="0"/>
                                                      <w:marTop w:val="0"/>
                                                      <w:marBottom w:val="0"/>
                                                      <w:divBdr>
                                                        <w:top w:val="none" w:sz="0" w:space="0" w:color="auto"/>
                                                        <w:left w:val="none" w:sz="0" w:space="0" w:color="auto"/>
                                                        <w:bottom w:val="none" w:sz="0" w:space="0" w:color="auto"/>
                                                        <w:right w:val="none" w:sz="0" w:space="0" w:color="auto"/>
                                                      </w:divBdr>
                                                      <w:divsChild>
                                                        <w:div w:id="1526166077">
                                                          <w:marLeft w:val="0"/>
                                                          <w:marRight w:val="0"/>
                                                          <w:marTop w:val="0"/>
                                                          <w:marBottom w:val="0"/>
                                                          <w:divBdr>
                                                            <w:top w:val="none" w:sz="0" w:space="0" w:color="auto"/>
                                                            <w:left w:val="none" w:sz="0" w:space="0" w:color="auto"/>
                                                            <w:bottom w:val="none" w:sz="0" w:space="0" w:color="auto"/>
                                                            <w:right w:val="none" w:sz="0" w:space="0" w:color="auto"/>
                                                          </w:divBdr>
                                                          <w:divsChild>
                                                            <w:div w:id="3161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647123">
                                      <w:marLeft w:val="0"/>
                                      <w:marRight w:val="0"/>
                                      <w:marTop w:val="0"/>
                                      <w:marBottom w:val="0"/>
                                      <w:divBdr>
                                        <w:top w:val="none" w:sz="0" w:space="0" w:color="auto"/>
                                        <w:left w:val="none" w:sz="0" w:space="0" w:color="auto"/>
                                        <w:bottom w:val="none" w:sz="0" w:space="0" w:color="auto"/>
                                        <w:right w:val="none" w:sz="0" w:space="0" w:color="auto"/>
                                      </w:divBdr>
                                      <w:divsChild>
                                        <w:div w:id="149253957">
                                          <w:marLeft w:val="0"/>
                                          <w:marRight w:val="0"/>
                                          <w:marTop w:val="0"/>
                                          <w:marBottom w:val="0"/>
                                          <w:divBdr>
                                            <w:top w:val="none" w:sz="0" w:space="0" w:color="auto"/>
                                            <w:left w:val="none" w:sz="0" w:space="0" w:color="auto"/>
                                            <w:bottom w:val="none" w:sz="0" w:space="0" w:color="auto"/>
                                            <w:right w:val="none" w:sz="0" w:space="0" w:color="auto"/>
                                          </w:divBdr>
                                          <w:divsChild>
                                            <w:div w:id="937252827">
                                              <w:marLeft w:val="0"/>
                                              <w:marRight w:val="0"/>
                                              <w:marTop w:val="0"/>
                                              <w:marBottom w:val="0"/>
                                              <w:divBdr>
                                                <w:top w:val="none" w:sz="0" w:space="0" w:color="auto"/>
                                                <w:left w:val="none" w:sz="0" w:space="0" w:color="auto"/>
                                                <w:bottom w:val="none" w:sz="0" w:space="0" w:color="auto"/>
                                                <w:right w:val="none" w:sz="0" w:space="0" w:color="auto"/>
                                              </w:divBdr>
                                              <w:divsChild>
                                                <w:div w:id="203644122">
                                                  <w:marLeft w:val="0"/>
                                                  <w:marRight w:val="0"/>
                                                  <w:marTop w:val="0"/>
                                                  <w:marBottom w:val="0"/>
                                                  <w:divBdr>
                                                    <w:top w:val="none" w:sz="0" w:space="0" w:color="auto"/>
                                                    <w:left w:val="none" w:sz="0" w:space="0" w:color="auto"/>
                                                    <w:bottom w:val="none" w:sz="0" w:space="0" w:color="auto"/>
                                                    <w:right w:val="none" w:sz="0" w:space="0" w:color="auto"/>
                                                  </w:divBdr>
                                                  <w:divsChild>
                                                    <w:div w:id="1174878029">
                                                      <w:marLeft w:val="0"/>
                                                      <w:marRight w:val="0"/>
                                                      <w:marTop w:val="0"/>
                                                      <w:marBottom w:val="0"/>
                                                      <w:divBdr>
                                                        <w:top w:val="none" w:sz="0" w:space="0" w:color="auto"/>
                                                        <w:left w:val="none" w:sz="0" w:space="0" w:color="auto"/>
                                                        <w:bottom w:val="none" w:sz="0" w:space="0" w:color="auto"/>
                                                        <w:right w:val="none" w:sz="0" w:space="0" w:color="auto"/>
                                                      </w:divBdr>
                                                      <w:divsChild>
                                                        <w:div w:id="1836453864">
                                                          <w:marLeft w:val="0"/>
                                                          <w:marRight w:val="0"/>
                                                          <w:marTop w:val="0"/>
                                                          <w:marBottom w:val="75"/>
                                                          <w:divBdr>
                                                            <w:top w:val="none" w:sz="0" w:space="0" w:color="auto"/>
                                                            <w:left w:val="none" w:sz="0" w:space="0" w:color="auto"/>
                                                            <w:bottom w:val="none" w:sz="0" w:space="0" w:color="auto"/>
                                                            <w:right w:val="none" w:sz="0" w:space="0" w:color="auto"/>
                                                          </w:divBdr>
                                                          <w:divsChild>
                                                            <w:div w:id="43609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658402">
                                          <w:marLeft w:val="0"/>
                                          <w:marRight w:val="0"/>
                                          <w:marTop w:val="0"/>
                                          <w:marBottom w:val="0"/>
                                          <w:divBdr>
                                            <w:top w:val="none" w:sz="0" w:space="0" w:color="auto"/>
                                            <w:left w:val="none" w:sz="0" w:space="0" w:color="auto"/>
                                            <w:bottom w:val="none" w:sz="0" w:space="0" w:color="auto"/>
                                            <w:right w:val="none" w:sz="0" w:space="0" w:color="auto"/>
                                          </w:divBdr>
                                          <w:divsChild>
                                            <w:div w:id="1181091551">
                                              <w:marLeft w:val="0"/>
                                              <w:marRight w:val="0"/>
                                              <w:marTop w:val="0"/>
                                              <w:marBottom w:val="0"/>
                                              <w:divBdr>
                                                <w:top w:val="none" w:sz="0" w:space="0" w:color="auto"/>
                                                <w:left w:val="none" w:sz="0" w:space="0" w:color="auto"/>
                                                <w:bottom w:val="none" w:sz="0" w:space="0" w:color="auto"/>
                                                <w:right w:val="none" w:sz="0" w:space="0" w:color="auto"/>
                                              </w:divBdr>
                                              <w:divsChild>
                                                <w:div w:id="134902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5077">
                                          <w:marLeft w:val="0"/>
                                          <w:marRight w:val="0"/>
                                          <w:marTop w:val="0"/>
                                          <w:marBottom w:val="0"/>
                                          <w:divBdr>
                                            <w:top w:val="none" w:sz="0" w:space="0" w:color="auto"/>
                                            <w:left w:val="none" w:sz="0" w:space="0" w:color="auto"/>
                                            <w:bottom w:val="none" w:sz="0" w:space="0" w:color="auto"/>
                                            <w:right w:val="none" w:sz="0" w:space="0" w:color="auto"/>
                                          </w:divBdr>
                                          <w:divsChild>
                                            <w:div w:id="1017005479">
                                              <w:marLeft w:val="0"/>
                                              <w:marRight w:val="0"/>
                                              <w:marTop w:val="0"/>
                                              <w:marBottom w:val="0"/>
                                              <w:divBdr>
                                                <w:top w:val="none" w:sz="0" w:space="0" w:color="auto"/>
                                                <w:left w:val="none" w:sz="0" w:space="0" w:color="auto"/>
                                                <w:bottom w:val="none" w:sz="0" w:space="0" w:color="auto"/>
                                                <w:right w:val="none" w:sz="0" w:space="0" w:color="auto"/>
                                              </w:divBdr>
                                              <w:divsChild>
                                                <w:div w:id="1536457340">
                                                  <w:marLeft w:val="0"/>
                                                  <w:marRight w:val="0"/>
                                                  <w:marTop w:val="0"/>
                                                  <w:marBottom w:val="0"/>
                                                  <w:divBdr>
                                                    <w:top w:val="none" w:sz="0" w:space="0" w:color="auto"/>
                                                    <w:left w:val="none" w:sz="0" w:space="0" w:color="auto"/>
                                                    <w:bottom w:val="none" w:sz="0" w:space="0" w:color="auto"/>
                                                    <w:right w:val="none" w:sz="0" w:space="0" w:color="auto"/>
                                                  </w:divBdr>
                                                  <w:divsChild>
                                                    <w:div w:id="2046710802">
                                                      <w:marLeft w:val="0"/>
                                                      <w:marRight w:val="0"/>
                                                      <w:marTop w:val="0"/>
                                                      <w:marBottom w:val="0"/>
                                                      <w:divBdr>
                                                        <w:top w:val="none" w:sz="0" w:space="0" w:color="auto"/>
                                                        <w:left w:val="none" w:sz="0" w:space="0" w:color="auto"/>
                                                        <w:bottom w:val="none" w:sz="0" w:space="0" w:color="auto"/>
                                                        <w:right w:val="none" w:sz="0" w:space="0" w:color="auto"/>
                                                      </w:divBdr>
                                                    </w:div>
                                                  </w:divsChild>
                                                </w:div>
                                                <w:div w:id="1852841240">
                                                  <w:marLeft w:val="0"/>
                                                  <w:marRight w:val="0"/>
                                                  <w:marTop w:val="0"/>
                                                  <w:marBottom w:val="0"/>
                                                  <w:divBdr>
                                                    <w:top w:val="none" w:sz="0" w:space="0" w:color="auto"/>
                                                    <w:left w:val="none" w:sz="0" w:space="0" w:color="auto"/>
                                                    <w:bottom w:val="none" w:sz="0" w:space="0" w:color="auto"/>
                                                    <w:right w:val="none" w:sz="0" w:space="0" w:color="auto"/>
                                                  </w:divBdr>
                                                  <w:divsChild>
                                                    <w:div w:id="588151062">
                                                      <w:marLeft w:val="0"/>
                                                      <w:marRight w:val="0"/>
                                                      <w:marTop w:val="0"/>
                                                      <w:marBottom w:val="0"/>
                                                      <w:divBdr>
                                                        <w:top w:val="none" w:sz="0" w:space="0" w:color="auto"/>
                                                        <w:left w:val="none" w:sz="0" w:space="0" w:color="auto"/>
                                                        <w:bottom w:val="none" w:sz="0" w:space="0" w:color="auto"/>
                                                        <w:right w:val="none" w:sz="0" w:space="0" w:color="auto"/>
                                                      </w:divBdr>
                                                      <w:divsChild>
                                                        <w:div w:id="645090821">
                                                          <w:marLeft w:val="0"/>
                                                          <w:marRight w:val="0"/>
                                                          <w:marTop w:val="0"/>
                                                          <w:marBottom w:val="0"/>
                                                          <w:divBdr>
                                                            <w:top w:val="none" w:sz="0" w:space="0" w:color="auto"/>
                                                            <w:left w:val="none" w:sz="0" w:space="0" w:color="auto"/>
                                                            <w:bottom w:val="none" w:sz="0" w:space="0" w:color="auto"/>
                                                            <w:right w:val="none" w:sz="0" w:space="0" w:color="auto"/>
                                                          </w:divBdr>
                                                          <w:divsChild>
                                                            <w:div w:id="350379743">
                                                              <w:marLeft w:val="0"/>
                                                              <w:marRight w:val="0"/>
                                                              <w:marTop w:val="0"/>
                                                              <w:marBottom w:val="0"/>
                                                              <w:divBdr>
                                                                <w:top w:val="none" w:sz="0" w:space="0" w:color="auto"/>
                                                                <w:left w:val="none" w:sz="0" w:space="0" w:color="auto"/>
                                                                <w:bottom w:val="none" w:sz="0" w:space="0" w:color="auto"/>
                                                                <w:right w:val="none" w:sz="0" w:space="0" w:color="auto"/>
                                                              </w:divBdr>
                                                              <w:divsChild>
                                                                <w:div w:id="973174232">
                                                                  <w:marLeft w:val="0"/>
                                                                  <w:marRight w:val="0"/>
                                                                  <w:marTop w:val="0"/>
                                                                  <w:marBottom w:val="0"/>
                                                                  <w:divBdr>
                                                                    <w:top w:val="none" w:sz="0" w:space="0" w:color="auto"/>
                                                                    <w:left w:val="none" w:sz="0" w:space="0" w:color="auto"/>
                                                                    <w:bottom w:val="none" w:sz="0" w:space="0" w:color="auto"/>
                                                                    <w:right w:val="none" w:sz="0" w:space="0" w:color="auto"/>
                                                                  </w:divBdr>
                                                                  <w:divsChild>
                                                                    <w:div w:id="1853300436">
                                                                      <w:marLeft w:val="0"/>
                                                                      <w:marRight w:val="0"/>
                                                                      <w:marTop w:val="0"/>
                                                                      <w:marBottom w:val="0"/>
                                                                      <w:divBdr>
                                                                        <w:top w:val="none" w:sz="0" w:space="0" w:color="auto"/>
                                                                        <w:left w:val="none" w:sz="0" w:space="0" w:color="auto"/>
                                                                        <w:bottom w:val="none" w:sz="0" w:space="0" w:color="auto"/>
                                                                        <w:right w:val="none" w:sz="0" w:space="0" w:color="auto"/>
                                                                      </w:divBdr>
                                                                      <w:divsChild>
                                                                        <w:div w:id="142698393">
                                                                          <w:marLeft w:val="0"/>
                                                                          <w:marRight w:val="0"/>
                                                                          <w:marTop w:val="0"/>
                                                                          <w:marBottom w:val="0"/>
                                                                          <w:divBdr>
                                                                            <w:top w:val="none" w:sz="0" w:space="0" w:color="auto"/>
                                                                            <w:left w:val="none" w:sz="0" w:space="0" w:color="auto"/>
                                                                            <w:bottom w:val="none" w:sz="0" w:space="0" w:color="auto"/>
                                                                            <w:right w:val="none" w:sz="0" w:space="0" w:color="auto"/>
                                                                          </w:divBdr>
                                                                          <w:divsChild>
                                                                            <w:div w:id="15303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0223079">
                          <w:marLeft w:val="0"/>
                          <w:marRight w:val="0"/>
                          <w:marTop w:val="0"/>
                          <w:marBottom w:val="0"/>
                          <w:divBdr>
                            <w:top w:val="none" w:sz="0" w:space="0" w:color="auto"/>
                            <w:left w:val="none" w:sz="0" w:space="0" w:color="auto"/>
                            <w:bottom w:val="none" w:sz="0" w:space="0" w:color="auto"/>
                            <w:right w:val="none" w:sz="0" w:space="0" w:color="auto"/>
                          </w:divBdr>
                          <w:divsChild>
                            <w:div w:id="735011112">
                              <w:marLeft w:val="0"/>
                              <w:marRight w:val="0"/>
                              <w:marTop w:val="0"/>
                              <w:marBottom w:val="0"/>
                              <w:divBdr>
                                <w:top w:val="none" w:sz="0" w:space="0" w:color="auto"/>
                                <w:left w:val="none" w:sz="0" w:space="0" w:color="auto"/>
                                <w:bottom w:val="none" w:sz="0" w:space="0" w:color="auto"/>
                                <w:right w:val="none" w:sz="0" w:space="0" w:color="auto"/>
                              </w:divBdr>
                              <w:divsChild>
                                <w:div w:id="1796830858">
                                  <w:marLeft w:val="0"/>
                                  <w:marRight w:val="0"/>
                                  <w:marTop w:val="105"/>
                                  <w:marBottom w:val="0"/>
                                  <w:divBdr>
                                    <w:top w:val="none" w:sz="0" w:space="0" w:color="auto"/>
                                    <w:left w:val="none" w:sz="0" w:space="0" w:color="auto"/>
                                    <w:bottom w:val="none" w:sz="0" w:space="0" w:color="auto"/>
                                    <w:right w:val="none" w:sz="0" w:space="0" w:color="auto"/>
                                  </w:divBdr>
                                  <w:divsChild>
                                    <w:div w:id="1023750343">
                                      <w:marLeft w:val="0"/>
                                      <w:marRight w:val="0"/>
                                      <w:marTop w:val="0"/>
                                      <w:marBottom w:val="0"/>
                                      <w:divBdr>
                                        <w:top w:val="none" w:sz="0" w:space="0" w:color="auto"/>
                                        <w:left w:val="none" w:sz="0" w:space="0" w:color="auto"/>
                                        <w:bottom w:val="none" w:sz="0" w:space="0" w:color="auto"/>
                                        <w:right w:val="none" w:sz="0" w:space="0" w:color="auto"/>
                                      </w:divBdr>
                                      <w:divsChild>
                                        <w:div w:id="979845219">
                                          <w:marLeft w:val="0"/>
                                          <w:marRight w:val="0"/>
                                          <w:marTop w:val="0"/>
                                          <w:marBottom w:val="0"/>
                                          <w:divBdr>
                                            <w:top w:val="none" w:sz="0" w:space="0" w:color="auto"/>
                                            <w:left w:val="none" w:sz="0" w:space="0" w:color="auto"/>
                                            <w:bottom w:val="none" w:sz="0" w:space="0" w:color="auto"/>
                                            <w:right w:val="none" w:sz="0" w:space="0" w:color="auto"/>
                                          </w:divBdr>
                                          <w:divsChild>
                                            <w:div w:id="197208038">
                                              <w:marLeft w:val="0"/>
                                              <w:marRight w:val="0"/>
                                              <w:marTop w:val="0"/>
                                              <w:marBottom w:val="0"/>
                                              <w:divBdr>
                                                <w:top w:val="none" w:sz="0" w:space="0" w:color="auto"/>
                                                <w:left w:val="none" w:sz="0" w:space="0" w:color="auto"/>
                                                <w:bottom w:val="none" w:sz="0" w:space="0" w:color="auto"/>
                                                <w:right w:val="none" w:sz="0" w:space="0" w:color="auto"/>
                                              </w:divBdr>
                                              <w:divsChild>
                                                <w:div w:id="63769751">
                                                  <w:marLeft w:val="0"/>
                                                  <w:marRight w:val="0"/>
                                                  <w:marTop w:val="150"/>
                                                  <w:marBottom w:val="150"/>
                                                  <w:divBdr>
                                                    <w:top w:val="none" w:sz="0" w:space="0" w:color="auto"/>
                                                    <w:left w:val="none" w:sz="0" w:space="0" w:color="auto"/>
                                                    <w:bottom w:val="none" w:sz="0" w:space="0" w:color="auto"/>
                                                    <w:right w:val="none" w:sz="0" w:space="0" w:color="auto"/>
                                                  </w:divBdr>
                                                  <w:divsChild>
                                                    <w:div w:id="1855802954">
                                                      <w:marLeft w:val="0"/>
                                                      <w:marRight w:val="0"/>
                                                      <w:marTop w:val="0"/>
                                                      <w:marBottom w:val="0"/>
                                                      <w:divBdr>
                                                        <w:top w:val="none" w:sz="0" w:space="0" w:color="auto"/>
                                                        <w:left w:val="none" w:sz="0" w:space="0" w:color="auto"/>
                                                        <w:bottom w:val="none" w:sz="0" w:space="0" w:color="auto"/>
                                                        <w:right w:val="none" w:sz="0" w:space="0" w:color="auto"/>
                                                      </w:divBdr>
                                                      <w:divsChild>
                                                        <w:div w:id="639725912">
                                                          <w:marLeft w:val="300"/>
                                                          <w:marRight w:val="0"/>
                                                          <w:marTop w:val="0"/>
                                                          <w:marBottom w:val="0"/>
                                                          <w:divBdr>
                                                            <w:top w:val="none" w:sz="0" w:space="0" w:color="auto"/>
                                                            <w:left w:val="none" w:sz="0" w:space="0" w:color="auto"/>
                                                            <w:bottom w:val="none" w:sz="0" w:space="0" w:color="auto"/>
                                                            <w:right w:val="none" w:sz="0" w:space="0" w:color="auto"/>
                                                          </w:divBdr>
                                                          <w:divsChild>
                                                            <w:div w:id="11589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2744310">
                  <w:marLeft w:val="0"/>
                  <w:marRight w:val="0"/>
                  <w:marTop w:val="60"/>
                  <w:marBottom w:val="0"/>
                  <w:divBdr>
                    <w:top w:val="none" w:sz="0" w:space="0" w:color="auto"/>
                    <w:left w:val="none" w:sz="0" w:space="0" w:color="auto"/>
                    <w:bottom w:val="none" w:sz="0" w:space="0" w:color="auto"/>
                    <w:right w:val="none" w:sz="0" w:space="0" w:color="auto"/>
                  </w:divBdr>
                  <w:divsChild>
                    <w:div w:id="1804811957">
                      <w:marLeft w:val="0"/>
                      <w:marRight w:val="0"/>
                      <w:marTop w:val="0"/>
                      <w:marBottom w:val="0"/>
                      <w:divBdr>
                        <w:top w:val="none" w:sz="0" w:space="0" w:color="auto"/>
                        <w:left w:val="none" w:sz="0" w:space="0" w:color="auto"/>
                        <w:bottom w:val="none" w:sz="0" w:space="0" w:color="auto"/>
                        <w:right w:val="none" w:sz="0" w:space="0" w:color="auto"/>
                      </w:divBdr>
                      <w:divsChild>
                        <w:div w:id="1400133457">
                          <w:marLeft w:val="0"/>
                          <w:marRight w:val="0"/>
                          <w:marTop w:val="0"/>
                          <w:marBottom w:val="0"/>
                          <w:divBdr>
                            <w:top w:val="none" w:sz="0" w:space="0" w:color="auto"/>
                            <w:left w:val="none" w:sz="0" w:space="0" w:color="auto"/>
                            <w:bottom w:val="none" w:sz="0" w:space="0" w:color="auto"/>
                            <w:right w:val="none" w:sz="0" w:space="0" w:color="auto"/>
                          </w:divBdr>
                          <w:divsChild>
                            <w:div w:id="382484503">
                              <w:marLeft w:val="0"/>
                              <w:marRight w:val="0"/>
                              <w:marTop w:val="0"/>
                              <w:marBottom w:val="0"/>
                              <w:divBdr>
                                <w:top w:val="none" w:sz="0" w:space="0" w:color="auto"/>
                                <w:left w:val="none" w:sz="0" w:space="0" w:color="auto"/>
                                <w:bottom w:val="none" w:sz="0" w:space="0" w:color="auto"/>
                                <w:right w:val="none" w:sz="0" w:space="0" w:color="auto"/>
                              </w:divBdr>
                              <w:divsChild>
                                <w:div w:id="338124253">
                                  <w:marLeft w:val="0"/>
                                  <w:marRight w:val="0"/>
                                  <w:marTop w:val="0"/>
                                  <w:marBottom w:val="0"/>
                                  <w:divBdr>
                                    <w:top w:val="none" w:sz="0" w:space="0" w:color="auto"/>
                                    <w:left w:val="none" w:sz="0" w:space="0" w:color="auto"/>
                                    <w:bottom w:val="none" w:sz="0" w:space="0" w:color="auto"/>
                                    <w:right w:val="none" w:sz="0" w:space="0" w:color="auto"/>
                                  </w:divBdr>
                                  <w:divsChild>
                                    <w:div w:id="1990788577">
                                      <w:marLeft w:val="0"/>
                                      <w:marRight w:val="0"/>
                                      <w:marTop w:val="0"/>
                                      <w:marBottom w:val="0"/>
                                      <w:divBdr>
                                        <w:top w:val="none" w:sz="0" w:space="0" w:color="auto"/>
                                        <w:left w:val="none" w:sz="0" w:space="0" w:color="auto"/>
                                        <w:bottom w:val="none" w:sz="0" w:space="0" w:color="auto"/>
                                        <w:right w:val="none" w:sz="0" w:space="0" w:color="auto"/>
                                      </w:divBdr>
                                      <w:divsChild>
                                        <w:div w:id="1430274733">
                                          <w:marLeft w:val="0"/>
                                          <w:marRight w:val="0"/>
                                          <w:marTop w:val="0"/>
                                          <w:marBottom w:val="0"/>
                                          <w:divBdr>
                                            <w:top w:val="none" w:sz="0" w:space="0" w:color="auto"/>
                                            <w:left w:val="none" w:sz="0" w:space="0" w:color="auto"/>
                                            <w:bottom w:val="none" w:sz="0" w:space="0" w:color="auto"/>
                                            <w:right w:val="none" w:sz="0" w:space="0" w:color="auto"/>
                                          </w:divBdr>
                                          <w:divsChild>
                                            <w:div w:id="729307334">
                                              <w:marLeft w:val="0"/>
                                              <w:marRight w:val="0"/>
                                              <w:marTop w:val="0"/>
                                              <w:marBottom w:val="0"/>
                                              <w:divBdr>
                                                <w:top w:val="none" w:sz="0" w:space="0" w:color="auto"/>
                                                <w:left w:val="none" w:sz="0" w:space="0" w:color="auto"/>
                                                <w:bottom w:val="none" w:sz="0" w:space="0" w:color="auto"/>
                                                <w:right w:val="none" w:sz="0" w:space="0" w:color="auto"/>
                                              </w:divBdr>
                                              <w:divsChild>
                                                <w:div w:id="57019737">
                                                  <w:marLeft w:val="0"/>
                                                  <w:marRight w:val="0"/>
                                                  <w:marTop w:val="0"/>
                                                  <w:marBottom w:val="0"/>
                                                  <w:divBdr>
                                                    <w:top w:val="none" w:sz="0" w:space="0" w:color="auto"/>
                                                    <w:left w:val="none" w:sz="0" w:space="0" w:color="auto"/>
                                                    <w:bottom w:val="none" w:sz="0" w:space="0" w:color="auto"/>
                                                    <w:right w:val="none" w:sz="0" w:space="0" w:color="auto"/>
                                                  </w:divBdr>
                                                  <w:divsChild>
                                                    <w:div w:id="1441873274">
                                                      <w:marLeft w:val="0"/>
                                                      <w:marRight w:val="0"/>
                                                      <w:marTop w:val="0"/>
                                                      <w:marBottom w:val="0"/>
                                                      <w:divBdr>
                                                        <w:top w:val="none" w:sz="0" w:space="0" w:color="auto"/>
                                                        <w:left w:val="none" w:sz="0" w:space="0" w:color="auto"/>
                                                        <w:bottom w:val="none" w:sz="0" w:space="0" w:color="auto"/>
                                                        <w:right w:val="none" w:sz="0" w:space="0" w:color="auto"/>
                                                      </w:divBdr>
                                                      <w:divsChild>
                                                        <w:div w:id="786434309">
                                                          <w:marLeft w:val="0"/>
                                                          <w:marRight w:val="0"/>
                                                          <w:marTop w:val="0"/>
                                                          <w:marBottom w:val="0"/>
                                                          <w:divBdr>
                                                            <w:top w:val="none" w:sz="0" w:space="0" w:color="auto"/>
                                                            <w:left w:val="none" w:sz="0" w:space="0" w:color="auto"/>
                                                            <w:bottom w:val="none" w:sz="0" w:space="0" w:color="auto"/>
                                                            <w:right w:val="none" w:sz="0" w:space="0" w:color="auto"/>
                                                          </w:divBdr>
                                                          <w:divsChild>
                                                            <w:div w:id="1454053065">
                                                              <w:marLeft w:val="0"/>
                                                              <w:marRight w:val="0"/>
                                                              <w:marTop w:val="0"/>
                                                              <w:marBottom w:val="0"/>
                                                              <w:divBdr>
                                                                <w:top w:val="none" w:sz="0" w:space="0" w:color="auto"/>
                                                                <w:left w:val="none" w:sz="0" w:space="0" w:color="auto"/>
                                                                <w:bottom w:val="none" w:sz="0" w:space="0" w:color="auto"/>
                                                                <w:right w:val="none" w:sz="0" w:space="0" w:color="auto"/>
                                                              </w:divBdr>
                                                            </w:div>
                                                          </w:divsChild>
                                                        </w:div>
                                                        <w:div w:id="563834440">
                                                          <w:marLeft w:val="0"/>
                                                          <w:marRight w:val="0"/>
                                                          <w:marTop w:val="0"/>
                                                          <w:marBottom w:val="0"/>
                                                          <w:divBdr>
                                                            <w:top w:val="none" w:sz="0" w:space="0" w:color="auto"/>
                                                            <w:left w:val="none" w:sz="0" w:space="0" w:color="auto"/>
                                                            <w:bottom w:val="none" w:sz="0" w:space="0" w:color="auto"/>
                                                            <w:right w:val="none" w:sz="0" w:space="0" w:color="auto"/>
                                                          </w:divBdr>
                                                          <w:divsChild>
                                                            <w:div w:id="4845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9977615">
      <w:bodyDiv w:val="1"/>
      <w:marLeft w:val="0"/>
      <w:marRight w:val="0"/>
      <w:marTop w:val="0"/>
      <w:marBottom w:val="0"/>
      <w:divBdr>
        <w:top w:val="none" w:sz="0" w:space="0" w:color="auto"/>
        <w:left w:val="none" w:sz="0" w:space="0" w:color="auto"/>
        <w:bottom w:val="none" w:sz="0" w:space="0" w:color="auto"/>
        <w:right w:val="none" w:sz="0" w:space="0" w:color="auto"/>
      </w:divBdr>
    </w:div>
    <w:div w:id="1200974458">
      <w:bodyDiv w:val="1"/>
      <w:marLeft w:val="0"/>
      <w:marRight w:val="0"/>
      <w:marTop w:val="0"/>
      <w:marBottom w:val="0"/>
      <w:divBdr>
        <w:top w:val="none" w:sz="0" w:space="0" w:color="auto"/>
        <w:left w:val="none" w:sz="0" w:space="0" w:color="auto"/>
        <w:bottom w:val="none" w:sz="0" w:space="0" w:color="auto"/>
        <w:right w:val="none" w:sz="0" w:space="0" w:color="auto"/>
      </w:divBdr>
    </w:div>
    <w:div w:id="1321343996">
      <w:bodyDiv w:val="1"/>
      <w:marLeft w:val="0"/>
      <w:marRight w:val="0"/>
      <w:marTop w:val="0"/>
      <w:marBottom w:val="0"/>
      <w:divBdr>
        <w:top w:val="none" w:sz="0" w:space="0" w:color="auto"/>
        <w:left w:val="none" w:sz="0" w:space="0" w:color="auto"/>
        <w:bottom w:val="none" w:sz="0" w:space="0" w:color="auto"/>
        <w:right w:val="none" w:sz="0" w:space="0" w:color="auto"/>
      </w:divBdr>
    </w:div>
    <w:div w:id="1337732838">
      <w:bodyDiv w:val="1"/>
      <w:marLeft w:val="0"/>
      <w:marRight w:val="0"/>
      <w:marTop w:val="0"/>
      <w:marBottom w:val="0"/>
      <w:divBdr>
        <w:top w:val="none" w:sz="0" w:space="0" w:color="auto"/>
        <w:left w:val="none" w:sz="0" w:space="0" w:color="auto"/>
        <w:bottom w:val="none" w:sz="0" w:space="0" w:color="auto"/>
        <w:right w:val="none" w:sz="0" w:space="0" w:color="auto"/>
      </w:divBdr>
    </w:div>
    <w:div w:id="1346443015">
      <w:bodyDiv w:val="1"/>
      <w:marLeft w:val="0"/>
      <w:marRight w:val="0"/>
      <w:marTop w:val="0"/>
      <w:marBottom w:val="0"/>
      <w:divBdr>
        <w:top w:val="none" w:sz="0" w:space="0" w:color="auto"/>
        <w:left w:val="none" w:sz="0" w:space="0" w:color="auto"/>
        <w:bottom w:val="none" w:sz="0" w:space="0" w:color="auto"/>
        <w:right w:val="none" w:sz="0" w:space="0" w:color="auto"/>
      </w:divBdr>
    </w:div>
    <w:div w:id="1470711421">
      <w:bodyDiv w:val="1"/>
      <w:marLeft w:val="0"/>
      <w:marRight w:val="0"/>
      <w:marTop w:val="0"/>
      <w:marBottom w:val="0"/>
      <w:divBdr>
        <w:top w:val="none" w:sz="0" w:space="0" w:color="auto"/>
        <w:left w:val="none" w:sz="0" w:space="0" w:color="auto"/>
        <w:bottom w:val="none" w:sz="0" w:space="0" w:color="auto"/>
        <w:right w:val="none" w:sz="0" w:space="0" w:color="auto"/>
      </w:divBdr>
    </w:div>
    <w:div w:id="1507553235">
      <w:bodyDiv w:val="1"/>
      <w:marLeft w:val="0"/>
      <w:marRight w:val="0"/>
      <w:marTop w:val="0"/>
      <w:marBottom w:val="0"/>
      <w:divBdr>
        <w:top w:val="none" w:sz="0" w:space="0" w:color="auto"/>
        <w:left w:val="none" w:sz="0" w:space="0" w:color="auto"/>
        <w:bottom w:val="none" w:sz="0" w:space="0" w:color="auto"/>
        <w:right w:val="none" w:sz="0" w:space="0" w:color="auto"/>
      </w:divBdr>
    </w:div>
    <w:div w:id="1645113574">
      <w:bodyDiv w:val="1"/>
      <w:marLeft w:val="0"/>
      <w:marRight w:val="0"/>
      <w:marTop w:val="0"/>
      <w:marBottom w:val="0"/>
      <w:divBdr>
        <w:top w:val="none" w:sz="0" w:space="0" w:color="auto"/>
        <w:left w:val="none" w:sz="0" w:space="0" w:color="auto"/>
        <w:bottom w:val="none" w:sz="0" w:space="0" w:color="auto"/>
        <w:right w:val="none" w:sz="0" w:space="0" w:color="auto"/>
      </w:divBdr>
    </w:div>
    <w:div w:id="1667515967">
      <w:bodyDiv w:val="1"/>
      <w:marLeft w:val="0"/>
      <w:marRight w:val="0"/>
      <w:marTop w:val="0"/>
      <w:marBottom w:val="0"/>
      <w:divBdr>
        <w:top w:val="none" w:sz="0" w:space="0" w:color="auto"/>
        <w:left w:val="none" w:sz="0" w:space="0" w:color="auto"/>
        <w:bottom w:val="none" w:sz="0" w:space="0" w:color="auto"/>
        <w:right w:val="none" w:sz="0" w:space="0" w:color="auto"/>
      </w:divBdr>
    </w:div>
    <w:div w:id="1688942368">
      <w:bodyDiv w:val="1"/>
      <w:marLeft w:val="0"/>
      <w:marRight w:val="0"/>
      <w:marTop w:val="0"/>
      <w:marBottom w:val="0"/>
      <w:divBdr>
        <w:top w:val="none" w:sz="0" w:space="0" w:color="auto"/>
        <w:left w:val="none" w:sz="0" w:space="0" w:color="auto"/>
        <w:bottom w:val="none" w:sz="0" w:space="0" w:color="auto"/>
        <w:right w:val="none" w:sz="0" w:space="0" w:color="auto"/>
      </w:divBdr>
    </w:div>
    <w:div w:id="1717503093">
      <w:bodyDiv w:val="1"/>
      <w:marLeft w:val="0"/>
      <w:marRight w:val="0"/>
      <w:marTop w:val="0"/>
      <w:marBottom w:val="0"/>
      <w:divBdr>
        <w:top w:val="none" w:sz="0" w:space="0" w:color="auto"/>
        <w:left w:val="none" w:sz="0" w:space="0" w:color="auto"/>
        <w:bottom w:val="none" w:sz="0" w:space="0" w:color="auto"/>
        <w:right w:val="none" w:sz="0" w:space="0" w:color="auto"/>
      </w:divBdr>
    </w:div>
    <w:div w:id="1721903832">
      <w:bodyDiv w:val="1"/>
      <w:marLeft w:val="0"/>
      <w:marRight w:val="0"/>
      <w:marTop w:val="0"/>
      <w:marBottom w:val="0"/>
      <w:divBdr>
        <w:top w:val="none" w:sz="0" w:space="0" w:color="auto"/>
        <w:left w:val="none" w:sz="0" w:space="0" w:color="auto"/>
        <w:bottom w:val="none" w:sz="0" w:space="0" w:color="auto"/>
        <w:right w:val="none" w:sz="0" w:space="0" w:color="auto"/>
      </w:divBdr>
    </w:div>
    <w:div w:id="1771122566">
      <w:bodyDiv w:val="1"/>
      <w:marLeft w:val="0"/>
      <w:marRight w:val="0"/>
      <w:marTop w:val="0"/>
      <w:marBottom w:val="0"/>
      <w:divBdr>
        <w:top w:val="none" w:sz="0" w:space="0" w:color="auto"/>
        <w:left w:val="none" w:sz="0" w:space="0" w:color="auto"/>
        <w:bottom w:val="none" w:sz="0" w:space="0" w:color="auto"/>
        <w:right w:val="none" w:sz="0" w:space="0" w:color="auto"/>
      </w:divBdr>
      <w:divsChild>
        <w:div w:id="2133857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5174689">
              <w:marLeft w:val="0"/>
              <w:marRight w:val="0"/>
              <w:marTop w:val="0"/>
              <w:marBottom w:val="0"/>
              <w:divBdr>
                <w:top w:val="none" w:sz="0" w:space="0" w:color="auto"/>
                <w:left w:val="none" w:sz="0" w:space="0" w:color="auto"/>
                <w:bottom w:val="none" w:sz="0" w:space="0" w:color="auto"/>
                <w:right w:val="none" w:sz="0" w:space="0" w:color="auto"/>
              </w:divBdr>
              <w:divsChild>
                <w:div w:id="550726645">
                  <w:marLeft w:val="0"/>
                  <w:marRight w:val="0"/>
                  <w:marTop w:val="0"/>
                  <w:marBottom w:val="0"/>
                  <w:divBdr>
                    <w:top w:val="none" w:sz="0" w:space="0" w:color="auto"/>
                    <w:left w:val="none" w:sz="0" w:space="0" w:color="auto"/>
                    <w:bottom w:val="none" w:sz="0" w:space="0" w:color="auto"/>
                    <w:right w:val="none" w:sz="0" w:space="0" w:color="auto"/>
                  </w:divBdr>
                  <w:divsChild>
                    <w:div w:id="419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157158">
      <w:bodyDiv w:val="1"/>
      <w:marLeft w:val="0"/>
      <w:marRight w:val="0"/>
      <w:marTop w:val="0"/>
      <w:marBottom w:val="0"/>
      <w:divBdr>
        <w:top w:val="none" w:sz="0" w:space="0" w:color="auto"/>
        <w:left w:val="none" w:sz="0" w:space="0" w:color="auto"/>
        <w:bottom w:val="none" w:sz="0" w:space="0" w:color="auto"/>
        <w:right w:val="none" w:sz="0" w:space="0" w:color="auto"/>
      </w:divBdr>
    </w:div>
    <w:div w:id="1834487419">
      <w:bodyDiv w:val="1"/>
      <w:marLeft w:val="0"/>
      <w:marRight w:val="0"/>
      <w:marTop w:val="0"/>
      <w:marBottom w:val="0"/>
      <w:divBdr>
        <w:top w:val="none" w:sz="0" w:space="0" w:color="auto"/>
        <w:left w:val="none" w:sz="0" w:space="0" w:color="auto"/>
        <w:bottom w:val="none" w:sz="0" w:space="0" w:color="auto"/>
        <w:right w:val="none" w:sz="0" w:space="0" w:color="auto"/>
      </w:divBdr>
    </w:div>
    <w:div w:id="1851679489">
      <w:bodyDiv w:val="1"/>
      <w:marLeft w:val="0"/>
      <w:marRight w:val="0"/>
      <w:marTop w:val="0"/>
      <w:marBottom w:val="0"/>
      <w:divBdr>
        <w:top w:val="none" w:sz="0" w:space="0" w:color="auto"/>
        <w:left w:val="none" w:sz="0" w:space="0" w:color="auto"/>
        <w:bottom w:val="none" w:sz="0" w:space="0" w:color="auto"/>
        <w:right w:val="none" w:sz="0" w:space="0" w:color="auto"/>
      </w:divBdr>
    </w:div>
    <w:div w:id="1859196049">
      <w:bodyDiv w:val="1"/>
      <w:marLeft w:val="0"/>
      <w:marRight w:val="0"/>
      <w:marTop w:val="0"/>
      <w:marBottom w:val="0"/>
      <w:divBdr>
        <w:top w:val="none" w:sz="0" w:space="0" w:color="auto"/>
        <w:left w:val="none" w:sz="0" w:space="0" w:color="auto"/>
        <w:bottom w:val="none" w:sz="0" w:space="0" w:color="auto"/>
        <w:right w:val="none" w:sz="0" w:space="0" w:color="auto"/>
      </w:divBdr>
    </w:div>
    <w:div w:id="1893618737">
      <w:bodyDiv w:val="1"/>
      <w:marLeft w:val="0"/>
      <w:marRight w:val="0"/>
      <w:marTop w:val="0"/>
      <w:marBottom w:val="0"/>
      <w:divBdr>
        <w:top w:val="none" w:sz="0" w:space="0" w:color="auto"/>
        <w:left w:val="none" w:sz="0" w:space="0" w:color="auto"/>
        <w:bottom w:val="none" w:sz="0" w:space="0" w:color="auto"/>
        <w:right w:val="none" w:sz="0" w:space="0" w:color="auto"/>
      </w:divBdr>
    </w:div>
    <w:div w:id="1904945418">
      <w:bodyDiv w:val="1"/>
      <w:marLeft w:val="0"/>
      <w:marRight w:val="0"/>
      <w:marTop w:val="0"/>
      <w:marBottom w:val="0"/>
      <w:divBdr>
        <w:top w:val="none" w:sz="0" w:space="0" w:color="auto"/>
        <w:left w:val="none" w:sz="0" w:space="0" w:color="auto"/>
        <w:bottom w:val="none" w:sz="0" w:space="0" w:color="auto"/>
        <w:right w:val="none" w:sz="0" w:space="0" w:color="auto"/>
      </w:divBdr>
    </w:div>
    <w:div w:id="1962031106">
      <w:bodyDiv w:val="1"/>
      <w:marLeft w:val="0"/>
      <w:marRight w:val="0"/>
      <w:marTop w:val="0"/>
      <w:marBottom w:val="0"/>
      <w:divBdr>
        <w:top w:val="none" w:sz="0" w:space="0" w:color="auto"/>
        <w:left w:val="none" w:sz="0" w:space="0" w:color="auto"/>
        <w:bottom w:val="none" w:sz="0" w:space="0" w:color="auto"/>
        <w:right w:val="none" w:sz="0" w:space="0" w:color="auto"/>
      </w:divBdr>
    </w:div>
    <w:div w:id="1969774226">
      <w:bodyDiv w:val="1"/>
      <w:marLeft w:val="0"/>
      <w:marRight w:val="0"/>
      <w:marTop w:val="0"/>
      <w:marBottom w:val="0"/>
      <w:divBdr>
        <w:top w:val="none" w:sz="0" w:space="0" w:color="auto"/>
        <w:left w:val="none" w:sz="0" w:space="0" w:color="auto"/>
        <w:bottom w:val="none" w:sz="0" w:space="0" w:color="auto"/>
        <w:right w:val="none" w:sz="0" w:space="0" w:color="auto"/>
      </w:divBdr>
    </w:div>
    <w:div w:id="2004355255">
      <w:bodyDiv w:val="1"/>
      <w:marLeft w:val="0"/>
      <w:marRight w:val="0"/>
      <w:marTop w:val="0"/>
      <w:marBottom w:val="0"/>
      <w:divBdr>
        <w:top w:val="none" w:sz="0" w:space="0" w:color="auto"/>
        <w:left w:val="none" w:sz="0" w:space="0" w:color="auto"/>
        <w:bottom w:val="none" w:sz="0" w:space="0" w:color="auto"/>
        <w:right w:val="none" w:sz="0" w:space="0" w:color="auto"/>
      </w:divBdr>
    </w:div>
    <w:div w:id="2052607273">
      <w:bodyDiv w:val="1"/>
      <w:marLeft w:val="0"/>
      <w:marRight w:val="0"/>
      <w:marTop w:val="0"/>
      <w:marBottom w:val="0"/>
      <w:divBdr>
        <w:top w:val="none" w:sz="0" w:space="0" w:color="auto"/>
        <w:left w:val="none" w:sz="0" w:space="0" w:color="auto"/>
        <w:bottom w:val="none" w:sz="0" w:space="0" w:color="auto"/>
        <w:right w:val="none" w:sz="0" w:space="0" w:color="auto"/>
      </w:divBdr>
    </w:div>
    <w:div w:id="2053116755">
      <w:bodyDiv w:val="1"/>
      <w:marLeft w:val="0"/>
      <w:marRight w:val="0"/>
      <w:marTop w:val="0"/>
      <w:marBottom w:val="0"/>
      <w:divBdr>
        <w:top w:val="none" w:sz="0" w:space="0" w:color="auto"/>
        <w:left w:val="none" w:sz="0" w:space="0" w:color="auto"/>
        <w:bottom w:val="none" w:sz="0" w:space="0" w:color="auto"/>
        <w:right w:val="none" w:sz="0" w:space="0" w:color="auto"/>
      </w:divBdr>
    </w:div>
    <w:div w:id="2102407064">
      <w:bodyDiv w:val="1"/>
      <w:marLeft w:val="0"/>
      <w:marRight w:val="0"/>
      <w:marTop w:val="0"/>
      <w:marBottom w:val="0"/>
      <w:divBdr>
        <w:top w:val="none" w:sz="0" w:space="0" w:color="auto"/>
        <w:left w:val="none" w:sz="0" w:space="0" w:color="auto"/>
        <w:bottom w:val="none" w:sz="0" w:space="0" w:color="auto"/>
        <w:right w:val="none" w:sz="0" w:space="0" w:color="auto"/>
      </w:divBdr>
    </w:div>
    <w:div w:id="21060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book/9780127639529/bio-based-polymers-and-composites" TargetMode="External"/><Relationship Id="rId117" Type="http://schemas.openxmlformats.org/officeDocument/2006/relationships/hyperlink" Target="https://app.knovel.com/hotlink/toc/id:kpPHTPART5/process-heat-transfer/process-heat-transfer" TargetMode="External"/><Relationship Id="rId21" Type="http://schemas.openxmlformats.org/officeDocument/2006/relationships/hyperlink" Target="mailto:sedlarik@utb.cz" TargetMode="External"/><Relationship Id="rId42" Type="http://schemas.openxmlformats.org/officeDocument/2006/relationships/hyperlink" Target="https://app.knovel.com/web/toc.v/cid:kpRCMAE012/viewerType:toc/root_slug:rheology-concept-methods/url_slug:rheology-concept-methods?b-q=rheology&amp;sort_on=default&amp;b-subscription=true&amp;b-group-by=true&amp;b-sort-on=default&amp;b-content-type=all_references" TargetMode="External"/><Relationship Id="rId47" Type="http://schemas.openxmlformats.org/officeDocument/2006/relationships/hyperlink" Target="http://app.knovel.com/web/toc.v/cid:kpTAPTP003/viewerType:toc//root_slug:thermal-analysis-plastics/url_slug:thermal-analysis-plastics/" TargetMode="External"/><Relationship Id="rId63"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68" Type="http://schemas.openxmlformats.org/officeDocument/2006/relationships/hyperlink" Target="http://onlinelibrary.wiley.com/book/10.1002/0471723657" TargetMode="External"/><Relationship Id="rId84" Type="http://schemas.openxmlformats.org/officeDocument/2006/relationships/hyperlink" Target="https://app.knovel.com/hotlink/toc/id:kpHTPB0006/high-temperature-polymer/high-temperature-polymer" TargetMode="External"/><Relationship Id="rId89" Type="http://schemas.openxmlformats.org/officeDocument/2006/relationships/hyperlink" Target="https://app.knovel.com/hotlink/toc/id:kpHPBCV001/handbook-polymer-blends/handbook-polymer-blends" TargetMode="External"/><Relationship Id="rId112" Type="http://schemas.openxmlformats.org/officeDocument/2006/relationships/hyperlink" Target="https://onlinelibrary.wiley.com/doi/book/10.1002/9783527610273" TargetMode="External"/><Relationship Id="rId133" Type="http://schemas.openxmlformats.org/officeDocument/2006/relationships/hyperlink" Target="http://pubs.rsc.org/en/results?searchtext=Author%3AP.%20Slobodian" TargetMode="External"/><Relationship Id="rId138" Type="http://schemas.openxmlformats.org/officeDocument/2006/relationships/hyperlink" Target="http://pubs.rsc.org/en/results?searchtext=Author%3AS.%20Tajima" TargetMode="External"/><Relationship Id="rId154" Type="http://schemas.openxmlformats.org/officeDocument/2006/relationships/hyperlink" Target="http://noveltrends8.ft.utb.cz/index.html" TargetMode="External"/><Relationship Id="rId159" Type="http://schemas.openxmlformats.org/officeDocument/2006/relationships/hyperlink" Target="http://noveltrends8.ft.utb.cz/files/2009/Report3.pdf" TargetMode="External"/><Relationship Id="rId170" Type="http://schemas.openxmlformats.org/officeDocument/2006/relationships/header" Target="header1.xml"/><Relationship Id="rId16" Type="http://schemas.openxmlformats.org/officeDocument/2006/relationships/hyperlink" Target="https://ft.utb.cz/mdocs-posts/sd-09-2017/" TargetMode="External"/><Relationship Id="rId107" Type="http://schemas.openxmlformats.org/officeDocument/2006/relationships/hyperlink" Target="https://onlinelibrary.wiley.com/doi/book/10.1002/9780470740880" TargetMode="External"/><Relationship Id="rId11" Type="http://schemas.openxmlformats.org/officeDocument/2006/relationships/hyperlink" Target="https://www.utb.cz/en/university/official-board/internal-rules-and-regulations/rules-and-regulations/" TargetMode="External"/><Relationship Id="rId32" Type="http://schemas.openxmlformats.org/officeDocument/2006/relationships/hyperlink" Target="http://marc.crcnetbase.com/isbn/9781466568761" TargetMode="External"/><Relationship Id="rId37" Type="http://schemas.openxmlformats.org/officeDocument/2006/relationships/hyperlink" Target="http://app.knovel.com/hotlink/toc/id:kpES000001/experimental_statistics" TargetMode="External"/><Relationship Id="rId53" Type="http://schemas.openxmlformats.org/officeDocument/2006/relationships/hyperlink" Target="https://doi.org/10.1016/j.progpolymsci.2018.08.004" TargetMode="External"/><Relationship Id="rId58" Type="http://schemas.openxmlformats.org/officeDocument/2006/relationships/hyperlink" Target="mailto:svoboda@utb.cz" TargetMode="External"/><Relationship Id="rId74" Type="http://schemas.openxmlformats.org/officeDocument/2006/relationships/hyperlink" Target="mailto:klasek@utb.cz" TargetMode="External"/><Relationship Id="rId79" Type="http://schemas.openxmlformats.org/officeDocument/2006/relationships/hyperlink" Target="http://app.knovel.com/hotlink/toc/id:kpRPPMVPP3/rheology_and_processing_of_polymeric_materials_volume_2_polymer_processing" TargetMode="External"/><Relationship Id="rId102" Type="http://schemas.openxmlformats.org/officeDocument/2006/relationships/hyperlink" Target="http://app.knovel.com/web/toc.v/cid:kpERHDRCE2/viewerType:toc//root_slug:engineering_with_rubber__how_to_design_rubber_components_3rd_edition" TargetMode="External"/><Relationship Id="rId123" Type="http://schemas.openxmlformats.org/officeDocument/2006/relationships/hyperlink" Target="https://app.knovel.com/hotlink/toc/id:kpCRCEVBH7/coulson-richardsons-chemical/coulson-richardsons-chemical" TargetMode="External"/><Relationship Id="rId128" Type="http://schemas.openxmlformats.org/officeDocument/2006/relationships/hyperlink" Target="mailto:svoboda@utb.cz" TargetMode="External"/><Relationship Id="rId144" Type="http://schemas.openxmlformats.org/officeDocument/2006/relationships/hyperlink" Target="http://www.scopus.com/authid/detail.uri?origin=resultslist&amp;authorId=25621858200&amp;zone=" TargetMode="External"/><Relationship Id="rId149" Type="http://schemas.openxmlformats.org/officeDocument/2006/relationships/hyperlink" Target="https://www.rvvi.cz/cep?s=rozsirene-vyhledavani&amp;ss=detail&amp;n=1&amp;h=GA16-05886S" TargetMode="External"/><Relationship Id="rId5" Type="http://schemas.openxmlformats.org/officeDocument/2006/relationships/webSettings" Target="webSettings.xml"/><Relationship Id="rId90" Type="http://schemas.openxmlformats.org/officeDocument/2006/relationships/hyperlink" Target="https://app.knovel.com/hotlink/toc/id:kpRPB0000M/reactive-polymer-blending/reactive-polymer-blending" TargetMode="External"/><Relationship Id="rId95" Type="http://schemas.openxmlformats.org/officeDocument/2006/relationships/hyperlink" Target="http://app.knovel.com/web/toc.v/cid:kpETDPGH02/viewerType:toc//root_slug:extrusion-definitive" TargetMode="External"/><Relationship Id="rId160" Type="http://schemas.openxmlformats.org/officeDocument/2006/relationships/hyperlink" Target="https://twitter.com/Research_UTB/status/983627105421455360" TargetMode="External"/><Relationship Id="rId165" Type="http://schemas.openxmlformats.org/officeDocument/2006/relationships/hyperlink" Target="http://digilib.k.utb.cz" TargetMode="External"/><Relationship Id="rId22" Type="http://schemas.openxmlformats.org/officeDocument/2006/relationships/hyperlink" Target="http://app.knovel.com/web/toc.v/cid:kpHBPE0004" TargetMode="External"/><Relationship Id="rId27" Type="http://schemas.openxmlformats.org/officeDocument/2006/relationships/hyperlink" Target="http://katalog.k.utb.cz/F/?func=find-b&amp;find_code=SYS&amp;request=32750" TargetMode="External"/><Relationship Id="rId43" Type="http://schemas.openxmlformats.org/officeDocument/2006/relationships/hyperlink" Target="https://app.knovel.com/web/toc.v/cid:kpRPPMVPR4/viewerType:toc/root_slug:rheology-processing-polymeric/url_slug:rheology-processing-polymeric?b-q=rheology&amp;sort_on=default&amp;b-subscription=true&amp;b-group-by=true&amp;b-sort-on=default&amp;b-content-type=all_references" TargetMode="External"/><Relationship Id="rId48" Type="http://schemas.openxmlformats.org/officeDocument/2006/relationships/hyperlink" Target="mailto:kuritka@utb.cz" TargetMode="External"/><Relationship Id="rId64" Type="http://schemas.openxmlformats.org/officeDocument/2006/relationships/hyperlink" Target="mailto:mzatloukal@utb.cz" TargetMode="External"/><Relationship Id="rId69" Type="http://schemas.openxmlformats.org/officeDocument/2006/relationships/hyperlink" Target="mailto:ponizil@utb.cz" TargetMode="External"/><Relationship Id="rId113" Type="http://schemas.openxmlformats.org/officeDocument/2006/relationships/hyperlink" Target="mailto:rvicha@utb.cz" TargetMode="External"/><Relationship Id="rId118" Type="http://schemas.openxmlformats.org/officeDocument/2006/relationships/hyperlink" Target="mailto:janacova@utb.cz" TargetMode="External"/><Relationship Id="rId134" Type="http://schemas.openxmlformats.org/officeDocument/2006/relationships/hyperlink" Target="http://pubs.rsc.org/en/results?searchtext=Author%3AU.%20Cvelbar" TargetMode="External"/><Relationship Id="rId139" Type="http://schemas.openxmlformats.org/officeDocument/2006/relationships/hyperlink" Target="http://pubs.rsc.org/en/results?searchtext=Author%3AH.%20Kondo" TargetMode="External"/><Relationship Id="rId80" Type="http://schemas.openxmlformats.org/officeDocument/2006/relationships/hyperlink" Target="https://app.knovel.com/web/toc.v/cid:kpPPPME004/" TargetMode="External"/><Relationship Id="rId85" Type="http://schemas.openxmlformats.org/officeDocument/2006/relationships/hyperlink" Target="https://app.knovel.com/hotlink/toc/id:kpEDCPB001/encyclopaedic-dictionary/encyclopaedic-dictionary" TargetMode="External"/><Relationship Id="rId150" Type="http://schemas.openxmlformats.org/officeDocument/2006/relationships/hyperlink" Target="https://www.rvvi.cz/cep?s=rozsirene-vyhledavani&amp;ss=detail&amp;n=1&amp;h=GAP108%2F10%2F1325" TargetMode="External"/><Relationship Id="rId155" Type="http://schemas.openxmlformats.org/officeDocument/2006/relationships/hyperlink" Target="http://noveltrends8.ft.utb.cz/files/2017/ApplRheol_27-5_51_Report_NTR7.pdf" TargetMode="External"/><Relationship Id="rId171" Type="http://schemas.openxmlformats.org/officeDocument/2006/relationships/fontTable" Target="fontTable.xml"/><Relationship Id="rId12" Type="http://schemas.openxmlformats.org/officeDocument/2006/relationships/hyperlink" Target="https://ft.utb.cz/en/about-the-faculty/official-board/internal-regulations/" TargetMode="External"/><Relationship Id="rId17" Type="http://schemas.openxmlformats.org/officeDocument/2006/relationships/hyperlink" Target="http://onlinelibrary.wiley.com/book/10.1002/9781118150887" TargetMode="External"/><Relationship Id="rId33" Type="http://schemas.openxmlformats.org/officeDocument/2006/relationships/hyperlink" Target="mailto:vilcakova@utb.cz" TargetMode="External"/><Relationship Id="rId38" Type="http://schemas.openxmlformats.org/officeDocument/2006/relationships/hyperlink" Target="mailto:ponizil@utb.cz" TargetMode="External"/><Relationship Id="rId59" Type="http://schemas.openxmlformats.org/officeDocument/2006/relationships/hyperlink" Target="https://www.taylorfrancis.com/books/e/9781420078459" TargetMode="External"/><Relationship Id="rId103" Type="http://schemas.openxmlformats.org/officeDocument/2006/relationships/hyperlink" Target="http://app.knovel.com/web/toc.v/cid:kpRTCTPE02/viewerType:toc//root_slug:rubber_technology__compounding_and_testing_for_performance_2nd_edition" TargetMode="External"/><Relationship Id="rId108" Type="http://schemas.openxmlformats.org/officeDocument/2006/relationships/hyperlink" Target="https://onlinelibrary.wiley.com/doi/book/10.1002/9783527621484" TargetMode="External"/><Relationship Id="rId124" Type="http://schemas.openxmlformats.org/officeDocument/2006/relationships/hyperlink" Target="https://app.knovel.com/hotlink/toc/id:kpSECPFBNQ/separation-extraction/separation-extraction" TargetMode="External"/><Relationship Id="rId129" Type="http://schemas.openxmlformats.org/officeDocument/2006/relationships/hyperlink" Target="https://apps.webofknowledge.com/OneClickSearch.do?product=WOS&amp;search_mode=OneClickSearch&amp;excludeEventConfig=ExcludeIfFromFullRecPage&amp;colName=WOS&amp;SID=D174hqMRl5tEDkgPNFG&amp;field=ED&amp;value=Smitthipong,%20W" TargetMode="External"/><Relationship Id="rId54" Type="http://schemas.openxmlformats.org/officeDocument/2006/relationships/hyperlink" Target="https://doi.org/10.1016/j.progpolymsci.2017.10.001" TargetMode="External"/><Relationship Id="rId70" Type="http://schemas.openxmlformats.org/officeDocument/2006/relationships/hyperlink" Target="https://doi.org/10.1080/15583724.2018.1473424" TargetMode="External"/><Relationship Id="rId75" Type="http://schemas.openxmlformats.org/officeDocument/2006/relationships/hyperlink" Target="http://onlinelibrary.wiley.com/book/10.1002/9780470238127" TargetMode="External"/><Relationship Id="rId91" Type="http://schemas.openxmlformats.org/officeDocument/2006/relationships/hyperlink" Target="mailto:svoboda@utb.cz" TargetMode="External"/><Relationship Id="rId96" Type="http://schemas.openxmlformats.org/officeDocument/2006/relationships/hyperlink" Target="mailto:mzatloukal@utb.cz" TargetMode="External"/><Relationship Id="rId140" Type="http://schemas.openxmlformats.org/officeDocument/2006/relationships/hyperlink" Target="http://pubs.rsc.org/en/results?searchtext=Author%3AM.%20Sekine" TargetMode="External"/><Relationship Id="rId145" Type="http://schemas.openxmlformats.org/officeDocument/2006/relationships/hyperlink" Target="http://www.scopus.com/authid/detail.uri?origin=resultslist&amp;authorId=55953644900&amp;zone=" TargetMode="External"/><Relationship Id="rId161" Type="http://schemas.openxmlformats.org/officeDocument/2006/relationships/hyperlink" Target="http://www.plastko.utb.cz/index.php/about-us" TargetMode="External"/><Relationship Id="rId166" Type="http://schemas.openxmlformats.org/officeDocument/2006/relationships/hyperlink" Target="http://publikace.k.utb.c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tb.cz/mdocs-posts/sr_25_2017_p6/?afterLogin=1" TargetMode="External"/><Relationship Id="rId23" Type="http://schemas.openxmlformats.org/officeDocument/2006/relationships/hyperlink" Target="mailto:ruzickaj@utb.cz" TargetMode="External"/><Relationship Id="rId28" Type="http://schemas.openxmlformats.org/officeDocument/2006/relationships/hyperlink" Target="mailto:saha@utb.cz" TargetMode="External"/><Relationship Id="rId36" Type="http://schemas.openxmlformats.org/officeDocument/2006/relationships/hyperlink" Target="mailto:vilcakova@utb.cz" TargetMode="External"/><Relationship Id="rId49" Type="http://schemas.openxmlformats.org/officeDocument/2006/relationships/hyperlink" Target="https://app.knovel.com/hotlink/toc/id:kpPCPA0002/polymer-chemistry-properties/polymer-chemistry-properties" TargetMode="External"/><Relationship Id="rId57" Type="http://schemas.openxmlformats.org/officeDocument/2006/relationships/hyperlink" Target="https://doi.org/10.1016/j.progpolymsci.2005.06.003" TargetMode="External"/><Relationship Id="rId106" Type="http://schemas.openxmlformats.org/officeDocument/2006/relationships/hyperlink" Target="mailto:ponizil@utb.cz" TargetMode="External"/><Relationship Id="rId114" Type="http://schemas.openxmlformats.org/officeDocument/2006/relationships/hyperlink" Target="https://www.sciencedirect.com/book/9780123859693/designing-science-presentations" TargetMode="External"/><Relationship Id="rId119" Type="http://schemas.openxmlformats.org/officeDocument/2006/relationships/hyperlink" Target="https://link.springer.com/chapter/10.1007/978-94-011-5850-3_3" TargetMode="External"/><Relationship Id="rId127" Type="http://schemas.openxmlformats.org/officeDocument/2006/relationships/hyperlink" Target="https://app.knovel.com/hotlink/toc/id:kpSLFPGCE2/solid-liquid-filtration/solid-liquid-filtration" TargetMode="External"/><Relationship Id="rId10" Type="http://schemas.openxmlformats.org/officeDocument/2006/relationships/hyperlink" Target="https://ft.utb.cz/o-fakulte/uredni-deska/vnitrni-normy-a-predpisy/vnitrni-predpisy/" TargetMode="External"/><Relationship Id="rId31" Type="http://schemas.openxmlformats.org/officeDocument/2006/relationships/hyperlink" Target="mailto:lapcik@utb.cz" TargetMode="External"/><Relationship Id="rId44" Type="http://schemas.openxmlformats.org/officeDocument/2006/relationships/hyperlink" Target="https://app.knovel.com/web/toc.v/cid:kpRPPMVPP3/viewerType:toc/root_slug:rheology-processing-polymeric/url_slug:rheology-processing-polymeric?b-q=rheology&amp;sort_on=default&amp;b-subscription=true&amp;b-group-by=true&amp;b-sort-on=default&amp;b-content-type=all_references" TargetMode="External"/><Relationship Id="rId52" Type="http://schemas.openxmlformats.org/officeDocument/2006/relationships/hyperlink" Target="https://doi.org/10.1016/j.progpolymsci.2017.11.002" TargetMode="External"/><Relationship Id="rId60" Type="http://schemas.openxmlformats.org/officeDocument/2006/relationships/hyperlink" Target="https://www.taylorfrancis.com/books/e/9781420027402" TargetMode="External"/><Relationship Id="rId65" Type="http://schemas.openxmlformats.org/officeDocument/2006/relationships/hyperlink" Target="http://app.knovel.com/web/toc.v/cid:kpSPN0000A/viewerType:toc//root_slug:spectroscopy-polymer/url_slug:spectroscopy-polymer" TargetMode="External"/><Relationship Id="rId73" Type="http://schemas.openxmlformats.org/officeDocument/2006/relationships/hyperlink" Target="http://onlinelibrary.wiley.com/book/10.1002/9781118380208" TargetMode="External"/><Relationship Id="rId78" Type="http://schemas.openxmlformats.org/officeDocument/2006/relationships/hyperlink" Target="mailto:hausnerova@utb.cz" TargetMode="External"/><Relationship Id="rId81" Type="http://schemas.openxmlformats.org/officeDocument/2006/relationships/hyperlink" Target="https://doi.org/10.1080/15583724.2017.1380039" TargetMode="External"/><Relationship Id="rId86" Type="http://schemas.openxmlformats.org/officeDocument/2006/relationships/hyperlink" Target="https://app.knovel.com/hotlink/toc/id:kpPBCCT001/polymer-blends-composites/polymer-blends-composites" TargetMode="External"/><Relationship Id="rId94" Type="http://schemas.openxmlformats.org/officeDocument/2006/relationships/hyperlink" Target="https://www.hanser-elibrary.com/doi/pdf/10.3139/217.3532" TargetMode="External"/><Relationship Id="rId99" Type="http://schemas.openxmlformats.org/officeDocument/2006/relationships/hyperlink" Target="http://app.knovel.com/web/toc.v/cid:kpAIRT0003/viewerType:toc//root_slug:an-introduction-rubber" TargetMode="External"/><Relationship Id="rId101" Type="http://schemas.openxmlformats.org/officeDocument/2006/relationships/hyperlink" Target="http://app.knovel.com/web/toc.v/cid:kpRTCTPE02/viewerType:toc//root_slug:rubber-technology-compounding/url_slug:rubber-technology-compounding?b-q=rubber%20technology&amp;sort_on=default&amp;b-subscription=true&amp;b-group-by=true&amp;b-sort-on=default&amp;b-content-type=all_references" TargetMode="External"/><Relationship Id="rId122" Type="http://schemas.openxmlformats.org/officeDocument/2006/relationships/hyperlink" Target="https://app.knovel.com/hotlink/toc/id:kpCRCEVAF4/coulson-richardsons-chemical/coulson-richardsons-chemical" TargetMode="External"/><Relationship Id="rId130" Type="http://schemas.openxmlformats.org/officeDocument/2006/relationships/hyperlink" Target="https://apps.webofknowledge.com/OneClickSearch.do?product=WOS&amp;search_mode=OneClickSearch&amp;excludeEventConfig=ExcludeIfFromFullRecPage&amp;colName=WOS&amp;SID=D174hqMRl5tEDkgPNFG&amp;field=ED&amp;value=Chollakup,%20R" TargetMode="External"/><Relationship Id="rId135" Type="http://schemas.openxmlformats.org/officeDocument/2006/relationships/hyperlink" Target="http://pubs.rsc.org/en/results?searchtext=Author%3AR.%20Olejnik" TargetMode="External"/><Relationship Id="rId143" Type="http://schemas.openxmlformats.org/officeDocument/2006/relationships/hyperlink" Target="http://www.scopus.com/authid/detail.uri?origin=resultslist&amp;authorId=6603087669&amp;zone=" TargetMode="External"/><Relationship Id="rId148" Type="http://schemas.openxmlformats.org/officeDocument/2006/relationships/hyperlink" Target="http://www.scopus.com/source/sourceInfo.uri?sourceId=21177&amp;origin=resultslist" TargetMode="External"/><Relationship Id="rId151" Type="http://schemas.openxmlformats.org/officeDocument/2006/relationships/hyperlink" Target="https://www.rvvi.cz/cep?s=rozsirene-vyhledavani&amp;ss=detail&amp;n=1&amp;h=GA17-05318S" TargetMode="External"/><Relationship Id="rId156" Type="http://schemas.openxmlformats.org/officeDocument/2006/relationships/hyperlink" Target="http://noveltrends8.ft.utb.cz/files/2015/AR_25-6_Report_NTR6.pdf" TargetMode="External"/><Relationship Id="rId164" Type="http://schemas.openxmlformats.org/officeDocument/2006/relationships/hyperlink" Target="https://stag.utb.cz/portal/" TargetMode="External"/><Relationship Id="rId169" Type="http://schemas.openxmlformats.org/officeDocument/2006/relationships/hyperlink" Target="https://ft.utb.cz/veda-a-vyzkum/vedecko-vyzkumna-cinnost/vybaveni/"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72" Type="http://schemas.microsoft.com/office/2011/relationships/people" Target="people.xml"/><Relationship Id="rId13" Type="http://schemas.openxmlformats.org/officeDocument/2006/relationships/hyperlink" Target="https://ft.utb.cz/mdocs-posts/studijnim-a-zkusebnim-radem-utb-ve-zline/" TargetMode="External"/><Relationship Id="rId18" Type="http://schemas.openxmlformats.org/officeDocument/2006/relationships/hyperlink" Target="mailto:ruzickaj@utb.cz" TargetMode="External"/><Relationship Id="rId39" Type="http://schemas.openxmlformats.org/officeDocument/2006/relationships/hyperlink" Target="https://app.knovel.com/web/toc.v/cid:kpSRMPFS01/viewerType:toc/root_slug:structure-rheology-molten/url_slug:structure-rheology-molten?b-q=rheology&amp;sort_on=default&amp;b-subscription=true&amp;b-group-by=true&amp;b-sort-on=default&amp;b-content-type=all_references" TargetMode="External"/><Relationship Id="rId109" Type="http://schemas.openxmlformats.org/officeDocument/2006/relationships/hyperlink" Target="https://onlinelibrary.wiley.com/doi/book/10.1002/3527607439" TargetMode="External"/><Relationship Id="rId34" Type="http://schemas.openxmlformats.org/officeDocument/2006/relationships/hyperlink" Target="http://app.knovel.com/hotlink/toc/id:kpESPSTPC1/electronic_structure_and_the_properties_of_solids__the_physics_of_the_chemical_bond" TargetMode="External"/><Relationship Id="rId50" Type="http://schemas.openxmlformats.org/officeDocument/2006/relationships/hyperlink" Target="https://app.knovel.com/hotlink/toc/id:kpCPE0002Q/chemistry-polymers-3rd/chemistry-polymers-3rd" TargetMode="External"/><Relationship Id="rId55" Type="http://schemas.openxmlformats.org/officeDocument/2006/relationships/hyperlink" Target="https://doi.org/10.1016/j.progpolymsci.2018.08.001" TargetMode="External"/><Relationship Id="rId76" Type="http://schemas.openxmlformats.org/officeDocument/2006/relationships/hyperlink" Target="mailto:lapcik@utb.cz" TargetMode="External"/><Relationship Id="rId97" Type="http://schemas.openxmlformats.org/officeDocument/2006/relationships/hyperlink" Target="http://onlinelibrary.wiley.com/book/10.1002/9781118511183" TargetMode="External"/><Relationship Id="rId104" Type="http://schemas.openxmlformats.org/officeDocument/2006/relationships/hyperlink" Target="mailto:cermak@utb.cz" TargetMode="External"/><Relationship Id="rId120" Type="http://schemas.openxmlformats.org/officeDocument/2006/relationships/hyperlink" Target="http://app.knovel.com/hotlink/toc/id:kpTAPTP003/thermal_analysis_of_plastics__theory_and_practice" TargetMode="External"/><Relationship Id="rId125" Type="http://schemas.openxmlformats.org/officeDocument/2006/relationships/hyperlink" Target="https://app.knovel.com/hotlink/toc/id:kpDTT0000M/distillation-theory/distillation-theory" TargetMode="External"/><Relationship Id="rId141" Type="http://schemas.openxmlformats.org/officeDocument/2006/relationships/hyperlink" Target="http://pubs.rsc.org/en/results?searchtext=Author%3AM.%20Hori" TargetMode="External"/><Relationship Id="rId146" Type="http://schemas.openxmlformats.org/officeDocument/2006/relationships/hyperlink" Target="http://www.scopus.com/authid/detail.uri?origin=resultslist&amp;authorId=6508361816&amp;zone=" TargetMode="External"/><Relationship Id="rId167" Type="http://schemas.openxmlformats.org/officeDocument/2006/relationships/hyperlink" Target="http://portal.k.utb.cz" TargetMode="External"/><Relationship Id="rId7" Type="http://schemas.openxmlformats.org/officeDocument/2006/relationships/endnotes" Target="endnotes.xml"/><Relationship Id="rId71" Type="http://schemas.openxmlformats.org/officeDocument/2006/relationships/hyperlink" Target="http://app.knovel.com/web/toc.v/cid:kpPMEEA002/viewerType:toc//root_slug:polymer-materials-energy/url_slug:polymer-materials-energy/" TargetMode="External"/><Relationship Id="rId92"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162" Type="http://schemas.openxmlformats.org/officeDocument/2006/relationships/hyperlink" Target="http://isctt.utb.cz/konference-plastko-2014/" TargetMode="External"/><Relationship Id="rId2" Type="http://schemas.openxmlformats.org/officeDocument/2006/relationships/numbering" Target="numbering.xml"/><Relationship Id="rId29" Type="http://schemas.openxmlformats.org/officeDocument/2006/relationships/hyperlink" Target="http://app.knovel.com/hotlink/toc/id:kpHASCCV06/handbook-applied-surface" TargetMode="External"/><Relationship Id="rId24" Type="http://schemas.openxmlformats.org/officeDocument/2006/relationships/hyperlink" Target="http://app.knovel.com/web/toc.v/cid:kpBEC00001/viewerType:toc/" TargetMode="External"/><Relationship Id="rId40" Type="http://schemas.openxmlformats.org/officeDocument/2006/relationships/hyperlink" Target="https://app.knovel.com/web/toc.v/cid:kpRPMA0004/viewerType:toc/root_slug:rheology-principles-measurements/url_slug:rheology-principles-measurements?b-q=rheology&amp;sort_on=default&amp;b-subscription=true&amp;b-off-set=10&amp;b-rows=10&amp;b-group-by=true&amp;b-sort-on=default&amp;b-content-type=all_references" TargetMode="External"/><Relationship Id="rId45" Type="http://schemas.openxmlformats.org/officeDocument/2006/relationships/hyperlink" Target="https://www.taylorfrancis.com/books/e/9781420030686" TargetMode="External"/><Relationship Id="rId66" Type="http://schemas.openxmlformats.org/officeDocument/2006/relationships/hyperlink" Target="mailto:kuritka@utb.cz" TargetMode="External"/><Relationship Id="rId87" Type="http://schemas.openxmlformats.org/officeDocument/2006/relationships/hyperlink" Target="https://app.knovel.com/hotlink/toc/id:kpRMPDPMF1/rheological-morphological/rheological-morphological" TargetMode="External"/><Relationship Id="rId110" Type="http://schemas.openxmlformats.org/officeDocument/2006/relationships/hyperlink" Target="https://onlinelibrary.wiley.com/doi/book/10.1002/3527608982" TargetMode="External"/><Relationship Id="rId115" Type="http://schemas.openxmlformats.org/officeDocument/2006/relationships/hyperlink" Target="mailto:lengalova@utb.cz" TargetMode="External"/><Relationship Id="rId131" Type="http://schemas.openxmlformats.org/officeDocument/2006/relationships/hyperlink" Target="https://apps.webofknowledge.com/OneClickSearch.do?product=WOS&amp;search_mode=OneClickSearch&amp;excludeEventConfig=ExcludeIfFromFullRecPage&amp;colName=WOS&amp;SID=D174hqMRl5tEDkgPNFG&amp;field=ED&amp;value=Nardin,%20M" TargetMode="External"/><Relationship Id="rId136" Type="http://schemas.openxmlformats.org/officeDocument/2006/relationships/hyperlink" Target="http://pubs.rsc.org/en/results?searchtext=Author%3AG.%20Filipi%C4%8D" TargetMode="External"/><Relationship Id="rId157" Type="http://schemas.openxmlformats.org/officeDocument/2006/relationships/hyperlink" Target="http://noveltrends8.ft.utb.cz/files/2013/Report_NTRV_eng.pdf" TargetMode="External"/><Relationship Id="rId61" Type="http://schemas.openxmlformats.org/officeDocument/2006/relationships/hyperlink" Target="http://app.knovel.com/web/toc.v/cid:kpFPA00011" TargetMode="External"/><Relationship Id="rId82" Type="http://schemas.openxmlformats.org/officeDocument/2006/relationships/hyperlink" Target="http://app.knovel.com/web/toc.v/cid:kpFPA00011" TargetMode="External"/><Relationship Id="rId152" Type="http://schemas.openxmlformats.org/officeDocument/2006/relationships/hyperlink" Target="https://www.rvvi.cz/cep?s=rozsirene-vyhledavani&amp;ss=detail&amp;n=1&amp;h=GJ15-08287Y" TargetMode="External"/><Relationship Id="rId173" Type="http://schemas.openxmlformats.org/officeDocument/2006/relationships/theme" Target="theme/theme1.xml"/><Relationship Id="rId19" Type="http://schemas.openxmlformats.org/officeDocument/2006/relationships/hyperlink" Target="https://app.knovel.com/hotlink/toc/id:kpNNMBA001/nanobiomaterials-nanostructured/nanobiomaterials-nanostructured" TargetMode="External"/><Relationship Id="rId14" Type="http://schemas.openxmlformats.org/officeDocument/2006/relationships/hyperlink" Target="https://ft.utb.cz/mdocs-posts/pravidla-prubehu-studia-ve-studijnich-programech-uskutecnovanych-na-fakulte-technologicke/" TargetMode="External"/><Relationship Id="rId30" Type="http://schemas.openxmlformats.org/officeDocument/2006/relationships/hyperlink" Target="http://www.sciencedirect.com/science/bookseries/13837303/12" TargetMode="External"/><Relationship Id="rId35" Type="http://schemas.openxmlformats.org/officeDocument/2006/relationships/hyperlink" Target="https://doi.org/10.1080/15583724.2018.1546737" TargetMode="External"/><Relationship Id="rId56" Type="http://schemas.openxmlformats.org/officeDocument/2006/relationships/hyperlink" Target="https://doi.org/10.1016/j.progpolymsci.2017.04.002" TargetMode="External"/><Relationship Id="rId77"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100" Type="http://schemas.openxmlformats.org/officeDocument/2006/relationships/hyperlink" Target="http://app.knovel.com/web/toc.v/cid:kpSTRE0017/viewerType:toc//root_slug:science-technology-rubber/url_slug:science-technology-rubber?b-q=rubber%20technology&amp;sort_on=default&amp;b-subscription=true&amp;b-group-by=true&amp;b-sort-on=default&amp;b-content-type=all_references" TargetMode="External"/><Relationship Id="rId105" Type="http://schemas.openxmlformats.org/officeDocument/2006/relationships/hyperlink" Target="http://onlinelibrary.wiley.com/book/10.1002/0470020849" TargetMode="External"/><Relationship Id="rId126" Type="http://schemas.openxmlformats.org/officeDocument/2006/relationships/hyperlink" Target="https://app.knovel.com/hotlink/toc/id:kpDFP00001/distillation-fundamentals/distillation-fundamentals" TargetMode="External"/><Relationship Id="rId147" Type="http://schemas.openxmlformats.org/officeDocument/2006/relationships/hyperlink" Target="http://www.scopus.com/record/display.uri?eid=2-s2.0-84958767066&amp;origin=resultslist&amp;sort=plf-f&amp;src=s&amp;st1=vilcakova+j.&amp;st2=&amp;sid=F1D9E98B52BE650F5E780973817BF6BE.Vdktg6RVtMfaQJ4pNTCQ%3a20&amp;sot=b&amp;sdt=b&amp;sl=25&amp;s=AUTHOR-NAME%28vilcakova+j.%29&amp;relpos=0&amp;citeCnt=0&amp;searchTerm=" TargetMode="External"/><Relationship Id="rId168" Type="http://schemas.openxmlformats.org/officeDocument/2006/relationships/hyperlink" Target="http://portal.k.utb.cz/databases/alphabetical/" TargetMode="External"/><Relationship Id="rId8" Type="http://schemas.openxmlformats.org/officeDocument/2006/relationships/hyperlink" Target="http://akreditace.ft.utb.cz/dps_tml_an/" TargetMode="External"/><Relationship Id="rId51" Type="http://schemas.openxmlformats.org/officeDocument/2006/relationships/hyperlink" Target="https://app.knovel.com/hotlink/toc/id:kpCACVMCA3/comprehensive-analytical/comprehensive-analytical" TargetMode="External"/><Relationship Id="rId72" Type="http://schemas.openxmlformats.org/officeDocument/2006/relationships/hyperlink" Target="mailto:kuritka@utb.cz" TargetMode="External"/><Relationship Id="rId93" Type="http://schemas.openxmlformats.org/officeDocument/2006/relationships/hyperlink" Target="%20http://app.knovel.com/web/toc.v/cid:kpPPMS0001/viewerType:toc//root_slug:polymer-processing-modeling" TargetMode="External"/><Relationship Id="rId98" Type="http://schemas.openxmlformats.org/officeDocument/2006/relationships/hyperlink" Target="mailto:stanek@utb.cz" TargetMode="External"/><Relationship Id="rId121" Type="http://schemas.openxmlformats.org/officeDocument/2006/relationships/hyperlink" Target="mailto:slobodian@utb.cz" TargetMode="External"/><Relationship Id="rId142" Type="http://schemas.openxmlformats.org/officeDocument/2006/relationships/hyperlink" Target="http://www.scopus.com/authid/detail.uri?origin=resultslist&amp;authorId=15733398300&amp;zone=" TargetMode="External"/><Relationship Id="rId163" Type="http://schemas.openxmlformats.org/officeDocument/2006/relationships/hyperlink" Target="http://www.inovace.utb.cz/files/Program_Plastko_2012__FINAL10_CZ.pdf" TargetMode="External"/><Relationship Id="rId3" Type="http://schemas.openxmlformats.org/officeDocument/2006/relationships/styles" Target="styles.xml"/><Relationship Id="rId25" Type="http://schemas.openxmlformats.org/officeDocument/2006/relationships/hyperlink" Target="mailto:mkoutny@utb.cz" TargetMode="External"/><Relationship Id="rId46" Type="http://schemas.openxmlformats.org/officeDocument/2006/relationships/hyperlink" Target="mailto:mzatloukal@utb.cz" TargetMode="External"/><Relationship Id="rId67" Type="http://schemas.openxmlformats.org/officeDocument/2006/relationships/hyperlink" Target="http://app.knovel.com/hotlink/toc/id:kpNMSEE001/numerical_methods_for_scientists_and_engineers_2nd_edition" TargetMode="External"/><Relationship Id="rId116" Type="http://schemas.openxmlformats.org/officeDocument/2006/relationships/hyperlink" Target="http://web.a.ebscohost.com/ehost/detail/detail?vid=0&amp;sid=2980de3e-e0bc-4e3b-9edb-61a926661e1f%40sessionmgr4008&amp;bdata=Jmxhbmc9Y3Mmc2l0ZT1laG9zdC1saXZl" TargetMode="External"/><Relationship Id="rId137" Type="http://schemas.openxmlformats.org/officeDocument/2006/relationships/hyperlink" Target="http://pubs.rsc.org/en/results?searchtext=Author%3AH.%20Watanabe" TargetMode="External"/><Relationship Id="rId158" Type="http://schemas.openxmlformats.org/officeDocument/2006/relationships/hyperlink" Target="http://noveltrends8.ft.utb.cz/files/2011/ApplRheol_21_367.pdf" TargetMode="External"/><Relationship Id="rId20" Type="http://schemas.openxmlformats.org/officeDocument/2006/relationships/hyperlink" Target="http://katalog.k.utb.cz/F/?func=find-b&amp;find_code=SYS&amp;request=21414" TargetMode="External"/><Relationship Id="rId41"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62" Type="http://schemas.openxmlformats.org/officeDocument/2006/relationships/hyperlink" Target="mailto:saha@utb.cz" TargetMode="External"/><Relationship Id="rId83" Type="http://schemas.openxmlformats.org/officeDocument/2006/relationships/hyperlink" Target="mailto:sedlacek@utb.cz" TargetMode="External"/><Relationship Id="rId88" Type="http://schemas.openxmlformats.org/officeDocument/2006/relationships/hyperlink" Target="https://app.knovel.com/hotlink/toc/id:kpNMMPBC0A/nano-micro-mechanics/nano-micro-mechanics" TargetMode="External"/><Relationship Id="rId111" Type="http://schemas.openxmlformats.org/officeDocument/2006/relationships/hyperlink" Target="https://www.taylorfrancis.com/books/e/9781420027921" TargetMode="External"/><Relationship Id="rId132" Type="http://schemas.openxmlformats.org/officeDocument/2006/relationships/hyperlink" Target="http://apps.webofknowledge.com/full_record.do?product=WOS&amp;search_mode=GeneralSearch&amp;qid=1&amp;SID=E4Pd3MM8ekw9JFOPnnM&amp;page=1&amp;doc=3" TargetMode="External"/><Relationship Id="rId153" Type="http://schemas.openxmlformats.org/officeDocument/2006/relationships/hyperlink" Target="https://www.rvvi.cz/cep?s=rozsirene-vyhledavani&amp;ss=detail&amp;n=1&amp;h=GA13-08944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64650-0CD0-404E-8DCF-782B8966D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61</Pages>
  <Words>37634</Words>
  <Characters>214519</Characters>
  <Application>Microsoft Office Word</Application>
  <DocSecurity>0</DocSecurity>
  <Lines>1787</Lines>
  <Paragraphs>503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Doma</Company>
  <LinksUpToDate>false</LinksUpToDate>
  <CharactersWithSpaces>251650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Loucká</dc:creator>
  <cp:lastModifiedBy>utb</cp:lastModifiedBy>
  <cp:revision>31</cp:revision>
  <cp:lastPrinted>2018-10-25T19:30:00Z</cp:lastPrinted>
  <dcterms:created xsi:type="dcterms:W3CDTF">2019-08-09T12:56:00Z</dcterms:created>
  <dcterms:modified xsi:type="dcterms:W3CDTF">2019-09-09T16:16:00Z</dcterms:modified>
</cp:coreProperties>
</file>